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spacing w:line="360" w:lineRule="auto"/>
        <w:ind w:left="0" w:leftChars="0" w:firstLine="0" w:firstLineChars="0"/>
        <w:jc w:val="center"/>
        <w:outlineLvl w:val="0"/>
        <w:rPr>
          <w:rFonts w:cs="宋体" w:asciiTheme="majorEastAsia" w:hAnsiTheme="majorEastAsia" w:eastAsiaTheme="majorEastAsia"/>
          <w:b/>
          <w:sz w:val="28"/>
          <w:szCs w:val="28"/>
        </w:rPr>
      </w:pPr>
      <w:r>
        <w:rPr>
          <w:rFonts w:hint="eastAsia" w:cs="宋体" w:asciiTheme="majorEastAsia" w:hAnsiTheme="majorEastAsia" w:eastAsiaTheme="majorEastAsia"/>
          <w:b/>
          <w:sz w:val="28"/>
          <w:szCs w:val="28"/>
        </w:rPr>
        <w:t>华农财产保险股份有限公司</w:t>
      </w:r>
    </w:p>
    <w:p>
      <w:pPr>
        <w:pStyle w:val="18"/>
        <w:spacing w:line="360" w:lineRule="auto"/>
        <w:ind w:left="0" w:leftChars="0" w:firstLine="0" w:firstLineChars="0"/>
        <w:jc w:val="center"/>
        <w:outlineLvl w:val="0"/>
        <w:rPr>
          <w:rFonts w:cs="宋体" w:asciiTheme="majorEastAsia" w:hAnsiTheme="majorEastAsia" w:eastAsiaTheme="majorEastAsia"/>
          <w:b/>
          <w:sz w:val="28"/>
          <w:szCs w:val="28"/>
        </w:rPr>
      </w:pPr>
      <w:r>
        <w:rPr>
          <w:rFonts w:hint="eastAsia" w:cs="宋体" w:asciiTheme="majorEastAsia" w:hAnsiTheme="majorEastAsia" w:eastAsiaTheme="majorEastAsia"/>
          <w:b/>
          <w:sz w:val="28"/>
          <w:szCs w:val="28"/>
        </w:rPr>
        <w:t>住院医疗费用保险C款条款（互联网专属）</w:t>
      </w:r>
    </w:p>
    <w:p>
      <w:pPr>
        <w:pStyle w:val="18"/>
        <w:spacing w:line="360" w:lineRule="auto"/>
        <w:ind w:left="0" w:leftChars="0" w:firstLine="0" w:firstLineChars="0"/>
        <w:jc w:val="center"/>
        <w:outlineLvl w:val="0"/>
        <w:rPr>
          <w:ins w:id="0" w:author="Zixuan Shen" w:date="2021-12-29T17:45:09Z"/>
          <w:rFonts w:hint="default" w:ascii="宋体" w:hAnsi="宋体" w:cs="宋体"/>
          <w:b/>
          <w:szCs w:val="21"/>
          <w:lang w:val="en-US" w:eastAsia="zh-CN"/>
        </w:rPr>
      </w:pPr>
      <w:bookmarkStart w:id="0" w:name="_Hlk27817781"/>
      <w:bookmarkStart w:id="27" w:name="_GoBack"/>
      <w:r>
        <w:rPr>
          <w:rFonts w:hint="eastAsia" w:ascii="宋体" w:hAnsi="宋体" w:cs="宋体"/>
          <w:b/>
          <w:szCs w:val="21"/>
          <w:lang w:val="en-US" w:eastAsia="zh-CN"/>
        </w:rPr>
        <w:t>注册编号：C00010132512021122950403</w:t>
      </w:r>
    </w:p>
    <w:bookmarkEnd w:id="27"/>
    <w:p>
      <w:pPr>
        <w:pStyle w:val="18"/>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总则</w:t>
      </w:r>
    </w:p>
    <w:p>
      <w:pPr>
        <w:tabs>
          <w:tab w:val="left" w:pos="1260"/>
          <w:tab w:val="left" w:pos="2838"/>
        </w:tabs>
        <w:adjustRightInd w:val="0"/>
        <w:snapToGrid w:val="0"/>
        <w:spacing w:line="360" w:lineRule="auto"/>
        <w:ind w:firstLine="422" w:firstLineChars="200"/>
        <w:rPr>
          <w:rFonts w:ascii="宋体" w:hAnsi="宋体" w:cs="宋体"/>
          <w:szCs w:val="21"/>
          <w:highlight w:val="none"/>
        </w:rPr>
      </w:pPr>
      <w:r>
        <w:rPr>
          <w:rFonts w:hint="eastAsia" w:ascii="宋体" w:hAnsi="宋体" w:cs="宋体"/>
          <w:b/>
          <w:bCs/>
          <w:szCs w:val="21"/>
        </w:rPr>
        <w:t xml:space="preserve">第一条 </w:t>
      </w:r>
      <w:r>
        <w:rPr>
          <w:rFonts w:hint="eastAsia" w:ascii="宋体" w:hAnsi="宋体" w:cs="宋体"/>
          <w:szCs w:val="21"/>
        </w:rPr>
        <w:t>本保险合同由保险条款、投保单、保险单或其他保险凭证、批单等组成。凡涉</w:t>
      </w:r>
      <w:r>
        <w:rPr>
          <w:rFonts w:hint="eastAsia" w:ascii="宋体" w:hAnsi="宋体" w:cs="宋体"/>
          <w:szCs w:val="21"/>
          <w:highlight w:val="none"/>
        </w:rPr>
        <w:t>及本保险合同的约定，均应采用书面形式。</w:t>
      </w:r>
    </w:p>
    <w:p>
      <w:pPr>
        <w:pStyle w:val="18"/>
        <w:spacing w:line="360" w:lineRule="auto"/>
        <w:ind w:left="0" w:leftChars="0" w:firstLine="422"/>
        <w:rPr>
          <w:rFonts w:ascii="宋体" w:hAnsi="宋体" w:cs="宋体"/>
          <w:szCs w:val="21"/>
          <w:highlight w:val="none"/>
        </w:rPr>
      </w:pPr>
      <w:r>
        <w:rPr>
          <w:rFonts w:hint="eastAsia" w:ascii="宋体" w:hAnsi="宋体" w:cs="宋体"/>
          <w:b/>
          <w:bCs/>
          <w:szCs w:val="21"/>
          <w:highlight w:val="none"/>
        </w:rPr>
        <w:t xml:space="preserve">第二条 </w:t>
      </w:r>
      <w:r>
        <w:rPr>
          <w:rFonts w:hint="eastAsia" w:ascii="宋体" w:hAnsi="宋体" w:cs="宋体"/>
          <w:szCs w:val="21"/>
          <w:highlight w:val="none"/>
        </w:rPr>
        <w:t>凡投保时年龄在</w:t>
      </w:r>
      <w:r>
        <w:rPr>
          <w:rFonts w:ascii="宋体" w:hAnsi="宋体" w:cs="宋体"/>
          <w:szCs w:val="21"/>
          <w:highlight w:val="none"/>
        </w:rPr>
        <w:t>0</w:t>
      </w:r>
      <w:r>
        <w:rPr>
          <w:rFonts w:hint="eastAsia" w:ascii="宋体" w:hAnsi="宋体" w:cs="宋体"/>
          <w:b/>
          <w:bCs/>
          <w:szCs w:val="21"/>
          <w:highlight w:val="none"/>
        </w:rPr>
        <w:t>周岁（见释义1）</w:t>
      </w:r>
      <w:r>
        <w:rPr>
          <w:rFonts w:hint="eastAsia" w:ascii="宋体" w:hAnsi="宋体" w:cs="宋体"/>
          <w:szCs w:val="21"/>
          <w:highlight w:val="none"/>
        </w:rPr>
        <w:t>（投保时被保险人为0周岁的，应当为出生满30日且已健康出院的婴儿）至</w:t>
      </w:r>
      <w:r>
        <w:rPr>
          <w:rFonts w:ascii="宋体" w:hAnsi="宋体" w:cs="宋体"/>
          <w:szCs w:val="21"/>
          <w:highlight w:val="none"/>
        </w:rPr>
        <w:t>100</w:t>
      </w:r>
      <w:r>
        <w:rPr>
          <w:rFonts w:hint="eastAsia" w:ascii="宋体" w:hAnsi="宋体" w:cs="宋体"/>
          <w:szCs w:val="21"/>
          <w:highlight w:val="none"/>
        </w:rPr>
        <w:t>周岁，身体健康、能正常工作、生活的自然人可作为本保险合同的被保险人。</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第三条 </w:t>
      </w:r>
      <w:r>
        <w:rPr>
          <w:rFonts w:hint="eastAsia" w:ascii="宋体" w:hAnsi="宋体" w:cs="宋体"/>
          <w:szCs w:val="21"/>
        </w:rPr>
        <w:t>具有完全民事行为能力的被保险人本人、对被保险人具有保险利益的其他自然人可作为本保险合同的投保人。</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bCs/>
          <w:szCs w:val="21"/>
        </w:rPr>
        <w:t xml:space="preserve">第四条 </w:t>
      </w:r>
      <w:r>
        <w:rPr>
          <w:rFonts w:hint="eastAsia" w:ascii="宋体" w:hAnsi="宋体" w:cs="宋体"/>
          <w:szCs w:val="21"/>
        </w:rPr>
        <w:t>除另有约定外，本保险合同的各项保险金受益人均为被保险人本人。</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bCs/>
          <w:szCs w:val="21"/>
        </w:rPr>
        <w:t xml:space="preserve">第五条 </w:t>
      </w:r>
      <w:r>
        <w:rPr>
          <w:rFonts w:hint="eastAsia" w:ascii="宋体" w:hAnsi="宋体" w:cs="宋体"/>
          <w:szCs w:val="21"/>
        </w:rPr>
        <w:t>本保险合同约定的保险区域为</w:t>
      </w:r>
      <w:r>
        <w:rPr>
          <w:rFonts w:hint="eastAsia" w:ascii="宋体" w:hAnsi="宋体" w:cs="宋体"/>
          <w:b/>
          <w:bCs/>
          <w:szCs w:val="21"/>
        </w:rPr>
        <w:t>中国大陆境内（不包含香港、澳门和台湾）</w:t>
      </w:r>
      <w:r>
        <w:rPr>
          <w:rFonts w:ascii="宋体" w:hAnsi="宋体" w:cs="宋体"/>
          <w:b/>
          <w:bCs/>
          <w:szCs w:val="21"/>
        </w:rPr>
        <w:t>,</w:t>
      </w:r>
      <w:r>
        <w:rPr>
          <w:rFonts w:hint="eastAsia" w:ascii="宋体" w:hAnsi="宋体" w:cs="宋体"/>
          <w:b/>
          <w:bCs/>
          <w:szCs w:val="21"/>
        </w:rPr>
        <w:t>保险人仅对被保险人在约定保险区域内发生的保险事故承担保险责任。</w:t>
      </w:r>
      <w:bookmarkEnd w:id="0"/>
    </w:p>
    <w:p>
      <w:pPr>
        <w:pStyle w:val="18"/>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保险责任</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第六条</w:t>
      </w:r>
      <w:bookmarkStart w:id="1" w:name="_Hlk31882434"/>
      <w:r>
        <w:rPr>
          <w:rFonts w:hint="eastAsia" w:ascii="宋体" w:hAnsi="宋体" w:cs="宋体"/>
          <w:b/>
          <w:bCs/>
          <w:szCs w:val="21"/>
        </w:rPr>
        <w:t xml:space="preserve"> </w:t>
      </w:r>
      <w:bookmarkEnd w:id="1"/>
      <w:r>
        <w:rPr>
          <w:rFonts w:hint="eastAsia" w:ascii="宋体" w:hAnsi="宋体" w:cs="宋体"/>
          <w:b/>
          <w:bCs/>
          <w:szCs w:val="21"/>
        </w:rPr>
        <w:t>本</w:t>
      </w:r>
      <w:r>
        <w:rPr>
          <w:rFonts w:hint="eastAsia" w:ascii="宋体" w:hAnsi="宋体" w:cs="宋体"/>
          <w:b/>
          <w:szCs w:val="21"/>
        </w:rPr>
        <w:t>保险</w:t>
      </w:r>
      <w:r>
        <w:rPr>
          <w:rFonts w:hint="eastAsia" w:ascii="宋体" w:hAnsi="宋体" w:cs="宋体"/>
          <w:b/>
          <w:bCs/>
          <w:szCs w:val="21"/>
        </w:rPr>
        <w:t>合同的保险责任分为基本责任及可选责任。可选责任在投保人已选择基本责任的前提下可以选择投保，以保险单中载明的责任为准。</w:t>
      </w:r>
      <w:r>
        <w:rPr>
          <w:rFonts w:hint="eastAsia"/>
          <w:b/>
          <w:szCs w:val="21"/>
        </w:rPr>
        <w:t>未在保险单中载明可选责任的，可选责任部分不列入保险责任范畴</w:t>
      </w:r>
      <w:r>
        <w:rPr>
          <w:rFonts w:hint="eastAsia" w:ascii="宋体" w:hAnsi="宋体" w:cs="宋体"/>
          <w:b/>
          <w:bCs/>
          <w:szCs w:val="21"/>
        </w:rPr>
        <w:t>。</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所投保的保险责任一经确定，在本</w:t>
      </w:r>
      <w:r>
        <w:rPr>
          <w:rFonts w:hint="eastAsia" w:ascii="宋体" w:hAnsi="宋体" w:cs="宋体"/>
          <w:b/>
          <w:szCs w:val="21"/>
        </w:rPr>
        <w:t>保险</w:t>
      </w:r>
      <w:r>
        <w:rPr>
          <w:rFonts w:hint="eastAsia" w:ascii="宋体" w:hAnsi="宋体" w:cs="宋体"/>
          <w:b/>
          <w:bCs/>
          <w:szCs w:val="21"/>
        </w:rPr>
        <w:t>合同保险期间内不得变更。</w:t>
      </w:r>
    </w:p>
    <w:p>
      <w:pPr>
        <w:numPr>
          <w:ilvl w:val="255"/>
          <w:numId w:val="0"/>
        </w:numPr>
        <w:adjustRightInd w:val="0"/>
        <w:snapToGrid w:val="0"/>
        <w:spacing w:line="360" w:lineRule="auto"/>
        <w:ind w:firstLine="422" w:firstLineChars="200"/>
        <w:rPr>
          <w:rFonts w:ascii="宋体" w:hAnsi="宋体" w:cs="宋体"/>
          <w:b/>
          <w:bCs/>
          <w:szCs w:val="21"/>
          <w:highlight w:val="none"/>
        </w:rPr>
      </w:pPr>
      <w:r>
        <w:rPr>
          <w:rFonts w:hint="eastAsia" w:ascii="宋体" w:hAnsi="宋体" w:cs="宋体"/>
          <w:b/>
          <w:bCs/>
          <w:szCs w:val="21"/>
        </w:rPr>
        <w:t>一、基本责任</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highlight w:val="none"/>
        </w:rPr>
        <w:t>（一）</w:t>
      </w:r>
      <w:r>
        <w:rPr>
          <w:rFonts w:hint="eastAsia" w:ascii="宋体" w:hAnsi="宋体" w:cs="宋体"/>
          <w:b/>
          <w:bCs/>
          <w:szCs w:val="21"/>
        </w:rPr>
        <w:t>综合医疗保险金</w:t>
      </w:r>
      <w:bookmarkStart w:id="2" w:name="_Hlk31885856"/>
    </w:p>
    <w:p>
      <w:pPr>
        <w:spacing w:line="360" w:lineRule="auto"/>
        <w:ind w:firstLine="422"/>
        <w:rPr>
          <w:rFonts w:ascii="宋体" w:hAnsi="宋体" w:cs="宋体"/>
          <w:szCs w:val="21"/>
        </w:rPr>
      </w:pPr>
      <w:r>
        <w:rPr>
          <w:rFonts w:hint="eastAsia" w:ascii="宋体" w:hAnsi="宋体" w:cs="宋体"/>
          <w:szCs w:val="21"/>
        </w:rPr>
        <w:t>在保险期间内，被保险人因遭受</w:t>
      </w:r>
      <w:r>
        <w:rPr>
          <w:rFonts w:hint="eastAsia" w:ascii="宋体" w:hAnsi="宋体" w:cs="宋体"/>
          <w:b/>
          <w:bCs/>
          <w:szCs w:val="21"/>
        </w:rPr>
        <w:t>意外伤害（见释义2）</w:t>
      </w:r>
      <w:r>
        <w:rPr>
          <w:rFonts w:hint="eastAsia" w:ascii="宋体" w:hAnsi="宋体" w:cs="宋体"/>
          <w:szCs w:val="21"/>
        </w:rPr>
        <w:t>事故或在</w:t>
      </w:r>
      <w:r>
        <w:rPr>
          <w:rFonts w:hint="eastAsia" w:ascii="宋体" w:hAnsi="宋体" w:cs="宋体"/>
          <w:b/>
          <w:bCs/>
          <w:szCs w:val="21"/>
        </w:rPr>
        <w:t>等待期</w:t>
      </w:r>
      <w:r>
        <w:rPr>
          <w:rFonts w:hint="eastAsia" w:ascii="宋体" w:hAnsi="宋体" w:cs="宋体"/>
          <w:b/>
          <w:bCs/>
          <w:szCs w:val="21"/>
          <w:lang w:eastAsia="zh-CN"/>
        </w:rPr>
        <w:t>（</w:t>
      </w:r>
      <w:r>
        <w:rPr>
          <w:rFonts w:hint="eastAsia" w:ascii="宋体" w:hAnsi="宋体" w:cs="宋体"/>
          <w:b/>
          <w:bCs/>
          <w:szCs w:val="21"/>
          <w:lang w:val="en-US" w:eastAsia="zh-CN"/>
        </w:rPr>
        <w:t>30日）</w:t>
      </w:r>
      <w:r>
        <w:rPr>
          <w:rFonts w:hint="eastAsia" w:ascii="宋体" w:hAnsi="宋体" w:cs="宋体"/>
          <w:b/>
          <w:bCs/>
          <w:szCs w:val="21"/>
        </w:rPr>
        <w:t>（见释义3）</w:t>
      </w:r>
      <w:r>
        <w:rPr>
          <w:rFonts w:hint="eastAsia" w:ascii="宋体" w:hAnsi="宋体" w:cs="宋体"/>
          <w:szCs w:val="21"/>
        </w:rPr>
        <w:t>后因罹患疾病，在本保险合同约定的</w:t>
      </w:r>
      <w:r>
        <w:rPr>
          <w:rFonts w:hint="eastAsia" w:ascii="宋体" w:hAnsi="宋体" w:cs="宋体"/>
          <w:b/>
          <w:bCs/>
          <w:szCs w:val="21"/>
        </w:rPr>
        <w:t>医院（见释义4）</w:t>
      </w:r>
      <w:r>
        <w:rPr>
          <w:rFonts w:hint="eastAsia" w:ascii="宋体" w:hAnsi="宋体" w:cs="宋体"/>
          <w:szCs w:val="21"/>
        </w:rPr>
        <w:t>接受治疗产生如下医疗费用的，</w:t>
      </w:r>
      <w:r>
        <w:rPr>
          <w:rFonts w:hint="eastAsia" w:ascii="宋体" w:hAnsi="宋体" w:cs="宋体"/>
          <w:b/>
          <w:bCs/>
          <w:szCs w:val="21"/>
        </w:rPr>
        <w:t>保险人依照下列约定在综合医疗保险金额内给付综合医疗保险金：</w:t>
      </w:r>
      <w:bookmarkEnd w:id="2"/>
    </w:p>
    <w:p>
      <w:pPr>
        <w:adjustRightInd w:val="0"/>
        <w:snapToGrid w:val="0"/>
        <w:spacing w:line="360" w:lineRule="auto"/>
        <w:ind w:firstLine="422" w:firstLineChars="200"/>
        <w:outlineLvl w:val="1"/>
        <w:rPr>
          <w:rFonts w:ascii="宋体" w:hAnsi="宋体" w:cs="宋体"/>
          <w:b/>
          <w:bCs/>
          <w:szCs w:val="21"/>
        </w:rPr>
      </w:pPr>
      <w:bookmarkStart w:id="3" w:name="_Hlk31885912"/>
      <w:bookmarkStart w:id="4" w:name="_Hlk31886817"/>
      <w:r>
        <w:rPr>
          <w:rFonts w:hint="eastAsia" w:ascii="宋体" w:hAnsi="宋体" w:cs="宋体"/>
          <w:b/>
          <w:bCs/>
          <w:szCs w:val="21"/>
        </w:rPr>
        <w:t>1.住院医疗费用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被保险人经医院诊断必须接受</w:t>
      </w:r>
      <w:r>
        <w:rPr>
          <w:rFonts w:hint="eastAsia" w:ascii="宋体" w:hAnsi="宋体" w:cs="宋体"/>
          <w:b/>
          <w:bCs/>
          <w:szCs w:val="21"/>
        </w:rPr>
        <w:t>住院（见释义5）</w:t>
      </w:r>
      <w:r>
        <w:rPr>
          <w:rFonts w:hint="eastAsia" w:ascii="宋体" w:hAnsi="宋体" w:cs="宋体"/>
          <w:szCs w:val="21"/>
        </w:rPr>
        <w:t>治疗的，对于住院期间发生的</w:t>
      </w:r>
      <w:r>
        <w:rPr>
          <w:rFonts w:hint="eastAsia" w:ascii="宋体" w:hAnsi="宋体" w:cs="宋体"/>
          <w:b/>
          <w:bCs/>
          <w:szCs w:val="21"/>
        </w:rPr>
        <w:t>必需且合理（见释义6）</w:t>
      </w:r>
      <w:r>
        <w:rPr>
          <w:rFonts w:hint="eastAsia" w:ascii="宋体" w:hAnsi="宋体" w:cs="宋体"/>
          <w:szCs w:val="21"/>
        </w:rPr>
        <w:t>的</w:t>
      </w:r>
      <w:r>
        <w:rPr>
          <w:rFonts w:hint="eastAsia" w:ascii="宋体" w:hAnsi="宋体" w:cs="宋体"/>
          <w:b/>
          <w:bCs/>
          <w:szCs w:val="21"/>
        </w:rPr>
        <w:t>住院医疗费用（见释义7）</w:t>
      </w:r>
      <w:r>
        <w:rPr>
          <w:rFonts w:hint="eastAsia" w:ascii="宋体" w:hAnsi="宋体" w:cs="宋体"/>
          <w:szCs w:val="21"/>
        </w:rPr>
        <w:t>，</w:t>
      </w:r>
      <w:r>
        <w:rPr>
          <w:rFonts w:hint="eastAsia" w:ascii="宋体" w:hAnsi="宋体" w:cs="宋体"/>
          <w:b/>
          <w:bCs/>
          <w:szCs w:val="21"/>
        </w:rPr>
        <w:t>保险人按照本保险合同的约定，在综合医疗保险金额内给付住院医疗保险金。</w:t>
      </w:r>
    </w:p>
    <w:p>
      <w:pPr>
        <w:adjustRightInd w:val="0"/>
        <w:snapToGrid w:val="0"/>
        <w:spacing w:line="360" w:lineRule="auto"/>
        <w:ind w:firstLine="420" w:firstLineChars="200"/>
        <w:rPr>
          <w:rFonts w:ascii="宋体" w:hAnsi="宋体" w:cs="宋体"/>
          <w:szCs w:val="21"/>
        </w:rPr>
      </w:pPr>
      <w:r>
        <w:rPr>
          <w:rFonts w:hint="eastAsia" w:asciiTheme="minorEastAsia" w:hAnsiTheme="minorEastAsia" w:eastAsiaTheme="minorEastAsia" w:cstheme="minorEastAsia"/>
          <w:szCs w:val="21"/>
        </w:rPr>
        <w:t>保险人承担保险期间内</w:t>
      </w:r>
      <w:r>
        <w:rPr>
          <w:rFonts w:hint="eastAsia" w:ascii="宋体" w:hAnsi="宋体" w:cs="宋体"/>
          <w:szCs w:val="21"/>
        </w:rPr>
        <w:t>发生的并延续至本保险合同保险期间届满日后30日内（含第30日）的住院治疗，对此期间发生的必需且合理的住院医疗费用，</w:t>
      </w:r>
      <w:r>
        <w:rPr>
          <w:rFonts w:hint="eastAsia" w:ascii="宋体" w:hAnsi="宋体" w:cs="宋体"/>
          <w:b/>
          <w:bCs/>
          <w:szCs w:val="21"/>
        </w:rPr>
        <w:t>保险人按照本保险合同的约定，在综合医疗保险金额内给付住院医疗保险金。</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2.特殊门诊医疗费用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被保险人在</w:t>
      </w:r>
      <w:r>
        <w:rPr>
          <w:rFonts w:hint="eastAsia" w:ascii="宋体" w:hAnsi="宋体" w:cs="宋体"/>
          <w:b/>
          <w:bCs/>
          <w:szCs w:val="21"/>
        </w:rPr>
        <w:t>医院</w:t>
      </w:r>
      <w:r>
        <w:rPr>
          <w:rFonts w:hint="eastAsia" w:ascii="宋体" w:hAnsi="宋体" w:cs="宋体"/>
          <w:szCs w:val="21"/>
        </w:rPr>
        <w:t>接受特殊门诊治疗期间发生的以下必需且合理的特殊门诊医疗费用，</w:t>
      </w:r>
      <w:r>
        <w:rPr>
          <w:rFonts w:hint="eastAsia" w:ascii="宋体" w:hAnsi="宋体" w:cs="宋体"/>
          <w:b/>
          <w:bCs/>
          <w:szCs w:val="21"/>
        </w:rPr>
        <w:t>保险人按照本保险合同的约定，在综合医疗保险金额内给付特殊门诊医疗保险金：</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（1）门诊肾透析费；</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（2）</w:t>
      </w:r>
      <w:r>
        <w:rPr>
          <w:rFonts w:hint="eastAsia" w:ascii="宋体" w:hAnsi="宋体" w:cs="宋体"/>
          <w:b/>
          <w:bCs/>
          <w:szCs w:val="21"/>
          <w:lang w:eastAsia="zh-Hans"/>
        </w:rPr>
        <w:t>“</w:t>
      </w:r>
      <w:r>
        <w:rPr>
          <w:rFonts w:hint="eastAsia" w:ascii="宋体" w:hAnsi="宋体" w:cs="宋体"/>
          <w:b/>
          <w:bCs/>
          <w:szCs w:val="21"/>
        </w:rPr>
        <w:t>恶性肿瘤——轻度</w:t>
      </w:r>
      <w:r>
        <w:rPr>
          <w:rFonts w:hint="eastAsia" w:ascii="宋体" w:hAnsi="宋体" w:cs="宋体"/>
          <w:b/>
          <w:bCs/>
          <w:szCs w:val="21"/>
          <w:lang w:eastAsia="zh-Hans"/>
        </w:rPr>
        <w:t>”</w:t>
      </w:r>
      <w:r>
        <w:rPr>
          <w:rFonts w:hint="eastAsia" w:ascii="宋体" w:hAnsi="宋体" w:cs="宋体"/>
          <w:b/>
          <w:bCs/>
          <w:szCs w:val="21"/>
        </w:rPr>
        <w:t>（见释义8）和“恶性肿瘤——重度”</w:t>
      </w:r>
      <w:r>
        <w:rPr>
          <w:rFonts w:ascii="宋体" w:hAnsi="宋体" w:cs="宋体"/>
          <w:b/>
          <w:bCs/>
          <w:szCs w:val="21"/>
          <w:lang w:eastAsia="zh-Hans"/>
        </w:rPr>
        <w:t xml:space="preserve"> （</w:t>
      </w:r>
      <w:r>
        <w:rPr>
          <w:rFonts w:hint="eastAsia" w:ascii="宋体" w:hAnsi="宋体" w:cs="宋体"/>
          <w:b/>
          <w:bCs/>
          <w:szCs w:val="21"/>
          <w:lang w:eastAsia="zh-Hans"/>
        </w:rPr>
        <w:t>见释义</w:t>
      </w:r>
      <w:r>
        <w:rPr>
          <w:rFonts w:hint="eastAsia" w:ascii="宋体" w:hAnsi="宋体" w:cs="宋体"/>
          <w:b/>
          <w:bCs/>
          <w:szCs w:val="21"/>
          <w:lang w:val="en-US" w:eastAsia="zh-CN"/>
        </w:rPr>
        <w:t>30</w:t>
      </w:r>
      <w:r>
        <w:rPr>
          <w:rFonts w:ascii="宋体" w:hAnsi="宋体" w:cs="宋体"/>
          <w:b/>
          <w:bCs/>
          <w:szCs w:val="21"/>
          <w:lang w:eastAsia="zh-Hans"/>
        </w:rPr>
        <w:t>、（</w:t>
      </w:r>
      <w:r>
        <w:rPr>
          <w:rFonts w:hint="eastAsia" w:ascii="宋体" w:hAnsi="宋体" w:cs="宋体"/>
          <w:b/>
          <w:bCs/>
          <w:szCs w:val="21"/>
          <w:lang w:eastAsia="zh-Hans"/>
        </w:rPr>
        <w:t>一</w:t>
      </w:r>
      <w:r>
        <w:rPr>
          <w:rFonts w:ascii="宋体" w:hAnsi="宋体" w:cs="宋体"/>
          <w:b/>
          <w:bCs/>
          <w:szCs w:val="21"/>
          <w:lang w:eastAsia="zh-Hans"/>
        </w:rPr>
        <w:t>））</w:t>
      </w:r>
      <w:r>
        <w:rPr>
          <w:rFonts w:hint="eastAsia" w:ascii="宋体" w:hAnsi="宋体" w:cs="宋体"/>
          <w:b/>
          <w:bCs/>
          <w:szCs w:val="21"/>
          <w:lang w:eastAsia="zh-Hans"/>
        </w:rPr>
        <w:t>门诊</w:t>
      </w:r>
      <w:r>
        <w:rPr>
          <w:rFonts w:hint="eastAsia" w:ascii="宋体" w:hAnsi="宋体" w:cs="宋体"/>
          <w:b/>
          <w:bCs/>
          <w:szCs w:val="21"/>
        </w:rPr>
        <w:t>治疗费，包括化学疗法（见释义</w:t>
      </w:r>
      <w:r>
        <w:rPr>
          <w:rFonts w:ascii="宋体" w:hAnsi="宋体" w:cs="宋体"/>
          <w:b/>
          <w:bCs/>
          <w:szCs w:val="21"/>
        </w:rPr>
        <w:t>9</w:t>
      </w:r>
      <w:r>
        <w:rPr>
          <w:rFonts w:hint="eastAsia" w:ascii="宋体" w:hAnsi="宋体" w:cs="宋体"/>
          <w:b/>
          <w:bCs/>
          <w:szCs w:val="21"/>
        </w:rPr>
        <w:t>）、放射疗法（见释义</w:t>
      </w:r>
      <w:r>
        <w:rPr>
          <w:rFonts w:ascii="宋体" w:hAnsi="宋体" w:cs="宋体"/>
          <w:b/>
          <w:bCs/>
          <w:szCs w:val="21"/>
        </w:rPr>
        <w:t>10</w:t>
      </w:r>
      <w:r>
        <w:rPr>
          <w:rFonts w:hint="eastAsia" w:ascii="宋体" w:hAnsi="宋体" w:cs="宋体"/>
          <w:b/>
          <w:bCs/>
          <w:szCs w:val="21"/>
        </w:rPr>
        <w:t>）、肿瘤免疫疗法（见释义1</w:t>
      </w:r>
      <w:r>
        <w:rPr>
          <w:rFonts w:ascii="宋体" w:hAnsi="宋体" w:cs="宋体"/>
          <w:b/>
          <w:bCs/>
          <w:szCs w:val="21"/>
        </w:rPr>
        <w:t>1</w:t>
      </w:r>
      <w:r>
        <w:rPr>
          <w:rFonts w:hint="eastAsia" w:ascii="宋体" w:hAnsi="宋体" w:cs="宋体"/>
          <w:b/>
          <w:bCs/>
          <w:szCs w:val="21"/>
        </w:rPr>
        <w:t>）、肿瘤内分泌疗法（见释义1</w:t>
      </w:r>
      <w:r>
        <w:rPr>
          <w:rFonts w:ascii="宋体" w:hAnsi="宋体" w:cs="宋体"/>
          <w:b/>
          <w:bCs/>
          <w:szCs w:val="21"/>
        </w:rPr>
        <w:t>2</w:t>
      </w:r>
      <w:r>
        <w:rPr>
          <w:rFonts w:hint="eastAsia" w:ascii="宋体" w:hAnsi="宋体" w:cs="宋体"/>
          <w:b/>
          <w:bCs/>
          <w:szCs w:val="21"/>
        </w:rPr>
        <w:t>）、肿瘤靶向疗法（见释义1</w:t>
      </w:r>
      <w:r>
        <w:rPr>
          <w:rFonts w:ascii="宋体" w:hAnsi="宋体" w:cs="宋体"/>
          <w:b/>
          <w:bCs/>
          <w:szCs w:val="21"/>
        </w:rPr>
        <w:t>3</w:t>
      </w:r>
      <w:r>
        <w:rPr>
          <w:rFonts w:hint="eastAsia" w:ascii="宋体" w:hAnsi="宋体" w:cs="宋体"/>
          <w:b/>
          <w:bCs/>
          <w:szCs w:val="21"/>
        </w:rPr>
        <w:t>）的治疗费用；</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（3）器官移植后的门诊抗排异治疗费。</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3.门诊手术医疗费用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被保险人在医院接受门诊手术治疗期间发生的必需且合理的门诊手术费用，</w:t>
      </w:r>
      <w:r>
        <w:rPr>
          <w:rFonts w:hint="eastAsia" w:ascii="宋体" w:hAnsi="宋体" w:cs="宋体"/>
          <w:b/>
          <w:bCs/>
          <w:szCs w:val="21"/>
        </w:rPr>
        <w:t>保险人按照本保险合同的约定，在综合医疗保险金额内给付门诊手术医疗费用。</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4.住院前后门诊急诊费用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被保险人在住院前30日（含住院当日）和出院后30日（含出院当日）内，因与该次住院相同原因而接受门急诊治疗发生的必需且合理的门诊急诊医疗费</w:t>
      </w:r>
      <w:r>
        <w:rPr>
          <w:rFonts w:hint="eastAsia" w:ascii="宋体" w:hAnsi="宋体" w:cs="宋体"/>
          <w:b/>
          <w:bCs/>
          <w:szCs w:val="21"/>
        </w:rPr>
        <w:t>（不包括特殊门诊医疗费用、门诊手术费用），保险人按照本保险合同的约定，在综合医疗保险金额内给付住院前后门诊急诊保险金。</w:t>
      </w:r>
      <w:bookmarkEnd w:id="3"/>
    </w:p>
    <w:p>
      <w:pPr>
        <w:adjustRightInd w:val="0"/>
        <w:snapToGrid w:val="0"/>
        <w:spacing w:line="360" w:lineRule="auto"/>
        <w:ind w:firstLine="422" w:firstLineChars="200"/>
        <w:rPr>
          <w:rFonts w:ascii="宋体" w:hAnsi="宋体" w:cs="宋体"/>
          <w:b/>
          <w:szCs w:val="21"/>
        </w:rPr>
      </w:pPr>
      <w:bookmarkStart w:id="5" w:name="_Hlk31886257"/>
      <w:r>
        <w:rPr>
          <w:rFonts w:hint="eastAsia" w:ascii="宋体" w:hAnsi="宋体" w:cs="宋体"/>
          <w:b/>
          <w:szCs w:val="21"/>
        </w:rPr>
        <w:t>保险人对于以上四类费用的累计赔偿金额之和以本保险合同约定的综合医疗保险金的保险金额为限，一次或累计赔偿金额达到保险单载明的综合医疗保险金额时，保险人对于被保险人在综合医疗保险金项下的保险责任终止。</w:t>
      </w:r>
      <w:bookmarkEnd w:id="4"/>
      <w:bookmarkEnd w:id="5"/>
    </w:p>
    <w:p>
      <w:pPr>
        <w:adjustRightInd w:val="0"/>
        <w:snapToGrid w:val="0"/>
        <w:spacing w:line="360" w:lineRule="auto"/>
        <w:ind w:firstLine="422" w:firstLineChars="200"/>
        <w:outlineLvl w:val="0"/>
        <w:rPr>
          <w:rFonts w:ascii="宋体" w:hAnsi="宋体" w:cs="宋体"/>
          <w:b/>
          <w:bCs/>
          <w:szCs w:val="21"/>
        </w:rPr>
      </w:pPr>
      <w:r>
        <w:rPr>
          <w:rFonts w:hint="eastAsia" w:ascii="宋体" w:hAnsi="宋体" w:cs="宋体"/>
          <w:b/>
          <w:bCs/>
          <w:szCs w:val="21"/>
        </w:rPr>
        <w:t>（二）重大疾病异地转诊保险金</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宋体" w:hAnsi="宋体" w:cs="宋体"/>
          <w:szCs w:val="21"/>
        </w:rPr>
        <w:t>在保险期间内，被保险人因意外伤害或等待期</w:t>
      </w:r>
      <w:r>
        <w:rPr>
          <w:rFonts w:hint="eastAsia" w:ascii="宋体" w:hAnsi="宋体" w:cs="宋体"/>
          <w:bCs/>
          <w:kern w:val="0"/>
          <w:szCs w:val="21"/>
          <w:lang w:eastAsia="zh-CN" w:bidi="ar"/>
        </w:rPr>
        <w:t>（</w:t>
      </w:r>
      <w:r>
        <w:rPr>
          <w:rFonts w:hint="eastAsia" w:ascii="宋体" w:hAnsi="宋体" w:cs="宋体"/>
          <w:bCs/>
          <w:kern w:val="0"/>
          <w:szCs w:val="21"/>
          <w:lang w:val="en-US" w:eastAsia="zh-CN" w:bidi="ar"/>
        </w:rPr>
        <w:t>30日）</w:t>
      </w:r>
      <w:r>
        <w:rPr>
          <w:rFonts w:hint="eastAsia" w:ascii="宋体" w:hAnsi="宋体" w:cs="宋体"/>
          <w:szCs w:val="21"/>
        </w:rPr>
        <w:t>后因意外伤害之外的其他原因，经医院专科医生初次确诊本保险合同所定义的重大疾病（无论一种或者多种），因病情需要跨省或自治区或直辖市</w:t>
      </w:r>
      <w:r>
        <w:rPr>
          <w:rFonts w:hint="eastAsia" w:ascii="宋体" w:hAnsi="宋体" w:cs="宋体"/>
          <w:b/>
          <w:bCs/>
          <w:szCs w:val="21"/>
        </w:rPr>
        <w:t>（仅限中国大陆境内，不包括境外及港、澳、台地区）</w:t>
      </w:r>
      <w:r>
        <w:rPr>
          <w:rFonts w:hint="eastAsia" w:ascii="宋体" w:hAnsi="宋体" w:cs="宋体"/>
          <w:szCs w:val="21"/>
        </w:rPr>
        <w:t>住院治疗，经被保险人申请，由转出医院开具转院证明，</w:t>
      </w:r>
      <w:r>
        <w:rPr>
          <w:rFonts w:hint="eastAsia" w:asciiTheme="minorEastAsia" w:hAnsiTheme="minorEastAsia" w:eastAsiaTheme="minorEastAsia" w:cstheme="minorEastAsia"/>
          <w:szCs w:val="21"/>
        </w:rPr>
        <w:t>保险人对被保险人发生的合理且必要的因异地转诊产生的</w:t>
      </w:r>
      <w:r>
        <w:rPr>
          <w:rFonts w:hint="eastAsia" w:asciiTheme="minorEastAsia" w:hAnsiTheme="minorEastAsia" w:eastAsiaTheme="minorEastAsia" w:cstheme="minorEastAsia"/>
          <w:b/>
          <w:szCs w:val="21"/>
        </w:rPr>
        <w:t>客运公共交通（见释义</w:t>
      </w:r>
      <w:r>
        <w:rPr>
          <w:rFonts w:hint="eastAsia" w:asciiTheme="minorEastAsia" w:hAnsiTheme="minorEastAsia" w:eastAsiaTheme="minorEastAsia" w:cstheme="minorEastAsia"/>
          <w:b/>
          <w:szCs w:val="21"/>
          <w:lang w:val="en-US" w:eastAsia="zh-CN"/>
        </w:rPr>
        <w:t>14</w:t>
      </w:r>
      <w:r>
        <w:rPr>
          <w:rFonts w:hint="eastAsia" w:asciiTheme="minorEastAsia" w:hAnsiTheme="minorEastAsia" w:eastAsiaTheme="minorEastAsia" w:cstheme="minorEastAsia"/>
          <w:b/>
          <w:szCs w:val="21"/>
        </w:rPr>
        <w:t>）</w:t>
      </w:r>
      <w:r>
        <w:rPr>
          <w:rFonts w:hint="eastAsia" w:asciiTheme="minorEastAsia" w:hAnsiTheme="minorEastAsia" w:eastAsiaTheme="minorEastAsia" w:cstheme="minorEastAsia"/>
          <w:szCs w:val="21"/>
        </w:rPr>
        <w:t>及救护车费用在本保险合同约定的保险金额内给付保险金。</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Theme="minorEastAsia" w:hAnsiTheme="minorEastAsia" w:eastAsiaTheme="minorEastAsia" w:cstheme="minorEastAsia"/>
          <w:b/>
          <w:bCs/>
          <w:szCs w:val="21"/>
        </w:rPr>
        <w:t>被保险人飞机舱位级别最高以经济舱（包含超级经济舱）为限，火车（含地铁、轻轨、动车、其他高速列车）以软卧或一等座为限</w:t>
      </w:r>
      <w:r>
        <w:rPr>
          <w:rFonts w:hint="eastAsia" w:ascii="宋体" w:hAnsi="宋体" w:cs="宋体"/>
          <w:b/>
          <w:bCs/>
          <w:szCs w:val="21"/>
        </w:rPr>
        <w:t>。</w:t>
      </w:r>
    </w:p>
    <w:p>
      <w:pPr>
        <w:numPr>
          <w:ilvl w:val="255"/>
          <w:numId w:val="0"/>
        </w:numPr>
        <w:adjustRightInd w:val="0"/>
        <w:snapToGrid w:val="0"/>
        <w:spacing w:line="360" w:lineRule="auto"/>
        <w:ind w:firstLine="422" w:firstLineChars="200"/>
        <w:rPr>
          <w:rFonts w:hint="eastAsia" w:ascii="宋体" w:hAnsi="宋体" w:cs="宋体"/>
          <w:b/>
          <w:szCs w:val="21"/>
        </w:rPr>
      </w:pPr>
      <w:r>
        <w:rPr>
          <w:rFonts w:hint="eastAsia" w:ascii="宋体" w:hAnsi="宋体" w:cs="宋体"/>
          <w:b/>
          <w:szCs w:val="21"/>
        </w:rPr>
        <w:t>二、可选责任</w:t>
      </w:r>
    </w:p>
    <w:p>
      <w:pPr>
        <w:adjustRightInd w:val="0"/>
        <w:snapToGrid w:val="0"/>
        <w:spacing w:line="360" w:lineRule="auto"/>
        <w:ind w:firstLine="422" w:firstLineChars="200"/>
        <w:outlineLvl w:val="0"/>
        <w:rPr>
          <w:rFonts w:ascii="宋体" w:hAnsi="宋体" w:cs="宋体"/>
          <w:b/>
          <w:bCs/>
          <w:szCs w:val="21"/>
        </w:rPr>
      </w:pPr>
      <w:r>
        <w:rPr>
          <w:rFonts w:hint="eastAsia" w:ascii="宋体" w:hAnsi="宋体" w:cs="宋体"/>
          <w:b/>
          <w:bCs/>
          <w:szCs w:val="21"/>
        </w:rPr>
        <w:t>（一）</w:t>
      </w:r>
      <w:bookmarkStart w:id="6" w:name="_Hlk31888918"/>
      <w:r>
        <w:rPr>
          <w:rFonts w:hint="eastAsia" w:ascii="宋体" w:hAnsi="宋体" w:cs="宋体"/>
          <w:b/>
          <w:bCs/>
          <w:szCs w:val="21"/>
        </w:rPr>
        <w:t>质子重离子医疗保险金</w:t>
      </w:r>
      <w:bookmarkEnd w:id="6"/>
    </w:p>
    <w:p>
      <w:pPr>
        <w:adjustRightInd w:val="0"/>
        <w:snapToGrid w:val="0"/>
        <w:spacing w:line="360" w:lineRule="auto"/>
        <w:ind w:firstLine="420" w:firstLineChars="200"/>
        <w:rPr>
          <w:rFonts w:ascii="宋体" w:hAnsi="宋体" w:cs="宋体"/>
          <w:b/>
          <w:bCs/>
          <w:szCs w:val="21"/>
        </w:rPr>
      </w:pPr>
      <w:bookmarkStart w:id="7" w:name="_Hlk31888976"/>
      <w:r>
        <w:rPr>
          <w:rFonts w:hint="eastAsia" w:ascii="宋体" w:hAnsi="宋体" w:cs="宋体"/>
          <w:szCs w:val="21"/>
        </w:rPr>
        <w:t>在保险期间内，被保险人在等待期</w:t>
      </w:r>
      <w:r>
        <w:rPr>
          <w:rFonts w:hint="eastAsia" w:ascii="宋体" w:hAnsi="宋体" w:cs="宋体"/>
          <w:bCs/>
          <w:kern w:val="0"/>
          <w:szCs w:val="21"/>
          <w:lang w:eastAsia="zh-CN" w:bidi="ar"/>
        </w:rPr>
        <w:t>（</w:t>
      </w:r>
      <w:r>
        <w:rPr>
          <w:rFonts w:hint="eastAsia" w:ascii="宋体" w:hAnsi="宋体" w:cs="宋体"/>
          <w:bCs/>
          <w:kern w:val="0"/>
          <w:szCs w:val="21"/>
          <w:lang w:val="en-US" w:eastAsia="zh-CN" w:bidi="ar"/>
        </w:rPr>
        <w:t>30日）</w:t>
      </w:r>
      <w:r>
        <w:rPr>
          <w:rFonts w:hint="eastAsia" w:ascii="宋体" w:hAnsi="宋体" w:cs="宋体"/>
          <w:szCs w:val="21"/>
        </w:rPr>
        <w:t>后经医院或指定医疗机构初次确诊本保险合同所定义的</w:t>
      </w:r>
      <w:r>
        <w:rPr>
          <w:rFonts w:hint="eastAsia" w:ascii="宋体" w:hAnsi="宋体" w:cs="宋体"/>
          <w:b/>
          <w:bCs/>
          <w:szCs w:val="21"/>
          <w:lang w:eastAsia="zh-Hans"/>
        </w:rPr>
        <w:t>“</w:t>
      </w:r>
      <w:r>
        <w:rPr>
          <w:rFonts w:hint="eastAsia" w:ascii="宋体" w:hAnsi="宋体" w:cs="宋体"/>
          <w:b/>
          <w:bCs/>
          <w:szCs w:val="21"/>
        </w:rPr>
        <w:t>恶性肿瘤——</w:t>
      </w:r>
      <w:r>
        <w:rPr>
          <w:rFonts w:hint="eastAsia" w:ascii="宋体" w:hAnsi="宋体" w:cs="宋体"/>
          <w:b/>
          <w:bCs/>
          <w:szCs w:val="21"/>
          <w:lang w:eastAsia="zh-Hans"/>
        </w:rPr>
        <w:t>重度”</w:t>
      </w:r>
      <w:r>
        <w:rPr>
          <w:rFonts w:hint="eastAsia" w:ascii="宋体" w:hAnsi="宋体" w:cs="宋体"/>
          <w:szCs w:val="21"/>
        </w:rPr>
        <w:t>，并在保险人</w:t>
      </w:r>
      <w:r>
        <w:rPr>
          <w:rFonts w:hint="eastAsia" w:ascii="宋体" w:hAnsi="宋体" w:cs="宋体"/>
          <w:szCs w:val="21"/>
          <w:highlight w:val="none"/>
        </w:rPr>
        <w:t>认可的</w:t>
      </w:r>
      <w:r>
        <w:rPr>
          <w:rFonts w:hint="eastAsia" w:ascii="宋体" w:hAnsi="宋体" w:cs="宋体"/>
          <w:b/>
          <w:bCs/>
          <w:szCs w:val="21"/>
          <w:highlight w:val="none"/>
        </w:rPr>
        <w:t>指定医疗机构</w:t>
      </w:r>
      <w:r>
        <w:rPr>
          <w:rFonts w:hint="eastAsia" w:ascii="宋体" w:hAnsi="宋体" w:cs="宋体"/>
          <w:b/>
          <w:bCs/>
          <w:szCs w:val="21"/>
        </w:rPr>
        <w:t>（见释义1</w:t>
      </w:r>
      <w:r>
        <w:rPr>
          <w:rFonts w:hint="eastAsia" w:ascii="宋体" w:hAnsi="宋体" w:cs="宋体"/>
          <w:b/>
          <w:bCs/>
          <w:szCs w:val="21"/>
          <w:lang w:val="en-US" w:eastAsia="zh-CN"/>
        </w:rPr>
        <w:t>5</w:t>
      </w:r>
      <w:r>
        <w:rPr>
          <w:rFonts w:hint="eastAsia" w:ascii="宋体" w:hAnsi="宋体" w:cs="宋体"/>
          <w:b/>
          <w:bCs/>
          <w:szCs w:val="21"/>
        </w:rPr>
        <w:t>）</w:t>
      </w:r>
      <w:r>
        <w:rPr>
          <w:rFonts w:hint="eastAsia" w:ascii="宋体" w:hAnsi="宋体" w:cs="宋体"/>
          <w:szCs w:val="21"/>
        </w:rPr>
        <w:t>接受质子重离子治疗，则保险人对于被保险人需个人支付的、必需且合理的</w:t>
      </w:r>
      <w:r>
        <w:rPr>
          <w:rFonts w:hint="eastAsia" w:ascii="宋体" w:hAnsi="宋体" w:cs="宋体"/>
          <w:b/>
          <w:bCs/>
          <w:szCs w:val="21"/>
        </w:rPr>
        <w:t>质子重离子医疗费用（见释义1</w:t>
      </w:r>
      <w:r>
        <w:rPr>
          <w:rFonts w:hint="eastAsia" w:ascii="宋体" w:hAnsi="宋体" w:cs="宋体"/>
          <w:b/>
          <w:bCs/>
          <w:szCs w:val="21"/>
          <w:lang w:val="en-US" w:eastAsia="zh-CN"/>
        </w:rPr>
        <w:t>6</w:t>
      </w:r>
      <w:r>
        <w:rPr>
          <w:rFonts w:hint="eastAsia" w:ascii="宋体" w:hAnsi="宋体" w:cs="宋体"/>
          <w:b/>
          <w:bCs/>
          <w:szCs w:val="21"/>
        </w:rPr>
        <w:t>）</w:t>
      </w:r>
      <w:r>
        <w:rPr>
          <w:rFonts w:hint="eastAsia" w:ascii="宋体" w:hAnsi="宋体" w:cs="宋体"/>
          <w:szCs w:val="21"/>
        </w:rPr>
        <w:t>，</w:t>
      </w:r>
      <w:r>
        <w:rPr>
          <w:rFonts w:hint="eastAsia" w:ascii="宋体" w:hAnsi="宋体" w:cs="宋体"/>
          <w:b/>
          <w:bCs/>
          <w:szCs w:val="21"/>
        </w:rPr>
        <w:t>依照约定的赔付比例进行赔付。保险人在本项下累计给付金额以本保险合同约定的质子重离子医疗保险金的保险金额为限，当保险人在本项下的累计给付金额达到本项保险金额时，保险人对被保险人在本项下的保险责任终止。</w:t>
      </w:r>
      <w:bookmarkEnd w:id="7"/>
    </w:p>
    <w:p>
      <w:pPr>
        <w:adjustRightInd w:val="0"/>
        <w:snapToGrid w:val="0"/>
        <w:spacing w:line="360" w:lineRule="auto"/>
        <w:ind w:firstLine="422" w:firstLineChars="200"/>
        <w:rPr>
          <w:rFonts w:ascii="宋体" w:hAnsi="宋体" w:cs="宋体"/>
          <w:b/>
          <w:bCs/>
          <w:color w:val="0000FF"/>
          <w:szCs w:val="21"/>
        </w:rPr>
      </w:pPr>
      <w:r>
        <w:rPr>
          <w:rFonts w:hint="eastAsia" w:ascii="宋体" w:hAnsi="宋体" w:cs="宋体"/>
          <w:b/>
          <w:bCs/>
          <w:szCs w:val="21"/>
        </w:rPr>
        <w:t>以上基本责任中的“综合医疗保险金”和可选责任中的“质子重离子医疗保险金”保险责任均不包含本保险合同约定的医院或指定医疗机构内的医生开具的当前治疗必需的药品处方中所列无法在本保险合同约定的医院或指定医疗机构内获得的药品或者其他任何在本保险合同约定的医院或指定医疗机构内无法获得的医用材料或者任何其他医疗项目。</w:t>
      </w:r>
    </w:p>
    <w:p>
      <w:pPr>
        <w:adjustRightInd w:val="0"/>
        <w:snapToGrid w:val="0"/>
        <w:spacing w:line="360" w:lineRule="auto"/>
        <w:ind w:firstLine="422" w:firstLineChars="200"/>
        <w:outlineLvl w:val="0"/>
        <w:rPr>
          <w:rFonts w:ascii="宋体" w:hAnsi="宋体" w:cs="宋体"/>
          <w:b/>
          <w:bCs/>
          <w:szCs w:val="21"/>
        </w:rPr>
      </w:pPr>
      <w:r>
        <w:rPr>
          <w:rFonts w:hint="eastAsia" w:ascii="宋体" w:hAnsi="宋体" w:cs="宋体"/>
          <w:b/>
          <w:bCs/>
          <w:szCs w:val="21"/>
        </w:rPr>
        <w:t>（二）</w:t>
      </w:r>
      <w:r>
        <w:rPr>
          <w:rFonts w:ascii="宋体" w:hAnsi="宋体" w:cs="宋体"/>
          <w:b/>
          <w:bCs/>
          <w:szCs w:val="21"/>
        </w:rPr>
        <w:t>恶性肿瘤特定药品费用</w:t>
      </w:r>
      <w:r>
        <w:rPr>
          <w:rFonts w:hint="eastAsia" w:ascii="宋体" w:hAnsi="宋体" w:cs="宋体"/>
          <w:b/>
          <w:bCs/>
          <w:szCs w:val="21"/>
        </w:rPr>
        <w:t>保险金</w:t>
      </w:r>
    </w:p>
    <w:p>
      <w:pPr>
        <w:adjustRightInd w:val="0"/>
        <w:snapToGrid w:val="0"/>
        <w:spacing w:line="360" w:lineRule="auto"/>
        <w:ind w:firstLine="420" w:firstLineChars="200"/>
        <w:rPr>
          <w:rFonts w:asciiTheme="minorEastAsia" w:hAnsiTheme="minorEastAsia" w:cstheme="minorEastAsia"/>
          <w:szCs w:val="21"/>
        </w:rPr>
      </w:pPr>
      <w:r>
        <w:rPr>
          <w:rFonts w:hint="eastAsia" w:ascii="宋体" w:hAnsi="宋体" w:cs="宋体"/>
          <w:kern w:val="0"/>
          <w:szCs w:val="21"/>
          <w:lang w:bidi="ar"/>
        </w:rPr>
        <w:t>在保险期间内，被保险人在</w:t>
      </w:r>
      <w:r>
        <w:rPr>
          <w:rFonts w:hint="eastAsia" w:ascii="宋体" w:hAnsi="宋体" w:cs="宋体"/>
          <w:bCs/>
          <w:kern w:val="0"/>
          <w:szCs w:val="21"/>
          <w:lang w:bidi="ar"/>
        </w:rPr>
        <w:t>等待期</w:t>
      </w:r>
      <w:r>
        <w:rPr>
          <w:rFonts w:hint="eastAsia" w:ascii="宋体" w:hAnsi="宋体" w:cs="宋体"/>
          <w:bCs/>
          <w:kern w:val="0"/>
          <w:szCs w:val="21"/>
          <w:lang w:eastAsia="zh-CN" w:bidi="ar"/>
        </w:rPr>
        <w:t>（</w:t>
      </w:r>
      <w:r>
        <w:rPr>
          <w:rFonts w:hint="eastAsia" w:ascii="宋体" w:hAnsi="宋体" w:cs="宋体"/>
          <w:bCs/>
          <w:kern w:val="0"/>
          <w:szCs w:val="21"/>
          <w:lang w:val="en-US" w:eastAsia="zh-CN" w:bidi="ar"/>
        </w:rPr>
        <w:t>30日）</w:t>
      </w:r>
      <w:r>
        <w:rPr>
          <w:rFonts w:hint="eastAsia" w:ascii="宋体" w:hAnsi="宋体" w:cs="宋体"/>
          <w:kern w:val="0"/>
          <w:szCs w:val="21"/>
          <w:lang w:bidi="ar"/>
        </w:rPr>
        <w:t>后, 经中华人民共和国境内</w:t>
      </w:r>
      <w:r>
        <w:rPr>
          <w:rFonts w:hint="eastAsia" w:ascii="宋体" w:hAnsi="宋体" w:cs="宋体"/>
          <w:b/>
          <w:bCs/>
          <w:kern w:val="0"/>
          <w:szCs w:val="21"/>
          <w:lang w:bidi="ar"/>
        </w:rPr>
        <w:t>（不包括香港、澳门、台湾地区）</w:t>
      </w:r>
      <w:r>
        <w:rPr>
          <w:rFonts w:hint="eastAsia" w:ascii="宋体" w:hAnsi="宋体" w:cs="宋体"/>
          <w:b/>
          <w:kern w:val="0"/>
          <w:szCs w:val="21"/>
          <w:lang w:bidi="ar"/>
        </w:rPr>
        <w:t>医院</w:t>
      </w:r>
      <w:r>
        <w:rPr>
          <w:rFonts w:hint="eastAsia" w:ascii="宋体" w:hAnsi="宋体" w:cs="宋体"/>
          <w:kern w:val="0"/>
          <w:szCs w:val="21"/>
          <w:lang w:bidi="ar"/>
        </w:rPr>
        <w:t>的</w:t>
      </w:r>
      <w:r>
        <w:rPr>
          <w:rFonts w:hint="eastAsia" w:ascii="宋体" w:hAnsi="宋体" w:cs="宋体"/>
          <w:b/>
          <w:kern w:val="0"/>
          <w:szCs w:val="21"/>
          <w:lang w:bidi="ar"/>
        </w:rPr>
        <w:t>专科医生初次确诊</w:t>
      </w:r>
      <w:r>
        <w:rPr>
          <w:rFonts w:hint="eastAsia" w:ascii="宋体" w:hAnsi="宋体" w:cs="宋体"/>
          <w:kern w:val="0"/>
          <w:szCs w:val="21"/>
          <w:lang w:bidi="ar"/>
        </w:rPr>
        <w:t>本保险合同所定义的</w:t>
      </w:r>
      <w:r>
        <w:rPr>
          <w:rFonts w:hint="eastAsia" w:ascii="宋体" w:hAnsi="宋体" w:cs="宋体"/>
          <w:b/>
          <w:bCs/>
          <w:szCs w:val="21"/>
          <w:lang w:eastAsia="zh-Hans"/>
        </w:rPr>
        <w:t>“</w:t>
      </w:r>
      <w:r>
        <w:rPr>
          <w:rFonts w:hint="eastAsia" w:asciiTheme="minorEastAsia" w:hAnsiTheme="minorEastAsia" w:cstheme="minorEastAsia"/>
          <w:b/>
        </w:rPr>
        <w:t>恶性肿瘤——重度</w:t>
      </w:r>
      <w:r>
        <w:rPr>
          <w:rFonts w:hint="eastAsia" w:ascii="宋体" w:hAnsi="宋体" w:cs="宋体"/>
          <w:b/>
          <w:bCs/>
          <w:szCs w:val="21"/>
          <w:lang w:eastAsia="zh-Hans"/>
        </w:rPr>
        <w:t>”</w:t>
      </w:r>
      <w:r>
        <w:rPr>
          <w:rFonts w:hint="eastAsia" w:ascii="宋体" w:hAnsi="宋体" w:cs="宋体"/>
          <w:kern w:val="0"/>
          <w:szCs w:val="21"/>
          <w:lang w:bidi="ar"/>
        </w:rPr>
        <w:t>，</w:t>
      </w:r>
      <w:r>
        <w:rPr>
          <w:rFonts w:hint="eastAsia" w:ascii="宋体" w:hAnsi="宋体" w:cs="宋体"/>
          <w:kern w:val="0"/>
          <w:szCs w:val="21"/>
        </w:rPr>
        <w:t>对治疗实际发生的</w:t>
      </w:r>
      <w:r>
        <w:rPr>
          <w:rFonts w:hint="eastAsia" w:ascii="宋体" w:hAnsi="宋体" w:cs="宋体"/>
          <w:bCs/>
          <w:kern w:val="0"/>
          <w:szCs w:val="21"/>
        </w:rPr>
        <w:t>必需且合理</w:t>
      </w:r>
      <w:r>
        <w:rPr>
          <w:rFonts w:hint="eastAsia" w:ascii="宋体" w:hAnsi="宋体" w:cs="宋体"/>
          <w:kern w:val="0"/>
          <w:szCs w:val="21"/>
        </w:rPr>
        <w:t>的且同时满足以下条件的</w:t>
      </w:r>
      <w:r>
        <w:rPr>
          <w:rFonts w:hint="eastAsia" w:ascii="宋体" w:hAnsi="宋体" w:cs="宋体"/>
          <w:b/>
          <w:bCs/>
          <w:kern w:val="0"/>
          <w:szCs w:val="21"/>
        </w:rPr>
        <w:t>指定药店</w:t>
      </w:r>
      <w:r>
        <w:rPr>
          <w:rFonts w:hint="eastAsia" w:ascii="宋体" w:hAnsi="宋体" w:cs="宋体"/>
          <w:b/>
          <w:kern w:val="0"/>
          <w:szCs w:val="21"/>
        </w:rPr>
        <w:t>(</w:t>
      </w:r>
      <w:r>
        <w:rPr>
          <w:rFonts w:hint="eastAsia" w:ascii="宋体" w:hAnsi="宋体" w:cs="宋体"/>
          <w:b/>
          <w:bCs/>
          <w:szCs w:val="21"/>
        </w:rPr>
        <w:t>见释义</w:t>
      </w:r>
      <w:r>
        <w:rPr>
          <w:rFonts w:hint="eastAsia" w:ascii="宋体" w:hAnsi="宋体" w:cs="宋体"/>
          <w:b/>
          <w:kern w:val="0"/>
          <w:szCs w:val="21"/>
          <w:lang w:val="en-US" w:eastAsia="zh-CN"/>
        </w:rPr>
        <w:t>17</w:t>
      </w:r>
      <w:r>
        <w:rPr>
          <w:rFonts w:hint="eastAsia" w:ascii="宋体" w:hAnsi="宋体" w:cs="宋体"/>
          <w:b/>
          <w:kern w:val="0"/>
          <w:szCs w:val="21"/>
        </w:rPr>
        <w:t>）</w:t>
      </w:r>
      <w:r>
        <w:rPr>
          <w:rFonts w:hint="eastAsia" w:ascii="宋体" w:hAnsi="宋体" w:cs="宋体"/>
          <w:kern w:val="0"/>
          <w:szCs w:val="21"/>
        </w:rPr>
        <w:t>购买的</w:t>
      </w:r>
      <w:r>
        <w:rPr>
          <w:rFonts w:hint="eastAsia" w:ascii="宋体" w:hAnsi="宋体" w:cs="宋体"/>
          <w:b/>
          <w:bCs/>
          <w:kern w:val="0"/>
          <w:szCs w:val="21"/>
        </w:rPr>
        <w:t>特定药品</w:t>
      </w:r>
      <w:r>
        <w:rPr>
          <w:rFonts w:hint="eastAsia" w:ascii="宋体" w:hAnsi="宋体" w:cs="宋体"/>
          <w:b/>
          <w:kern w:val="0"/>
          <w:szCs w:val="21"/>
        </w:rPr>
        <w:t>（</w:t>
      </w:r>
      <w:r>
        <w:rPr>
          <w:rFonts w:hint="eastAsia" w:ascii="宋体" w:hAnsi="宋体" w:cs="宋体"/>
          <w:b/>
          <w:bCs/>
          <w:szCs w:val="21"/>
        </w:rPr>
        <w:t>见释义</w:t>
      </w:r>
      <w:r>
        <w:rPr>
          <w:rFonts w:hint="eastAsia" w:ascii="宋体" w:hAnsi="宋体" w:cs="宋体"/>
          <w:b/>
          <w:kern w:val="0"/>
          <w:szCs w:val="21"/>
          <w:lang w:val="en-US" w:eastAsia="zh-CN"/>
        </w:rPr>
        <w:t>18</w:t>
      </w:r>
      <w:r>
        <w:rPr>
          <w:rFonts w:hint="eastAsia" w:ascii="宋体" w:hAnsi="宋体" w:cs="宋体"/>
          <w:b/>
          <w:kern w:val="0"/>
          <w:szCs w:val="21"/>
        </w:rPr>
        <w:t>）</w:t>
      </w:r>
      <w:r>
        <w:rPr>
          <w:rFonts w:hint="eastAsia" w:ascii="宋体" w:hAnsi="宋体" w:cs="宋体"/>
          <w:kern w:val="0"/>
          <w:szCs w:val="21"/>
        </w:rPr>
        <w:t>费用，</w:t>
      </w:r>
      <w:r>
        <w:rPr>
          <w:rFonts w:hint="eastAsia" w:ascii="宋体" w:hAnsi="宋体" w:cs="宋体"/>
          <w:b/>
          <w:bCs/>
          <w:kern w:val="0"/>
          <w:szCs w:val="21"/>
        </w:rPr>
        <w:t>保险人按照合同约定的赔付比例给付恶性肿瘤特定药品费用保险金。</w:t>
      </w:r>
      <w:bookmarkStart w:id="8" w:name="_Hlk31887909"/>
      <w:r>
        <w:rPr>
          <w:rFonts w:hint="eastAsia" w:asciiTheme="minorEastAsia" w:hAnsiTheme="minorEastAsia" w:cstheme="minorEastAsia"/>
          <w:szCs w:val="21"/>
        </w:rPr>
        <w:t>保险金的给付范围包括如下两项：</w:t>
      </w:r>
    </w:p>
    <w:p>
      <w:pPr>
        <w:adjustRightInd w:val="0"/>
        <w:snapToGrid w:val="0"/>
        <w:spacing w:after="0" w:line="360" w:lineRule="auto"/>
        <w:ind w:firstLine="422" w:firstLineChars="200"/>
        <w:jc w:val="left"/>
        <w:rPr>
          <w:rFonts w:asciiTheme="minorEastAsia" w:hAnsiTheme="minorEastAsia" w:cstheme="minorEastAsia"/>
          <w:b/>
          <w:szCs w:val="21"/>
        </w:rPr>
      </w:pPr>
      <w:r>
        <w:rPr>
          <w:rFonts w:asciiTheme="minorEastAsia" w:hAnsiTheme="minorEastAsia" w:cstheme="minorEastAsia"/>
          <w:b/>
          <w:szCs w:val="21"/>
        </w:rPr>
        <w:t>1、</w:t>
      </w:r>
      <w:r>
        <w:rPr>
          <w:rFonts w:hint="eastAsia" w:asciiTheme="minorEastAsia" w:hAnsiTheme="minorEastAsia" w:cstheme="minorEastAsia"/>
          <w:b/>
          <w:szCs w:val="21"/>
        </w:rPr>
        <w:t>特定药品费用保险金</w:t>
      </w:r>
      <w:r>
        <w:rPr>
          <w:rFonts w:asciiTheme="minorEastAsia" w:hAnsiTheme="minorEastAsia" w:cstheme="minorEastAsia"/>
          <w:b/>
          <w:szCs w:val="21"/>
        </w:rPr>
        <w:t>-</w:t>
      </w:r>
      <w:r>
        <w:rPr>
          <w:rFonts w:hint="eastAsia" w:asciiTheme="minorEastAsia" w:hAnsiTheme="minorEastAsia" w:cstheme="minorEastAsia"/>
          <w:b/>
          <w:szCs w:val="21"/>
        </w:rPr>
        <w:t>中国国家药品监督管理局批准且已在中国境内（不包含港澳台地区）上市的靶向药物（</w:t>
      </w:r>
      <w:r>
        <w:rPr>
          <w:rFonts w:hint="eastAsia" w:ascii="宋体" w:hAnsi="宋体" w:cs="宋体"/>
          <w:b/>
          <w:bCs/>
          <w:szCs w:val="21"/>
        </w:rPr>
        <w:t>见释义</w:t>
      </w:r>
      <w:r>
        <w:rPr>
          <w:rFonts w:hint="eastAsia" w:asciiTheme="minorEastAsia" w:hAnsiTheme="minorEastAsia" w:cstheme="minorEastAsia"/>
          <w:b/>
          <w:szCs w:val="21"/>
          <w:lang w:val="en-US" w:eastAsia="zh-CN"/>
        </w:rPr>
        <w:t>19</w:t>
      </w:r>
      <w:r>
        <w:rPr>
          <w:rFonts w:hint="eastAsia" w:asciiTheme="minorEastAsia" w:hAnsiTheme="minorEastAsia" w:cstheme="minorEastAsia"/>
          <w:b/>
          <w:szCs w:val="21"/>
        </w:rPr>
        <w:t>）和免疫治疗药物（</w:t>
      </w:r>
      <w:r>
        <w:rPr>
          <w:rFonts w:hint="eastAsia" w:ascii="宋体" w:hAnsi="宋体" w:cs="宋体"/>
          <w:b/>
          <w:bCs/>
          <w:szCs w:val="21"/>
        </w:rPr>
        <w:t>见释义</w:t>
      </w:r>
      <w:r>
        <w:rPr>
          <w:rFonts w:hint="eastAsia" w:asciiTheme="minorEastAsia" w:hAnsiTheme="minorEastAsia" w:cstheme="minorEastAsia"/>
          <w:b/>
          <w:szCs w:val="21"/>
        </w:rPr>
        <w:t>2</w:t>
      </w:r>
      <w:r>
        <w:rPr>
          <w:rFonts w:hint="eastAsia" w:asciiTheme="minorEastAsia" w:hAnsiTheme="minorEastAsia" w:cstheme="minorEastAsia"/>
          <w:b/>
          <w:szCs w:val="21"/>
          <w:lang w:val="en-US" w:eastAsia="zh-CN"/>
        </w:rPr>
        <w:t>0</w:t>
      </w:r>
      <w:r>
        <w:rPr>
          <w:rFonts w:hint="eastAsia" w:asciiTheme="minorEastAsia" w:hAnsiTheme="minorEastAsia" w:cstheme="minorEastAsia"/>
          <w:b/>
          <w:szCs w:val="21"/>
        </w:rPr>
        <w:t>）</w:t>
      </w:r>
    </w:p>
    <w:p>
      <w:pPr>
        <w:adjustRightInd w:val="0"/>
        <w:snapToGrid w:val="0"/>
        <w:spacing w:after="0" w:line="360" w:lineRule="auto"/>
        <w:ind w:firstLine="422" w:firstLineChars="200"/>
        <w:jc w:val="left"/>
        <w:rPr>
          <w:rFonts w:asciiTheme="minorEastAsia" w:hAnsiTheme="minorEastAsia" w:cstheme="minorEastAsia"/>
          <w:b/>
          <w:szCs w:val="21"/>
        </w:rPr>
      </w:pPr>
      <w:r>
        <w:rPr>
          <w:rFonts w:hint="eastAsia" w:asciiTheme="minorEastAsia" w:hAnsiTheme="minorEastAsia" w:cstheme="minorEastAsia"/>
          <w:b/>
          <w:szCs w:val="21"/>
        </w:rPr>
        <w:t>保险人给付本项保险金须同时满足以下条件：</w:t>
      </w:r>
    </w:p>
    <w:p>
      <w:pPr>
        <w:adjustRightInd w:val="0"/>
        <w:snapToGrid w:val="0"/>
        <w:spacing w:after="0" w:line="360" w:lineRule="auto"/>
        <w:ind w:firstLine="420" w:firstLineChars="200"/>
        <w:jc w:val="left"/>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1</w:t>
      </w:r>
      <w:r>
        <w:rPr>
          <w:rFonts w:hint="eastAsia" w:asciiTheme="minorEastAsia" w:hAnsiTheme="minorEastAsia" w:cstheme="minorEastAsia"/>
          <w:bCs/>
          <w:szCs w:val="21"/>
        </w:rPr>
        <w:t>）该特定药品须由医院专科医生开具</w:t>
      </w:r>
      <w:r>
        <w:rPr>
          <w:rFonts w:hint="eastAsia" w:asciiTheme="minorEastAsia" w:hAnsiTheme="minorEastAsia" w:cstheme="minorEastAsia"/>
          <w:b/>
          <w:bCs/>
          <w:szCs w:val="21"/>
        </w:rPr>
        <w:t>处方（</w:t>
      </w:r>
      <w:r>
        <w:rPr>
          <w:rFonts w:hint="eastAsia" w:ascii="宋体" w:hAnsi="宋体" w:cs="宋体"/>
          <w:b/>
          <w:bCs/>
          <w:szCs w:val="21"/>
        </w:rPr>
        <w:t>见释义</w:t>
      </w:r>
      <w:r>
        <w:rPr>
          <w:rFonts w:hint="eastAsia" w:asciiTheme="minorEastAsia" w:hAnsiTheme="minorEastAsia" w:cstheme="minorEastAsia"/>
          <w:b/>
          <w:bCs/>
          <w:szCs w:val="21"/>
        </w:rPr>
        <w:t>2</w:t>
      </w:r>
      <w:r>
        <w:rPr>
          <w:rFonts w:hint="eastAsia" w:asciiTheme="minorEastAsia" w:hAnsiTheme="minorEastAsia" w:cstheme="minorEastAsia"/>
          <w:b/>
          <w:bCs/>
          <w:szCs w:val="21"/>
          <w:lang w:val="en-US" w:eastAsia="zh-CN"/>
        </w:rPr>
        <w:t>1</w:t>
      </w:r>
      <w:r>
        <w:rPr>
          <w:rFonts w:hint="eastAsia" w:asciiTheme="minorEastAsia" w:hAnsiTheme="minorEastAsia" w:cstheme="minorEastAsia"/>
          <w:b/>
          <w:bCs/>
          <w:szCs w:val="21"/>
        </w:rPr>
        <w:t>）</w:t>
      </w:r>
      <w:r>
        <w:rPr>
          <w:rFonts w:hint="eastAsia" w:asciiTheme="minorEastAsia" w:hAnsiTheme="minorEastAsia" w:cstheme="minorEastAsia"/>
          <w:bCs/>
          <w:szCs w:val="21"/>
        </w:rPr>
        <w:t>且为被保险人当前治疗所罹患</w:t>
      </w:r>
      <w:r>
        <w:rPr>
          <w:rFonts w:hint="eastAsia" w:asciiTheme="minorEastAsia" w:hAnsiTheme="minorEastAsia" w:cstheme="minorEastAsia"/>
          <w:bCs/>
          <w:szCs w:val="21"/>
          <w:lang w:eastAsia="zh-Hans"/>
        </w:rPr>
        <w:t>“</w:t>
      </w:r>
      <w:r>
        <w:rPr>
          <w:rFonts w:hint="eastAsia" w:asciiTheme="minorEastAsia" w:hAnsiTheme="minorEastAsia" w:cstheme="minorEastAsia"/>
          <w:bCs/>
          <w:szCs w:val="21"/>
        </w:rPr>
        <w:t>恶性肿瘤——重度</w:t>
      </w:r>
      <w:r>
        <w:rPr>
          <w:rFonts w:hint="eastAsia" w:asciiTheme="minorEastAsia" w:hAnsiTheme="minorEastAsia" w:cstheme="minorEastAsia"/>
          <w:bCs/>
          <w:szCs w:val="21"/>
          <w:lang w:eastAsia="zh-Hans"/>
        </w:rPr>
        <w:t>”</w:t>
      </w:r>
      <w:r>
        <w:rPr>
          <w:rFonts w:hint="eastAsia" w:asciiTheme="minorEastAsia" w:hAnsiTheme="minorEastAsia" w:cstheme="minorEastAsia"/>
          <w:bCs/>
          <w:szCs w:val="21"/>
        </w:rPr>
        <w:t>必需且合理的药品；</w:t>
      </w:r>
    </w:p>
    <w:p>
      <w:pPr>
        <w:adjustRightInd w:val="0"/>
        <w:snapToGrid w:val="0"/>
        <w:spacing w:after="0" w:line="360" w:lineRule="auto"/>
        <w:ind w:firstLine="420" w:firstLineChars="200"/>
        <w:jc w:val="left"/>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2</w:t>
      </w:r>
      <w:r>
        <w:rPr>
          <w:rFonts w:hint="eastAsia" w:asciiTheme="minorEastAsia" w:hAnsiTheme="minorEastAsia" w:cstheme="minorEastAsia"/>
          <w:bCs/>
          <w:szCs w:val="21"/>
        </w:rPr>
        <w:t>）每次特定药品开具的处方需为当前每日治疗必需且合理的剂量，</w:t>
      </w:r>
      <w:r>
        <w:rPr>
          <w:rFonts w:hint="eastAsia" w:asciiTheme="minorEastAsia" w:hAnsiTheme="minorEastAsia" w:cstheme="minorEastAsia"/>
          <w:b/>
          <w:bCs w:val="0"/>
          <w:szCs w:val="21"/>
        </w:rPr>
        <w:t>且不超过</w:t>
      </w:r>
      <w:r>
        <w:rPr>
          <w:rFonts w:asciiTheme="minorEastAsia" w:hAnsiTheme="minorEastAsia" w:cstheme="minorEastAsia"/>
          <w:b/>
          <w:bCs w:val="0"/>
          <w:szCs w:val="21"/>
        </w:rPr>
        <w:t>30天</w:t>
      </w:r>
      <w:r>
        <w:rPr>
          <w:rFonts w:hint="eastAsia" w:asciiTheme="minorEastAsia" w:hAnsiTheme="minorEastAsia" w:cstheme="minorEastAsia"/>
          <w:bCs/>
          <w:szCs w:val="21"/>
        </w:rPr>
        <w:t>；</w:t>
      </w:r>
    </w:p>
    <w:p>
      <w:pPr>
        <w:adjustRightInd w:val="0"/>
        <w:snapToGrid w:val="0"/>
        <w:spacing w:after="0" w:line="360" w:lineRule="auto"/>
        <w:ind w:firstLine="420" w:firstLineChars="200"/>
        <w:jc w:val="left"/>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3</w:t>
      </w:r>
      <w:r>
        <w:rPr>
          <w:rFonts w:hint="eastAsia" w:asciiTheme="minorEastAsia" w:hAnsiTheme="minorEastAsia" w:cstheme="minorEastAsia"/>
          <w:bCs/>
          <w:szCs w:val="21"/>
        </w:rPr>
        <w:t>）</w:t>
      </w:r>
      <w:r>
        <w:rPr>
          <w:rFonts w:asciiTheme="minorEastAsia" w:hAnsiTheme="minorEastAsia" w:cstheme="minorEastAsia"/>
          <w:bCs/>
          <w:szCs w:val="21"/>
        </w:rPr>
        <w:t>特定药品费用</w:t>
      </w:r>
      <w:r>
        <w:rPr>
          <w:rFonts w:hint="eastAsia" w:asciiTheme="minorEastAsia" w:hAnsiTheme="minorEastAsia" w:cstheme="minorEastAsia"/>
          <w:bCs/>
          <w:szCs w:val="21"/>
          <w:lang w:val="en-US" w:eastAsia="zh-CN"/>
        </w:rPr>
        <w:t>是</w:t>
      </w:r>
      <w:r>
        <w:rPr>
          <w:rFonts w:hint="eastAsia" w:asciiTheme="minorEastAsia" w:hAnsiTheme="minorEastAsia" w:cstheme="minorEastAsia"/>
          <w:bCs/>
          <w:szCs w:val="21"/>
        </w:rPr>
        <w:t>保险期间发生的并延续至本保险合同保险期间届满日后</w:t>
      </w:r>
      <w:r>
        <w:rPr>
          <w:rFonts w:asciiTheme="minorEastAsia" w:hAnsiTheme="minorEastAsia" w:cstheme="minorEastAsia"/>
          <w:bCs/>
          <w:szCs w:val="21"/>
        </w:rPr>
        <w:t>30日内（含第30日）发生的</w:t>
      </w:r>
      <w:r>
        <w:rPr>
          <w:rFonts w:hint="eastAsia" w:asciiTheme="minorEastAsia" w:hAnsiTheme="minorEastAsia" w:cstheme="minorEastAsia"/>
          <w:bCs/>
          <w:szCs w:val="21"/>
        </w:rPr>
        <w:t>；</w:t>
      </w:r>
    </w:p>
    <w:p>
      <w:pPr>
        <w:adjustRightInd w:val="0"/>
        <w:snapToGrid w:val="0"/>
        <w:spacing w:after="0" w:line="360" w:lineRule="auto"/>
        <w:ind w:firstLine="420" w:firstLineChars="200"/>
        <w:jc w:val="left"/>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4</w:t>
      </w:r>
      <w:r>
        <w:rPr>
          <w:rFonts w:hint="eastAsia" w:asciiTheme="minorEastAsia" w:hAnsiTheme="minorEastAsia" w:cstheme="minorEastAsia"/>
          <w:bCs/>
          <w:szCs w:val="21"/>
        </w:rPr>
        <w:t>）该特定药品必须为本保险合同</w:t>
      </w:r>
      <w:r>
        <w:rPr>
          <w:rFonts w:hint="eastAsia" w:asciiTheme="minorEastAsia" w:hAnsiTheme="minorEastAsia" w:cstheme="minorEastAsia"/>
          <w:szCs w:val="21"/>
        </w:rPr>
        <w:t>到</w:t>
      </w:r>
      <w:r>
        <w:rPr>
          <w:rFonts w:hint="eastAsia" w:asciiTheme="minorEastAsia" w:hAnsiTheme="minorEastAsia" w:cstheme="minorEastAsia"/>
          <w:bCs/>
          <w:szCs w:val="21"/>
        </w:rPr>
        <w:t>期日前经中国国家药品监督管理局批准且已在中国境内</w:t>
      </w:r>
      <w:r>
        <w:rPr>
          <w:rFonts w:hint="eastAsia" w:asciiTheme="minorEastAsia" w:hAnsiTheme="minorEastAsia" w:cstheme="minorEastAsia"/>
          <w:b/>
          <w:szCs w:val="21"/>
        </w:rPr>
        <w:t>（不包含港澳台地区）</w:t>
      </w:r>
      <w:r>
        <w:rPr>
          <w:rFonts w:hint="eastAsia" w:asciiTheme="minorEastAsia" w:hAnsiTheme="minorEastAsia" w:cstheme="minorEastAsia"/>
          <w:bCs/>
          <w:szCs w:val="21"/>
        </w:rPr>
        <w:t>上市的靶向药物和免疫治疗药物，且在</w:t>
      </w:r>
      <w:r>
        <w:rPr>
          <w:rFonts w:hint="eastAsia" w:asciiTheme="minorEastAsia" w:hAnsiTheme="minorEastAsia" w:cstheme="minorEastAsia"/>
          <w:b/>
          <w:bCs w:val="0"/>
          <w:szCs w:val="21"/>
        </w:rPr>
        <w:t>约定的</w:t>
      </w:r>
      <w:r>
        <w:rPr>
          <w:rFonts w:hint="eastAsia" w:asciiTheme="minorEastAsia" w:hAnsiTheme="minorEastAsia" w:cstheme="minorEastAsia"/>
          <w:b/>
          <w:bCs/>
          <w:szCs w:val="21"/>
        </w:rPr>
        <w:t>药品清单（</w:t>
      </w:r>
      <w:r>
        <w:rPr>
          <w:rFonts w:hint="eastAsia" w:ascii="宋体" w:hAnsi="宋体" w:cs="宋体"/>
          <w:b/>
          <w:bCs/>
          <w:szCs w:val="21"/>
        </w:rPr>
        <w:t>见释义</w:t>
      </w:r>
      <w:r>
        <w:rPr>
          <w:rFonts w:hint="eastAsia" w:asciiTheme="minorEastAsia" w:hAnsiTheme="minorEastAsia" w:cstheme="minorEastAsia"/>
          <w:b/>
          <w:bCs/>
          <w:szCs w:val="21"/>
        </w:rPr>
        <w:t>2</w:t>
      </w:r>
      <w:r>
        <w:rPr>
          <w:rFonts w:hint="eastAsia" w:asciiTheme="minorEastAsia" w:hAnsiTheme="minorEastAsia" w:cstheme="minorEastAsia"/>
          <w:b/>
          <w:bCs/>
          <w:szCs w:val="21"/>
          <w:lang w:val="en-US" w:eastAsia="zh-CN"/>
        </w:rPr>
        <w:t>2</w:t>
      </w:r>
      <w:r>
        <w:rPr>
          <w:rFonts w:asciiTheme="minorEastAsia" w:hAnsiTheme="minorEastAsia" w:cstheme="minorEastAsia"/>
          <w:b/>
          <w:bCs/>
          <w:szCs w:val="21"/>
        </w:rPr>
        <w:t>）</w:t>
      </w:r>
      <w:r>
        <w:rPr>
          <w:rFonts w:hint="eastAsia" w:asciiTheme="minorEastAsia" w:hAnsiTheme="minorEastAsia" w:cstheme="minorEastAsia"/>
          <w:bCs/>
          <w:szCs w:val="21"/>
        </w:rPr>
        <w:t>列表中；</w:t>
      </w:r>
    </w:p>
    <w:p>
      <w:pPr>
        <w:adjustRightInd w:val="0"/>
        <w:snapToGrid w:val="0"/>
        <w:spacing w:after="0" w:line="360" w:lineRule="auto"/>
        <w:ind w:firstLine="420" w:firstLineChars="200"/>
        <w:jc w:val="left"/>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5</w:t>
      </w:r>
      <w:r>
        <w:rPr>
          <w:rFonts w:hint="eastAsia" w:asciiTheme="minorEastAsia" w:hAnsiTheme="minorEastAsia" w:cstheme="minorEastAsia"/>
          <w:bCs/>
          <w:szCs w:val="21"/>
        </w:rPr>
        <w:t>）特定药品处方的开具与国家药品监督管理局批准的该药品说明书中所列明的适应症及用法、用量相符；</w:t>
      </w:r>
    </w:p>
    <w:p>
      <w:pPr>
        <w:adjustRightInd w:val="0"/>
        <w:snapToGrid w:val="0"/>
        <w:spacing w:line="360" w:lineRule="auto"/>
        <w:ind w:firstLine="420" w:firstLineChars="200"/>
        <w:jc w:val="left"/>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6</w:t>
      </w:r>
      <w:r>
        <w:rPr>
          <w:rFonts w:hint="eastAsia" w:asciiTheme="minorEastAsia" w:hAnsiTheme="minorEastAsia" w:cstheme="minorEastAsia"/>
          <w:bCs/>
          <w:szCs w:val="21"/>
        </w:rPr>
        <w:t>）被保险人购买处方中所列特定药品前</w:t>
      </w:r>
      <w:r>
        <w:rPr>
          <w:rFonts w:asciiTheme="minorEastAsia" w:hAnsiTheme="minorEastAsia" w:cstheme="minorEastAsia"/>
          <w:bCs/>
          <w:szCs w:val="21"/>
        </w:rPr>
        <w:t>,需按保险人指定流程提交相应材料并通过处方审核,</w:t>
      </w:r>
      <w:r>
        <w:rPr>
          <w:rFonts w:hint="eastAsia" w:asciiTheme="minorEastAsia" w:hAnsiTheme="minorEastAsia" w:cstheme="minorEastAsia"/>
          <w:bCs/>
          <w:szCs w:val="21"/>
        </w:rPr>
        <w:t>通过处方审核后需前往保险人指定药店购买处方中所列的特定药品。具体流程详见“特定药品购药服务流程”。</w:t>
      </w:r>
      <w:bookmarkEnd w:id="8"/>
    </w:p>
    <w:p>
      <w:pPr>
        <w:adjustRightInd w:val="0"/>
        <w:snapToGrid w:val="0"/>
        <w:spacing w:after="0" w:line="360" w:lineRule="auto"/>
        <w:ind w:firstLine="422" w:firstLineChars="200"/>
        <w:rPr>
          <w:rFonts w:asciiTheme="minorEastAsia" w:hAnsiTheme="minorEastAsia" w:cstheme="minorEastAsia"/>
          <w:b/>
          <w:bCs/>
          <w:szCs w:val="21"/>
        </w:rPr>
      </w:pPr>
      <w:r>
        <w:rPr>
          <w:rFonts w:hint="eastAsia" w:asciiTheme="minorEastAsia" w:hAnsiTheme="minorEastAsia" w:cstheme="minorEastAsia"/>
          <w:b/>
          <w:bCs/>
          <w:szCs w:val="21"/>
        </w:rPr>
        <w:t>2、特定药品费用保险金-</w:t>
      </w:r>
      <w:r>
        <w:rPr>
          <w:rFonts w:hint="eastAsia" w:asciiTheme="minorEastAsia" w:hAnsiTheme="minorEastAsia" w:cstheme="minorEastAsia"/>
          <w:b/>
          <w:szCs w:val="21"/>
        </w:rPr>
        <w:t>海南博鳌乐城国际医疗旅游先行区临床急需进口药品费用</w:t>
      </w:r>
    </w:p>
    <w:p>
      <w:pPr>
        <w:adjustRightInd w:val="0"/>
        <w:snapToGrid w:val="0"/>
        <w:spacing w:after="0" w:line="360" w:lineRule="auto"/>
        <w:ind w:firstLine="420" w:firstLineChars="200"/>
        <w:rPr>
          <w:rFonts w:asciiTheme="minorEastAsia" w:hAnsiTheme="minorEastAsia" w:cstheme="minorEastAsia"/>
          <w:bCs/>
          <w:szCs w:val="21"/>
        </w:rPr>
      </w:pPr>
      <w:r>
        <w:rPr>
          <w:rFonts w:hint="eastAsia" w:asciiTheme="minorEastAsia" w:hAnsiTheme="minorEastAsia" w:cstheme="minorEastAsia"/>
          <w:szCs w:val="21"/>
        </w:rPr>
        <w:t>被保险人因持续治疗该</w:t>
      </w:r>
      <w:r>
        <w:rPr>
          <w:rFonts w:hint="eastAsia" w:asciiTheme="minorEastAsia" w:hAnsiTheme="minorEastAsia" w:cstheme="minorEastAsia"/>
          <w:bCs/>
          <w:szCs w:val="21"/>
          <w:lang w:eastAsia="zh-Hans"/>
        </w:rPr>
        <w:t>“</w:t>
      </w:r>
      <w:r>
        <w:rPr>
          <w:rFonts w:hint="eastAsia" w:asciiTheme="minorEastAsia" w:hAnsiTheme="minorEastAsia" w:cstheme="minorEastAsia"/>
          <w:bCs/>
          <w:szCs w:val="21"/>
        </w:rPr>
        <w:t>恶性肿瘤——重度</w:t>
      </w:r>
      <w:r>
        <w:rPr>
          <w:rFonts w:hint="eastAsia" w:asciiTheme="minorEastAsia" w:hAnsiTheme="minorEastAsia" w:cstheme="minorEastAsia"/>
          <w:bCs/>
          <w:szCs w:val="21"/>
          <w:lang w:eastAsia="zh-Hans"/>
        </w:rPr>
        <w:t>”</w:t>
      </w:r>
      <w:r>
        <w:rPr>
          <w:rFonts w:hint="eastAsia" w:asciiTheme="minorEastAsia" w:hAnsiTheme="minorEastAsia" w:cstheme="minorEastAsia"/>
          <w:szCs w:val="21"/>
        </w:rPr>
        <w:t>于</w:t>
      </w:r>
      <w:r>
        <w:rPr>
          <w:rFonts w:hint="eastAsia" w:asciiTheme="minorEastAsia" w:hAnsiTheme="minorEastAsia" w:cstheme="minorEastAsia"/>
          <w:b/>
          <w:szCs w:val="21"/>
        </w:rPr>
        <w:t>海南博鳌乐城国际医疗旅游先行区特定医疗机构（</w:t>
      </w:r>
      <w:r>
        <w:rPr>
          <w:rFonts w:hint="eastAsia" w:ascii="宋体" w:hAnsi="宋体" w:cs="宋体"/>
          <w:b/>
          <w:bCs/>
          <w:szCs w:val="21"/>
        </w:rPr>
        <w:t>见释义</w:t>
      </w:r>
      <w:r>
        <w:rPr>
          <w:rFonts w:hint="eastAsia" w:asciiTheme="minorEastAsia" w:hAnsiTheme="minorEastAsia" w:cstheme="minorEastAsia"/>
          <w:b/>
          <w:szCs w:val="21"/>
        </w:rPr>
        <w:t>2</w:t>
      </w:r>
      <w:r>
        <w:rPr>
          <w:rFonts w:hint="eastAsia" w:asciiTheme="minorEastAsia" w:hAnsiTheme="minorEastAsia" w:cstheme="minorEastAsia"/>
          <w:b/>
          <w:szCs w:val="21"/>
          <w:lang w:val="en-US" w:eastAsia="zh-CN"/>
        </w:rPr>
        <w:t>3</w:t>
      </w:r>
      <w:r>
        <w:rPr>
          <w:rFonts w:hint="eastAsia" w:asciiTheme="minorEastAsia" w:hAnsiTheme="minorEastAsia" w:cstheme="minorEastAsia"/>
          <w:b/>
          <w:szCs w:val="21"/>
        </w:rPr>
        <w:t>）（以下简称“特定医疗机构”）</w:t>
      </w:r>
      <w:r>
        <w:rPr>
          <w:rFonts w:hint="eastAsia" w:asciiTheme="minorEastAsia" w:hAnsiTheme="minorEastAsia" w:cstheme="minorEastAsia"/>
          <w:szCs w:val="21"/>
        </w:rPr>
        <w:t>发生</w:t>
      </w:r>
      <w:r>
        <w:rPr>
          <w:rFonts w:hint="eastAsia" w:asciiTheme="minorEastAsia" w:hAnsiTheme="minorEastAsia" w:cstheme="minorEastAsia"/>
          <w:b/>
          <w:szCs w:val="21"/>
        </w:rPr>
        <w:t>临床急需进口药品（以下简称“进口药品”）</w:t>
      </w:r>
      <w:r>
        <w:rPr>
          <w:rFonts w:hint="eastAsia" w:asciiTheme="minorEastAsia" w:hAnsiTheme="minorEastAsia" w:cstheme="minorEastAsia"/>
          <w:szCs w:val="21"/>
        </w:rPr>
        <w:t>费用的，对于符合本保险合同约定的“</w:t>
      </w:r>
      <w:r>
        <w:rPr>
          <w:rFonts w:hint="eastAsia" w:asciiTheme="minorEastAsia" w:hAnsiTheme="minorEastAsia" w:cstheme="minorEastAsia"/>
          <w:b/>
          <w:szCs w:val="21"/>
        </w:rPr>
        <w:t>海南博鳌乐城国际医疗旅游先行区临床急需进口药品</w:t>
      </w:r>
      <w:r>
        <w:rPr>
          <w:rFonts w:hint="eastAsia" w:cs="宋体" w:asciiTheme="minorEastAsia" w:hAnsiTheme="minorEastAsia"/>
          <w:b/>
          <w:bCs/>
          <w:kern w:val="0"/>
          <w:szCs w:val="21"/>
        </w:rPr>
        <w:t>购药服务流程</w:t>
      </w:r>
      <w:r>
        <w:rPr>
          <w:rFonts w:hint="eastAsia" w:asciiTheme="minorEastAsia" w:hAnsiTheme="minorEastAsia" w:cstheme="minorEastAsia"/>
          <w:szCs w:val="21"/>
        </w:rPr>
        <w:t>”</w:t>
      </w:r>
      <w:r>
        <w:rPr>
          <w:rFonts w:hint="eastAsia" w:asciiTheme="minorEastAsia" w:hAnsiTheme="minorEastAsia" w:cstheme="minorEastAsia"/>
          <w:b/>
          <w:szCs w:val="21"/>
        </w:rPr>
        <w:t>（以下简称“进口药品购药服务流程”）</w:t>
      </w:r>
      <w:r>
        <w:rPr>
          <w:rFonts w:hint="eastAsia" w:asciiTheme="minorEastAsia" w:hAnsiTheme="minorEastAsia" w:cstheme="minorEastAsia"/>
          <w:szCs w:val="21"/>
        </w:rPr>
        <w:t>且满足以下条件，保险人向被保险人给付进口药品费用保险金：</w:t>
      </w:r>
    </w:p>
    <w:p>
      <w:pPr>
        <w:adjustRightInd w:val="0"/>
        <w:snapToGrid w:val="0"/>
        <w:spacing w:after="0" w:line="360" w:lineRule="auto"/>
        <w:ind w:firstLine="420" w:firstLineChars="200"/>
        <w:rPr>
          <w:rFonts w:asciiTheme="minorEastAsia" w:hAnsiTheme="minorEastAsia" w:cstheme="minorEastAsia"/>
          <w:szCs w:val="21"/>
        </w:rPr>
      </w:pPr>
      <w:r>
        <w:rPr>
          <w:rFonts w:hint="eastAsia" w:asciiTheme="minorEastAsia" w:hAnsiTheme="minorEastAsia" w:cstheme="minorEastAsia"/>
          <w:bCs/>
          <w:szCs w:val="21"/>
        </w:rPr>
        <w:t>（1）</w:t>
      </w:r>
      <w:r>
        <w:rPr>
          <w:rFonts w:hint="eastAsia" w:asciiTheme="minorEastAsia" w:hAnsiTheme="minorEastAsia" w:cstheme="minorEastAsia"/>
          <w:szCs w:val="21"/>
        </w:rPr>
        <w:t>用于治疗该</w:t>
      </w:r>
      <w:r>
        <w:rPr>
          <w:rFonts w:hint="eastAsia" w:asciiTheme="minorEastAsia" w:hAnsiTheme="minorEastAsia" w:cstheme="minorEastAsia"/>
          <w:bCs/>
          <w:szCs w:val="21"/>
          <w:lang w:eastAsia="zh-Hans"/>
        </w:rPr>
        <w:t>“</w:t>
      </w:r>
      <w:r>
        <w:rPr>
          <w:rFonts w:hint="eastAsia" w:asciiTheme="minorEastAsia" w:hAnsiTheme="minorEastAsia" w:cstheme="minorEastAsia"/>
          <w:bCs/>
          <w:szCs w:val="21"/>
        </w:rPr>
        <w:t>恶性肿瘤——重度</w:t>
      </w:r>
      <w:r>
        <w:rPr>
          <w:rFonts w:hint="eastAsia" w:asciiTheme="minorEastAsia" w:hAnsiTheme="minorEastAsia" w:cstheme="minorEastAsia"/>
          <w:bCs/>
          <w:szCs w:val="21"/>
          <w:lang w:eastAsia="zh-Hans"/>
        </w:rPr>
        <w:t>”</w:t>
      </w:r>
      <w:r>
        <w:rPr>
          <w:rFonts w:hint="eastAsia" w:asciiTheme="minorEastAsia" w:hAnsiTheme="minorEastAsia" w:cstheme="minorEastAsia"/>
          <w:szCs w:val="21"/>
        </w:rPr>
        <w:t>的进口药品的处方是由特定医疗机构专科医生开具的；</w:t>
      </w:r>
    </w:p>
    <w:p>
      <w:pPr>
        <w:adjustRightInd w:val="0"/>
        <w:snapToGrid w:val="0"/>
        <w:spacing w:after="0" w:line="360" w:lineRule="auto"/>
        <w:ind w:firstLine="420" w:firstLineChars="200"/>
        <w:rPr>
          <w:rFonts w:asciiTheme="minorEastAsia" w:hAnsiTheme="minorEastAsia" w:cstheme="minorEastAsia"/>
          <w:szCs w:val="21"/>
        </w:rPr>
      </w:pPr>
      <w:r>
        <w:rPr>
          <w:rFonts w:hint="eastAsia" w:asciiTheme="minorEastAsia" w:hAnsiTheme="minorEastAsia" w:cstheme="minorEastAsia"/>
          <w:bCs/>
          <w:szCs w:val="21"/>
        </w:rPr>
        <w:t>（2）</w:t>
      </w:r>
      <w:r>
        <w:rPr>
          <w:rFonts w:asciiTheme="minorEastAsia" w:hAnsiTheme="minorEastAsia"/>
        </w:rPr>
        <w:t>每次特定药品开具的处方需为当前每日治疗</w:t>
      </w:r>
      <w:r>
        <w:rPr>
          <w:rFonts w:hint="eastAsia" w:asciiTheme="minorEastAsia" w:hAnsiTheme="minorEastAsia"/>
        </w:rPr>
        <w:t>必需且合理的</w:t>
      </w:r>
      <w:r>
        <w:rPr>
          <w:rFonts w:asciiTheme="minorEastAsia" w:hAnsiTheme="minorEastAsia"/>
        </w:rPr>
        <w:t>剂量</w:t>
      </w:r>
      <w:r>
        <w:rPr>
          <w:rFonts w:hint="eastAsia" w:asciiTheme="minorEastAsia" w:hAnsiTheme="minorEastAsia"/>
        </w:rPr>
        <w:t>，</w:t>
      </w:r>
      <w:r>
        <w:rPr>
          <w:rFonts w:hint="eastAsia" w:asciiTheme="minorEastAsia" w:hAnsiTheme="minorEastAsia"/>
          <w:b/>
          <w:bCs/>
        </w:rPr>
        <w:t>且不超过</w:t>
      </w:r>
      <w:r>
        <w:rPr>
          <w:rFonts w:asciiTheme="minorEastAsia" w:hAnsiTheme="minorEastAsia"/>
          <w:b/>
          <w:bCs/>
        </w:rPr>
        <w:t>30天</w:t>
      </w:r>
      <w:r>
        <w:rPr>
          <w:rFonts w:hint="eastAsia" w:asciiTheme="minorEastAsia" w:hAnsiTheme="minorEastAsia"/>
        </w:rPr>
        <w:t>；</w:t>
      </w:r>
    </w:p>
    <w:p>
      <w:pPr>
        <w:adjustRightInd w:val="0"/>
        <w:snapToGrid w:val="0"/>
        <w:spacing w:after="0" w:line="360" w:lineRule="auto"/>
        <w:ind w:firstLine="420" w:firstLineChars="200"/>
        <w:rPr>
          <w:rFonts w:asciiTheme="minorEastAsia" w:hAnsiTheme="minorEastAsia" w:cstheme="minorEastAsia"/>
          <w:szCs w:val="21"/>
        </w:rPr>
      </w:pPr>
      <w:r>
        <w:rPr>
          <w:rFonts w:hint="eastAsia" w:asciiTheme="minorEastAsia" w:hAnsiTheme="minorEastAsia" w:cstheme="minorEastAsia"/>
          <w:bCs/>
          <w:szCs w:val="21"/>
        </w:rPr>
        <w:t>（3）</w:t>
      </w:r>
      <w:r>
        <w:rPr>
          <w:rFonts w:hint="eastAsia" w:asciiTheme="minorEastAsia" w:hAnsiTheme="minorEastAsia" w:cstheme="minorEastAsia"/>
          <w:szCs w:val="21"/>
        </w:rPr>
        <w:t>上述药品处方中所列明的进口药品属于保险人指定的</w:t>
      </w:r>
      <w:r>
        <w:rPr>
          <w:rFonts w:hint="eastAsia" w:asciiTheme="minorEastAsia" w:hAnsiTheme="minorEastAsia" w:cstheme="minorEastAsia"/>
          <w:b/>
          <w:szCs w:val="21"/>
        </w:rPr>
        <w:t>临床急需进口药品清单</w:t>
      </w:r>
      <w:r>
        <w:rPr>
          <w:rFonts w:hint="eastAsia" w:asciiTheme="minorEastAsia" w:hAnsiTheme="minorEastAsia" w:cstheme="minorEastAsia"/>
          <w:b/>
          <w:bCs/>
          <w:szCs w:val="21"/>
        </w:rPr>
        <w:t>（</w:t>
      </w:r>
      <w:r>
        <w:rPr>
          <w:rFonts w:hint="eastAsia" w:ascii="宋体" w:hAnsi="宋体" w:cs="宋体"/>
          <w:b/>
          <w:bCs/>
          <w:szCs w:val="21"/>
        </w:rPr>
        <w:t>见释义</w:t>
      </w:r>
      <w:r>
        <w:rPr>
          <w:rFonts w:hint="eastAsia" w:asciiTheme="minorEastAsia" w:hAnsiTheme="minorEastAsia" w:cstheme="minorEastAsia"/>
          <w:b/>
          <w:bCs/>
          <w:szCs w:val="21"/>
        </w:rPr>
        <w:t>2</w:t>
      </w:r>
      <w:r>
        <w:rPr>
          <w:rFonts w:hint="eastAsia" w:asciiTheme="minorEastAsia" w:hAnsiTheme="minorEastAsia" w:cstheme="minorEastAsia"/>
          <w:b/>
          <w:bCs/>
          <w:szCs w:val="21"/>
          <w:lang w:val="en-US" w:eastAsia="zh-CN"/>
        </w:rPr>
        <w:t>4</w:t>
      </w:r>
      <w:r>
        <w:rPr>
          <w:rFonts w:hint="eastAsia" w:asciiTheme="minorEastAsia" w:hAnsiTheme="minorEastAsia" w:cstheme="minorEastAsia"/>
          <w:b/>
          <w:bCs/>
          <w:szCs w:val="21"/>
        </w:rPr>
        <w:t>）</w:t>
      </w:r>
      <w:r>
        <w:rPr>
          <w:rFonts w:hint="eastAsia" w:asciiTheme="minorEastAsia" w:hAnsiTheme="minorEastAsia" w:cstheme="minorEastAsia"/>
          <w:szCs w:val="21"/>
        </w:rPr>
        <w:t>中的药品；</w:t>
      </w:r>
    </w:p>
    <w:p>
      <w:pPr>
        <w:adjustRightInd w:val="0"/>
        <w:snapToGrid w:val="0"/>
        <w:spacing w:after="0" w:line="360" w:lineRule="auto"/>
        <w:ind w:firstLine="420" w:firstLineChars="200"/>
        <w:rPr>
          <w:rFonts w:asciiTheme="minorEastAsia" w:hAnsiTheme="minorEastAsia" w:cstheme="minorEastAsia"/>
          <w:bCs/>
          <w:szCs w:val="21"/>
        </w:rPr>
      </w:pPr>
      <w:r>
        <w:rPr>
          <w:rFonts w:hint="eastAsia" w:asciiTheme="minorEastAsia" w:hAnsiTheme="minorEastAsia" w:cstheme="minorEastAsia"/>
          <w:bCs/>
          <w:szCs w:val="21"/>
        </w:rPr>
        <w:t>（4）进口药品费用</w:t>
      </w:r>
      <w:r>
        <w:rPr>
          <w:rFonts w:hint="eastAsia" w:asciiTheme="minorEastAsia" w:hAnsiTheme="minorEastAsia" w:cstheme="minorEastAsia"/>
          <w:bCs/>
          <w:szCs w:val="21"/>
          <w:lang w:val="en-US" w:eastAsia="zh-CN"/>
        </w:rPr>
        <w:t>是</w:t>
      </w:r>
      <w:r>
        <w:rPr>
          <w:rFonts w:hint="eastAsia" w:asciiTheme="minorEastAsia" w:hAnsiTheme="minorEastAsia" w:cstheme="minorEastAsia"/>
          <w:szCs w:val="21"/>
        </w:rPr>
        <w:t>保险期间发生的并延续至本保险合同到期日后30日内（含第30日）</w:t>
      </w:r>
      <w:r>
        <w:rPr>
          <w:rFonts w:hint="eastAsia" w:asciiTheme="minorEastAsia" w:hAnsiTheme="minorEastAsia" w:cstheme="minorEastAsia"/>
          <w:bCs/>
          <w:szCs w:val="21"/>
        </w:rPr>
        <w:t xml:space="preserve">发生的。  </w:t>
      </w:r>
    </w:p>
    <w:p>
      <w:pPr>
        <w:adjustRightInd w:val="0"/>
        <w:snapToGrid w:val="0"/>
        <w:spacing w:after="0"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进口药品是指特定医疗机构因临床急需，经国务院药品监督管理部门或者国务院授权的省、自治区、直辖市人民政府批准后，进口的少量药品。</w:t>
      </w:r>
      <w:r>
        <w:rPr>
          <w:rFonts w:hint="eastAsia" w:asciiTheme="minorEastAsia" w:hAnsiTheme="minorEastAsia" w:cstheme="minorEastAsia"/>
          <w:b/>
          <w:bCs/>
          <w:szCs w:val="21"/>
        </w:rPr>
        <w:t>在“进口药品购药服务流程”中，如果特定医疗机构提出的进口药品申请未获批准的，保险人不承担给付进口药品费用保险金的责任。</w:t>
      </w:r>
    </w:p>
    <w:p>
      <w:pPr>
        <w:autoSpaceDE w:val="0"/>
        <w:autoSpaceDN w:val="0"/>
        <w:spacing w:after="0" w:line="360" w:lineRule="auto"/>
        <w:ind w:firstLine="422" w:firstLineChars="200"/>
        <w:jc w:val="left"/>
        <w:rPr>
          <w:rFonts w:ascii="宋体" w:hAnsi="宋体" w:cs="宋体"/>
          <w:bCs/>
          <w:szCs w:val="21"/>
        </w:rPr>
      </w:pPr>
      <w:r>
        <w:rPr>
          <w:rFonts w:hint="eastAsia" w:asciiTheme="minorEastAsia" w:hAnsiTheme="minorEastAsia" w:cstheme="minorEastAsia"/>
          <w:b/>
          <w:bCs/>
          <w:szCs w:val="21"/>
        </w:rPr>
        <w:t>除上述两项特定药品费用之外的其他费用，保险人不承担给付保险金的责任。</w:t>
      </w:r>
    </w:p>
    <w:p>
      <w:pPr>
        <w:widowControl/>
        <w:autoSpaceDE w:val="0"/>
        <w:autoSpaceDN w:val="0"/>
        <w:spacing w:line="360" w:lineRule="auto"/>
        <w:ind w:firstLine="422" w:firstLineChars="200"/>
        <w:jc w:val="left"/>
        <w:rPr>
          <w:rFonts w:ascii="宋体" w:hAnsi="宋体" w:cs="宋体"/>
          <w:b/>
          <w:bCs/>
          <w:szCs w:val="21"/>
        </w:rPr>
      </w:pPr>
      <w:bookmarkStart w:id="9" w:name="_Hlk31888858"/>
      <w:r>
        <w:rPr>
          <w:rFonts w:hint="eastAsia" w:ascii="宋体" w:hAnsi="宋体" w:cs="宋体"/>
          <w:b/>
          <w:bCs/>
          <w:szCs w:val="21"/>
        </w:rPr>
        <w:t>被保险人在投保前已确诊</w:t>
      </w:r>
      <w:r>
        <w:rPr>
          <w:rFonts w:hint="eastAsia" w:ascii="宋体" w:hAnsi="宋体" w:cs="宋体"/>
          <w:b/>
          <w:bCs/>
          <w:szCs w:val="21"/>
          <w:lang w:eastAsia="zh-Hans"/>
        </w:rPr>
        <w:t>“</w:t>
      </w:r>
      <w:r>
        <w:rPr>
          <w:rFonts w:hint="eastAsia" w:ascii="宋体" w:hAnsi="宋体" w:cs="宋体"/>
          <w:b/>
          <w:bCs/>
          <w:szCs w:val="21"/>
        </w:rPr>
        <w:t>恶性肿瘤——重度</w:t>
      </w:r>
      <w:r>
        <w:rPr>
          <w:rFonts w:hint="eastAsia" w:ascii="宋体" w:hAnsi="宋体" w:cs="宋体"/>
          <w:b/>
          <w:bCs/>
          <w:szCs w:val="21"/>
          <w:lang w:eastAsia="zh-Hans"/>
        </w:rPr>
        <w:t>”</w:t>
      </w:r>
      <w:r>
        <w:rPr>
          <w:rFonts w:hint="eastAsia" w:ascii="宋体" w:hAnsi="宋体" w:cs="宋体"/>
          <w:b/>
          <w:bCs/>
          <w:szCs w:val="21"/>
        </w:rPr>
        <w:t>的，保险人不承担给付恶性肿瘤特定药品费用保险金的责任。特定药品涉及慈善援助的，被保险人从慈善机构获得援助的药品费用不纳入指定药店购买特定药品费用保险金的赔付范围。</w:t>
      </w:r>
    </w:p>
    <w:bookmarkEnd w:id="9"/>
    <w:p>
      <w:pPr>
        <w:adjustRightInd w:val="0"/>
        <w:snapToGrid w:val="0"/>
        <w:spacing w:line="360" w:lineRule="auto"/>
        <w:ind w:firstLine="422" w:firstLineChars="200"/>
        <w:rPr>
          <w:rFonts w:ascii="宋体" w:hAnsi="宋体" w:cs="宋体"/>
          <w:b/>
          <w:bCs/>
          <w:szCs w:val="21"/>
          <w:highlight w:val="none"/>
        </w:rPr>
      </w:pPr>
      <w:r>
        <w:rPr>
          <w:rFonts w:hint="eastAsia" w:ascii="宋体" w:hAnsi="宋体" w:cs="宋体"/>
          <w:b/>
          <w:bCs/>
          <w:szCs w:val="21"/>
          <w:highlight w:val="none"/>
        </w:rPr>
        <w:t>（三）细胞免疫疗法医疗费用保险金</w:t>
      </w:r>
    </w:p>
    <w:p>
      <w:pPr>
        <w:adjustRightInd w:val="0"/>
        <w:snapToGrid w:val="0"/>
        <w:spacing w:line="360" w:lineRule="auto"/>
        <w:ind w:firstLine="420" w:firstLineChars="200"/>
        <w:rPr>
          <w:rFonts w:ascii="宋体" w:hAnsi="宋体" w:cs="宋体"/>
          <w:szCs w:val="21"/>
        </w:rPr>
      </w:pPr>
      <w:r>
        <w:rPr>
          <w:rFonts w:hint="eastAsia" w:ascii="宋体" w:hAnsi="宋体" w:cs="宋体"/>
          <w:kern w:val="0"/>
          <w:szCs w:val="21"/>
          <w:lang w:bidi="ar"/>
        </w:rPr>
        <w:t>在保险期间内，被保险人在</w:t>
      </w:r>
      <w:r>
        <w:rPr>
          <w:rFonts w:hint="eastAsia" w:ascii="宋体" w:hAnsi="宋体" w:cs="宋体"/>
          <w:bCs/>
          <w:kern w:val="0"/>
          <w:szCs w:val="21"/>
          <w:lang w:bidi="ar"/>
        </w:rPr>
        <w:t>等待期</w:t>
      </w:r>
      <w:r>
        <w:rPr>
          <w:rFonts w:hint="eastAsia" w:ascii="宋体" w:hAnsi="宋体" w:cs="宋体"/>
          <w:bCs/>
          <w:kern w:val="0"/>
          <w:szCs w:val="21"/>
          <w:lang w:eastAsia="zh-CN" w:bidi="ar"/>
        </w:rPr>
        <w:t>（</w:t>
      </w:r>
      <w:r>
        <w:rPr>
          <w:rFonts w:hint="eastAsia" w:ascii="宋体" w:hAnsi="宋体" w:cs="宋体"/>
          <w:bCs/>
          <w:kern w:val="0"/>
          <w:szCs w:val="21"/>
          <w:lang w:val="en-US" w:eastAsia="zh-CN" w:bidi="ar"/>
        </w:rPr>
        <w:t>30日）</w:t>
      </w:r>
      <w:r>
        <w:rPr>
          <w:rFonts w:hint="eastAsia" w:ascii="宋体" w:hAnsi="宋体" w:cs="宋体"/>
          <w:bCs/>
          <w:kern w:val="0"/>
          <w:szCs w:val="21"/>
          <w:lang w:bidi="ar"/>
        </w:rPr>
        <w:t>后, 经中华人民共和国境内（</w:t>
      </w:r>
      <w:r>
        <w:rPr>
          <w:rFonts w:hint="eastAsia" w:ascii="宋体" w:hAnsi="宋体" w:cs="宋体"/>
          <w:b/>
          <w:bCs w:val="0"/>
          <w:kern w:val="0"/>
          <w:szCs w:val="21"/>
          <w:lang w:bidi="ar"/>
        </w:rPr>
        <w:t>不包括香港、澳门、台湾地区</w:t>
      </w:r>
      <w:r>
        <w:rPr>
          <w:rFonts w:hint="eastAsia" w:ascii="宋体" w:hAnsi="宋体" w:cs="宋体"/>
          <w:bCs/>
          <w:kern w:val="0"/>
          <w:szCs w:val="21"/>
          <w:lang w:bidi="ar"/>
        </w:rPr>
        <w:t>）医院的专科医生初次确诊本保险合同所定义的</w:t>
      </w:r>
      <w:r>
        <w:rPr>
          <w:rFonts w:hint="eastAsia" w:ascii="宋体" w:hAnsi="宋体" w:cs="宋体"/>
          <w:bCs/>
          <w:kern w:val="0"/>
          <w:szCs w:val="21"/>
          <w:lang w:eastAsia="zh-CN" w:bidi="ar"/>
        </w:rPr>
        <w:t>“</w:t>
      </w:r>
      <w:r>
        <w:rPr>
          <w:rFonts w:hint="eastAsia" w:asciiTheme="minorEastAsia" w:hAnsiTheme="minorEastAsia" w:cstheme="minorEastAsia"/>
          <w:bCs/>
        </w:rPr>
        <w:t>恶性肿瘤——重度</w:t>
      </w:r>
      <w:r>
        <w:rPr>
          <w:rFonts w:hint="eastAsia" w:asciiTheme="minorEastAsia" w:hAnsiTheme="minorEastAsia" w:cstheme="minorEastAsia"/>
          <w:bCs/>
          <w:lang w:eastAsia="zh-CN"/>
        </w:rPr>
        <w:t>”</w:t>
      </w:r>
      <w:r>
        <w:rPr>
          <w:rFonts w:hint="eastAsia" w:ascii="宋体" w:hAnsi="宋体" w:cs="宋体"/>
          <w:bCs/>
          <w:kern w:val="0"/>
          <w:szCs w:val="21"/>
          <w:lang w:bidi="ar"/>
        </w:rPr>
        <w:t>，</w:t>
      </w:r>
      <w:r>
        <w:rPr>
          <w:rFonts w:hint="eastAsia" w:ascii="宋体" w:hAnsi="宋体" w:cs="宋体"/>
          <w:szCs w:val="21"/>
        </w:rPr>
        <w:t>且符合本</w:t>
      </w:r>
      <w:r>
        <w:rPr>
          <w:rFonts w:hint="eastAsia" w:ascii="宋体" w:hAnsi="宋体" w:cs="宋体"/>
          <w:kern w:val="0"/>
          <w:szCs w:val="21"/>
          <w:lang w:bidi="ar"/>
        </w:rPr>
        <w:t>保险</w:t>
      </w:r>
      <w:r>
        <w:rPr>
          <w:rFonts w:hint="eastAsia" w:ascii="宋体" w:hAnsi="宋体" w:cs="宋体"/>
          <w:szCs w:val="21"/>
        </w:rPr>
        <w:t>合同约定的</w:t>
      </w:r>
      <w:r>
        <w:rPr>
          <w:rFonts w:hint="eastAsia" w:ascii="宋体" w:hAnsi="宋体" w:cs="宋体"/>
          <w:b/>
          <w:bCs/>
          <w:szCs w:val="21"/>
        </w:rPr>
        <w:t>指定适应症</w:t>
      </w:r>
      <w:r>
        <w:rPr>
          <w:rFonts w:hint="eastAsia" w:asciiTheme="minorEastAsia" w:hAnsiTheme="minorEastAsia" w:cstheme="minorEastAsia"/>
          <w:b/>
          <w:bCs/>
          <w:szCs w:val="21"/>
        </w:rPr>
        <w:t>（</w:t>
      </w:r>
      <w:r>
        <w:rPr>
          <w:rFonts w:hint="eastAsia" w:ascii="宋体" w:hAnsi="宋体" w:cs="宋体"/>
          <w:b/>
          <w:bCs/>
          <w:szCs w:val="21"/>
        </w:rPr>
        <w:t>见释义</w:t>
      </w:r>
      <w:r>
        <w:rPr>
          <w:rFonts w:hint="eastAsia" w:asciiTheme="minorEastAsia" w:hAnsiTheme="minorEastAsia" w:cstheme="minorEastAsia"/>
          <w:b/>
          <w:bCs/>
          <w:szCs w:val="21"/>
        </w:rPr>
        <w:t>2</w:t>
      </w:r>
      <w:r>
        <w:rPr>
          <w:rFonts w:hint="eastAsia" w:asciiTheme="minorEastAsia" w:hAnsiTheme="minorEastAsia" w:cstheme="minorEastAsia"/>
          <w:b/>
          <w:bCs/>
          <w:szCs w:val="21"/>
          <w:lang w:val="en-US" w:eastAsia="zh-CN"/>
        </w:rPr>
        <w:t>5</w:t>
      </w:r>
      <w:r>
        <w:rPr>
          <w:rFonts w:hint="eastAsia" w:asciiTheme="minorEastAsia" w:hAnsiTheme="minorEastAsia" w:cstheme="minorEastAsia"/>
          <w:b/>
          <w:bCs/>
          <w:szCs w:val="21"/>
        </w:rPr>
        <w:t>）</w:t>
      </w:r>
      <w:r>
        <w:rPr>
          <w:rFonts w:hint="eastAsia" w:ascii="宋体" w:hAnsi="宋体" w:cs="宋体"/>
          <w:szCs w:val="21"/>
        </w:rPr>
        <w:t>并通过本</w:t>
      </w:r>
      <w:r>
        <w:rPr>
          <w:rFonts w:hint="eastAsia" w:ascii="宋体" w:hAnsi="宋体" w:cs="宋体"/>
          <w:kern w:val="0"/>
          <w:szCs w:val="21"/>
          <w:lang w:bidi="ar"/>
        </w:rPr>
        <w:t>保险</w:t>
      </w:r>
      <w:r>
        <w:rPr>
          <w:rFonts w:hint="eastAsia" w:ascii="宋体" w:hAnsi="宋体" w:cs="宋体"/>
          <w:szCs w:val="21"/>
        </w:rPr>
        <w:t>合同约定的</w:t>
      </w:r>
      <w:r>
        <w:rPr>
          <w:rFonts w:hint="eastAsia" w:ascii="宋体" w:hAnsi="宋体" w:cs="宋体"/>
          <w:b/>
          <w:bCs/>
          <w:color w:val="auto"/>
          <w:kern w:val="0"/>
          <w:szCs w:val="21"/>
          <w:highlight w:val="none"/>
          <w:lang w:bidi="ar"/>
        </w:rPr>
        <w:t>细胞免疫疗法（见释义</w:t>
      </w:r>
      <w:r>
        <w:rPr>
          <w:rFonts w:ascii="宋体" w:hAnsi="宋体" w:cs="宋体"/>
          <w:b/>
          <w:bCs/>
          <w:color w:val="auto"/>
          <w:kern w:val="0"/>
          <w:szCs w:val="21"/>
          <w:highlight w:val="none"/>
          <w:lang w:bidi="ar"/>
        </w:rPr>
        <w:t>2</w:t>
      </w:r>
      <w:r>
        <w:rPr>
          <w:rFonts w:hint="eastAsia" w:ascii="宋体" w:hAnsi="宋体" w:cs="宋体"/>
          <w:b/>
          <w:bCs/>
          <w:color w:val="auto"/>
          <w:kern w:val="0"/>
          <w:szCs w:val="21"/>
          <w:highlight w:val="none"/>
          <w:lang w:eastAsia="zh-CN" w:bidi="ar"/>
        </w:rPr>
        <w:t>6</w:t>
      </w:r>
      <w:r>
        <w:rPr>
          <w:rFonts w:hint="eastAsia" w:ascii="宋体" w:hAnsi="宋体" w:cs="宋体"/>
          <w:b/>
          <w:bCs/>
          <w:color w:val="auto"/>
          <w:kern w:val="0"/>
          <w:szCs w:val="21"/>
          <w:highlight w:val="none"/>
          <w:lang w:bidi="ar"/>
        </w:rPr>
        <w:t>）</w:t>
      </w:r>
      <w:r>
        <w:rPr>
          <w:rFonts w:hint="eastAsia" w:ascii="宋体" w:hAnsi="宋体" w:cs="宋体"/>
          <w:szCs w:val="21"/>
        </w:rPr>
        <w:t>就医资格评估</w:t>
      </w:r>
      <w:r>
        <w:rPr>
          <w:rFonts w:hint="eastAsia" w:ascii="宋体" w:hAnsi="宋体" w:cs="宋体"/>
          <w:szCs w:val="21"/>
          <w:highlight w:val="none"/>
        </w:rPr>
        <w:t>且</w:t>
      </w:r>
      <w:r>
        <w:rPr>
          <w:rFonts w:hint="eastAsia" w:ascii="宋体" w:hAnsi="宋体" w:cs="宋体"/>
          <w:b w:val="0"/>
          <w:bCs w:val="0"/>
          <w:szCs w:val="21"/>
          <w:highlight w:val="none"/>
        </w:rPr>
        <w:t>指定医疗机构</w:t>
      </w:r>
      <w:r>
        <w:rPr>
          <w:rFonts w:hint="eastAsia" w:ascii="宋体" w:hAnsi="宋体" w:cs="宋体"/>
          <w:szCs w:val="21"/>
        </w:rPr>
        <w:t>评估认为适合接受细胞免疫疗法，进而由保险人安排在指定医疗机构按照国家药品监督管理局批准的药品说明书使用</w:t>
      </w:r>
      <w:r>
        <w:rPr>
          <w:rFonts w:hint="eastAsia" w:ascii="宋体" w:hAnsi="宋体" w:cs="宋体"/>
          <w:b/>
          <w:bCs/>
          <w:szCs w:val="21"/>
          <w:highlight w:val="none"/>
        </w:rPr>
        <w:t>指定药品（见释义</w:t>
      </w:r>
      <w:r>
        <w:rPr>
          <w:rFonts w:hint="eastAsia" w:ascii="宋体" w:hAnsi="宋体" w:cs="宋体"/>
          <w:b/>
          <w:bCs/>
          <w:szCs w:val="21"/>
          <w:highlight w:val="none"/>
          <w:lang w:eastAsia="zh-CN"/>
        </w:rPr>
        <w:t>2</w:t>
      </w:r>
      <w:r>
        <w:rPr>
          <w:rFonts w:hint="eastAsia" w:ascii="宋体" w:hAnsi="宋体" w:cs="宋体"/>
          <w:b/>
          <w:bCs/>
          <w:szCs w:val="21"/>
          <w:highlight w:val="none"/>
          <w:lang w:val="en-US" w:eastAsia="zh-CN"/>
        </w:rPr>
        <w:t>7</w:t>
      </w:r>
      <w:r>
        <w:rPr>
          <w:rFonts w:ascii="宋体" w:hAnsi="宋体" w:cs="宋体"/>
          <w:b/>
          <w:bCs/>
          <w:szCs w:val="21"/>
          <w:highlight w:val="none"/>
        </w:rPr>
        <w:t>）</w:t>
      </w:r>
      <w:r>
        <w:rPr>
          <w:rFonts w:hint="eastAsia" w:ascii="宋体" w:hAnsi="宋体" w:cs="宋体"/>
          <w:szCs w:val="21"/>
        </w:rPr>
        <w:t>进行细胞免疫疗法</w:t>
      </w:r>
      <w:r>
        <w:rPr>
          <w:rFonts w:hint="eastAsia" w:ascii="宋体" w:hAnsi="宋体" w:cs="宋体"/>
          <w:b w:val="0"/>
          <w:bCs w:val="0"/>
          <w:szCs w:val="21"/>
        </w:rPr>
        <w:t>医学治疗</w:t>
      </w:r>
      <w:r>
        <w:rPr>
          <w:rFonts w:hint="eastAsia" w:ascii="宋体" w:hAnsi="宋体" w:cs="宋体"/>
          <w:szCs w:val="21"/>
        </w:rPr>
        <w:t>的，对于其在</w:t>
      </w:r>
      <w:r>
        <w:rPr>
          <w:rFonts w:hint="eastAsia" w:ascii="宋体" w:hAnsi="宋体" w:cs="宋体"/>
          <w:b/>
          <w:bCs/>
          <w:szCs w:val="21"/>
        </w:rPr>
        <w:t>治疗期</w:t>
      </w:r>
      <w:r>
        <w:rPr>
          <w:rFonts w:hint="eastAsia" w:asciiTheme="minorEastAsia" w:hAnsiTheme="minorEastAsia" w:cstheme="minorEastAsia"/>
          <w:b/>
          <w:bCs/>
          <w:szCs w:val="21"/>
        </w:rPr>
        <w:t>（</w:t>
      </w:r>
      <w:r>
        <w:rPr>
          <w:rFonts w:hint="eastAsia" w:ascii="宋体" w:hAnsi="宋体" w:cs="宋体"/>
          <w:b/>
          <w:bCs/>
          <w:szCs w:val="21"/>
        </w:rPr>
        <w:t>见释义</w:t>
      </w:r>
      <w:r>
        <w:rPr>
          <w:rFonts w:hint="eastAsia" w:asciiTheme="minorEastAsia" w:hAnsiTheme="minorEastAsia" w:cstheme="minorEastAsia"/>
          <w:b/>
          <w:bCs/>
          <w:szCs w:val="21"/>
          <w:lang w:val="en-US" w:eastAsia="zh-CN"/>
        </w:rPr>
        <w:t>28</w:t>
      </w:r>
      <w:r>
        <w:rPr>
          <w:rFonts w:hint="eastAsia" w:asciiTheme="minorEastAsia" w:hAnsiTheme="minorEastAsia" w:cstheme="minorEastAsia"/>
          <w:b/>
          <w:bCs/>
          <w:szCs w:val="21"/>
        </w:rPr>
        <w:t>）</w:t>
      </w:r>
      <w:r>
        <w:rPr>
          <w:rFonts w:hint="eastAsia" w:ascii="宋体" w:hAnsi="宋体" w:cs="宋体"/>
          <w:szCs w:val="21"/>
        </w:rPr>
        <w:t>期间所实际支出的合理且必要的</w:t>
      </w:r>
      <w:r>
        <w:rPr>
          <w:rFonts w:hint="eastAsia" w:ascii="宋体" w:hAnsi="宋体" w:cs="宋体"/>
          <w:b/>
          <w:bCs/>
          <w:szCs w:val="21"/>
          <w:highlight w:val="none"/>
        </w:rPr>
        <w:t>细胞免疫疗法医疗费用</w:t>
      </w:r>
      <w:r>
        <w:rPr>
          <w:rFonts w:hint="eastAsia" w:asciiTheme="minorEastAsia" w:hAnsiTheme="minorEastAsia" w:cstheme="minorEastAsia"/>
          <w:b/>
          <w:bCs/>
          <w:szCs w:val="21"/>
          <w:highlight w:val="none"/>
        </w:rPr>
        <w:t>（</w:t>
      </w:r>
      <w:r>
        <w:rPr>
          <w:rFonts w:hint="eastAsia" w:ascii="宋体" w:hAnsi="宋体" w:cs="宋体"/>
          <w:b/>
          <w:bCs/>
          <w:szCs w:val="21"/>
          <w:highlight w:val="none"/>
        </w:rPr>
        <w:t>见释义</w:t>
      </w:r>
      <w:r>
        <w:rPr>
          <w:rFonts w:hint="eastAsia" w:asciiTheme="minorEastAsia" w:hAnsiTheme="minorEastAsia" w:cstheme="minorEastAsia"/>
          <w:b/>
          <w:bCs/>
          <w:szCs w:val="21"/>
          <w:highlight w:val="none"/>
          <w:lang w:eastAsia="zh-CN"/>
        </w:rPr>
        <w:t>2</w:t>
      </w:r>
      <w:r>
        <w:rPr>
          <w:rFonts w:hint="eastAsia" w:asciiTheme="minorEastAsia" w:hAnsiTheme="minorEastAsia" w:cstheme="minorEastAsia"/>
          <w:b/>
          <w:bCs/>
          <w:szCs w:val="21"/>
          <w:highlight w:val="none"/>
          <w:lang w:val="en-US" w:eastAsia="zh-CN"/>
        </w:rPr>
        <w:t>9</w:t>
      </w:r>
      <w:r>
        <w:rPr>
          <w:rFonts w:hint="eastAsia" w:asciiTheme="minorEastAsia" w:hAnsiTheme="minorEastAsia" w:cstheme="minorEastAsia"/>
          <w:b/>
          <w:bCs/>
          <w:szCs w:val="21"/>
          <w:highlight w:val="none"/>
        </w:rPr>
        <w:t>）</w:t>
      </w:r>
      <w:r>
        <w:rPr>
          <w:rFonts w:hint="eastAsia" w:ascii="宋体" w:hAnsi="宋体" w:cs="宋体"/>
          <w:szCs w:val="21"/>
        </w:rPr>
        <w:t>，</w:t>
      </w:r>
      <w:r>
        <w:rPr>
          <w:rFonts w:hint="eastAsia" w:ascii="宋体" w:hAnsi="宋体" w:cs="宋体"/>
          <w:b/>
          <w:bCs/>
          <w:szCs w:val="21"/>
        </w:rPr>
        <w:t>保险人按照本</w:t>
      </w:r>
      <w:r>
        <w:rPr>
          <w:rFonts w:hint="eastAsia" w:ascii="宋体" w:hAnsi="宋体" w:cs="宋体"/>
          <w:b/>
          <w:bCs/>
          <w:kern w:val="0"/>
          <w:szCs w:val="21"/>
          <w:lang w:bidi="ar"/>
        </w:rPr>
        <w:t>保险</w:t>
      </w:r>
      <w:r>
        <w:rPr>
          <w:rFonts w:hint="eastAsia" w:ascii="宋体" w:hAnsi="宋体" w:cs="宋体"/>
          <w:b/>
          <w:bCs/>
          <w:szCs w:val="21"/>
        </w:rPr>
        <w:t>合同约定的赔付比例进行赔付</w:t>
      </w:r>
      <w:r>
        <w:rPr>
          <w:rFonts w:hint="eastAsia" w:ascii="宋体" w:hAnsi="宋体" w:cs="宋体"/>
          <w:szCs w:val="21"/>
        </w:rPr>
        <w:t>。</w:t>
      </w:r>
    </w:p>
    <w:p>
      <w:pPr>
        <w:adjustRightInd w:val="0"/>
        <w:snapToGrid w:val="0"/>
        <w:spacing w:line="360" w:lineRule="auto"/>
        <w:ind w:firstLine="422" w:firstLineChars="200"/>
        <w:rPr>
          <w:rFonts w:ascii="宋体" w:hAnsi="宋体" w:cs="宋体"/>
          <w:kern w:val="0"/>
          <w:szCs w:val="21"/>
          <w:lang w:bidi="ar"/>
        </w:rPr>
      </w:pPr>
      <w:r>
        <w:rPr>
          <w:rFonts w:hint="eastAsia" w:ascii="宋体" w:hAnsi="宋体" w:cs="宋体"/>
          <w:b/>
          <w:bCs/>
          <w:szCs w:val="21"/>
        </w:rPr>
        <w:t>保险人在本项下累计给付金额以本保险合同约定的细胞免疫疗法医疗费用保险金的保险金额为限，当保险人在本项下的累计给付金额达到本项保险金额时，保险人对被保险人在本项下的保险责任终止。</w:t>
      </w:r>
    </w:p>
    <w:p>
      <w:pPr>
        <w:numPr>
          <w:ilvl w:val="0"/>
          <w:numId w:val="1"/>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highlight w:val="none"/>
        </w:rPr>
        <w:t>赔付比例</w:t>
      </w:r>
    </w:p>
    <w:p>
      <w:pPr>
        <w:adjustRightInd w:val="0"/>
        <w:snapToGrid w:val="0"/>
        <w:spacing w:line="360" w:lineRule="auto"/>
        <w:ind w:firstLine="422" w:firstLineChars="200"/>
        <w:rPr>
          <w:rFonts w:ascii="宋体" w:hAnsi="宋体" w:cs="宋体"/>
          <w:szCs w:val="21"/>
        </w:rPr>
      </w:pPr>
      <w:r>
        <w:rPr>
          <w:rFonts w:hint="eastAsia" w:ascii="宋体" w:hAnsi="宋体" w:cs="宋体"/>
          <w:b/>
          <w:bCs/>
          <w:szCs w:val="21"/>
        </w:rPr>
        <w:t>本保险合同中“综合医疗保险金”、“质子重离子医疗保险金”、“</w:t>
      </w:r>
      <w:r>
        <w:rPr>
          <w:rFonts w:hint="eastAsia" w:ascii="宋体" w:hAnsi="宋体" w:cs="宋体"/>
          <w:b/>
          <w:szCs w:val="21"/>
        </w:rPr>
        <w:t>恶性肿瘤特定药品费用保险金”</w:t>
      </w:r>
      <w:r>
        <w:rPr>
          <w:rFonts w:hint="eastAsia" w:ascii="宋体" w:hAnsi="宋体" w:cs="宋体"/>
          <w:b/>
          <w:bCs/>
          <w:szCs w:val="21"/>
        </w:rPr>
        <w:t>和</w:t>
      </w:r>
      <w:r>
        <w:rPr>
          <w:rFonts w:hint="eastAsia" w:ascii="宋体" w:hAnsi="宋体" w:cs="宋体"/>
          <w:b/>
          <w:szCs w:val="21"/>
        </w:rPr>
        <w:t>“</w:t>
      </w:r>
      <w:r>
        <w:rPr>
          <w:rFonts w:hint="eastAsia" w:ascii="宋体" w:hAnsi="宋体" w:cs="宋体"/>
          <w:b/>
          <w:bCs/>
          <w:szCs w:val="21"/>
        </w:rPr>
        <w:t>细胞免疫疗法医疗费用保险金”的赔付比例由</w:t>
      </w:r>
      <w:bookmarkStart w:id="10" w:name="_Hlk31888680"/>
      <w:r>
        <w:rPr>
          <w:rFonts w:hint="eastAsia" w:ascii="宋体" w:hAnsi="宋体" w:cs="宋体"/>
          <w:b/>
          <w:bCs/>
          <w:szCs w:val="21"/>
        </w:rPr>
        <w:t>投保人和保险人按照以下情况分别约定</w:t>
      </w:r>
      <w:bookmarkEnd w:id="10"/>
      <w:r>
        <w:rPr>
          <w:rFonts w:hint="eastAsia" w:ascii="宋体" w:hAnsi="宋体" w:cs="宋体"/>
          <w:b/>
          <w:bCs/>
          <w:szCs w:val="21"/>
        </w:rPr>
        <w:t>赔付比例，并在保险单中载明：</w:t>
      </w:r>
    </w:p>
    <w:p>
      <w:pPr>
        <w:adjustRightInd w:val="0"/>
        <w:snapToGrid w:val="0"/>
        <w:spacing w:after="0" w:line="360" w:lineRule="auto"/>
        <w:ind w:firstLine="422" w:firstLineChars="200"/>
        <w:outlineLvl w:val="1"/>
        <w:rPr>
          <w:rFonts w:ascii="宋体" w:hAnsi="宋体" w:cs="宋体"/>
          <w:b/>
          <w:szCs w:val="21"/>
        </w:rPr>
      </w:pPr>
      <w:r>
        <w:rPr>
          <w:rFonts w:hint="eastAsia" w:ascii="宋体" w:hAnsi="宋体" w:cs="宋体"/>
          <w:b/>
          <w:szCs w:val="21"/>
        </w:rPr>
        <w:t>1、综合医疗保险金：</w:t>
      </w:r>
    </w:p>
    <w:p>
      <w:pPr>
        <w:adjustRightInd w:val="0"/>
        <w:snapToGrid w:val="0"/>
        <w:spacing w:after="0" w:line="360" w:lineRule="auto"/>
        <w:ind w:firstLine="422" w:firstLineChars="200"/>
        <w:outlineLvl w:val="1"/>
        <w:rPr>
          <w:rFonts w:ascii="宋体" w:hAnsi="宋体" w:cs="宋体"/>
          <w:b/>
          <w:szCs w:val="21"/>
        </w:rPr>
      </w:pPr>
      <w:r>
        <w:rPr>
          <w:rFonts w:hint="eastAsia" w:ascii="宋体" w:hAnsi="宋体" w:cs="宋体"/>
          <w:b/>
          <w:szCs w:val="21"/>
        </w:rPr>
        <w:t>情形一：</w:t>
      </w:r>
    </w:p>
    <w:p>
      <w:pPr>
        <w:adjustRightInd w:val="0"/>
        <w:snapToGrid w:val="0"/>
        <w:spacing w:after="0" w:line="360" w:lineRule="auto"/>
        <w:ind w:firstLine="420" w:firstLineChars="200"/>
        <w:outlineLvl w:val="1"/>
        <w:rPr>
          <w:rFonts w:ascii="宋体" w:hAnsi="宋体" w:cs="宋体"/>
          <w:bCs/>
          <w:szCs w:val="21"/>
        </w:rPr>
      </w:pPr>
      <w:r>
        <w:rPr>
          <w:rFonts w:hint="eastAsia" w:ascii="宋体" w:hAnsi="宋体" w:cs="宋体"/>
          <w:szCs w:val="21"/>
        </w:rPr>
        <w:t>被保险人因遭受意外伤害事故或在等待期</w:t>
      </w:r>
      <w:r>
        <w:rPr>
          <w:rStyle w:val="14"/>
          <w:rFonts w:hint="eastAsia" w:ascii="宋体" w:hAnsi="宋体" w:cs="宋体"/>
          <w:szCs w:val="21"/>
          <w:lang w:eastAsia="zh-CN"/>
        </w:rPr>
        <w:t>（</w:t>
      </w:r>
      <w:r>
        <w:rPr>
          <w:rStyle w:val="14"/>
          <w:rFonts w:hint="eastAsia" w:ascii="宋体" w:hAnsi="宋体" w:cs="宋体"/>
          <w:szCs w:val="21"/>
          <w:lang w:val="en-US" w:eastAsia="zh-CN"/>
        </w:rPr>
        <w:t>30日）</w:t>
      </w:r>
      <w:r>
        <w:rPr>
          <w:rFonts w:hint="eastAsia" w:ascii="宋体" w:hAnsi="宋体" w:cs="宋体"/>
          <w:szCs w:val="21"/>
        </w:rPr>
        <w:t>后因罹患本保险合同约定</w:t>
      </w:r>
      <w:r>
        <w:rPr>
          <w:rFonts w:hint="eastAsia" w:ascii="宋体" w:hAnsi="宋体" w:cs="宋体"/>
          <w:b/>
          <w:bCs/>
          <w:szCs w:val="21"/>
        </w:rPr>
        <w:t>重大疾病</w:t>
      </w:r>
      <w:r>
        <w:rPr>
          <w:rFonts w:hint="eastAsia" w:ascii="宋体" w:hAnsi="宋体" w:cs="宋体"/>
          <w:szCs w:val="21"/>
        </w:rPr>
        <w:t>（</w:t>
      </w:r>
      <w:r>
        <w:rPr>
          <w:rFonts w:hint="eastAsia" w:ascii="宋体" w:hAnsi="宋体" w:cs="宋体"/>
          <w:b/>
          <w:bCs/>
          <w:szCs w:val="21"/>
        </w:rPr>
        <w:t>见释义</w:t>
      </w:r>
      <w:r>
        <w:rPr>
          <w:rFonts w:hint="eastAsia" w:ascii="宋体" w:hAnsi="宋体" w:cs="宋体"/>
          <w:b/>
          <w:bCs/>
          <w:szCs w:val="21"/>
          <w:lang w:val="en-US" w:eastAsia="zh-CN"/>
        </w:rPr>
        <w:t>30</w:t>
      </w:r>
      <w:r>
        <w:rPr>
          <w:rFonts w:hint="eastAsia" w:ascii="宋体" w:hAnsi="宋体" w:cs="宋体"/>
          <w:szCs w:val="21"/>
        </w:rPr>
        <w:t>）以外的其他疾病，在本保险合同约定的医院接受治疗，对于符合</w:t>
      </w:r>
      <w:r>
        <w:rPr>
          <w:rFonts w:hint="eastAsia" w:ascii="宋体" w:hAnsi="宋体" w:cs="宋体"/>
          <w:bCs/>
          <w:szCs w:val="21"/>
        </w:rPr>
        <w:t>保单保险责任范围的医疗费用，按照分级累进规则给付：</w:t>
      </w:r>
    </w:p>
    <w:tbl>
      <w:tblPr>
        <w:tblStyle w:val="12"/>
        <w:tblW w:w="824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56"/>
        <w:gridCol w:w="64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56" w:type="dxa"/>
          </w:tcPr>
          <w:p>
            <w:pPr>
              <w:snapToGrid w:val="0"/>
              <w:spacing w:after="0" w:line="360" w:lineRule="auto"/>
              <w:jc w:val="center"/>
              <w:rPr>
                <w:rFonts w:ascii="宋体" w:hAnsi="宋体" w:cs="宋体"/>
                <w:szCs w:val="21"/>
              </w:rPr>
            </w:pPr>
            <w:r>
              <w:rPr>
                <w:rFonts w:hint="eastAsia" w:ascii="宋体" w:hAnsi="宋体" w:cs="宋体"/>
                <w:szCs w:val="21"/>
              </w:rPr>
              <w:t>医疗费用级别</w:t>
            </w:r>
          </w:p>
        </w:tc>
        <w:tc>
          <w:tcPr>
            <w:tcW w:w="6484" w:type="dxa"/>
          </w:tcPr>
          <w:p>
            <w:pPr>
              <w:snapToGrid w:val="0"/>
              <w:spacing w:after="0" w:line="360" w:lineRule="auto"/>
              <w:jc w:val="center"/>
              <w:rPr>
                <w:rFonts w:ascii="宋体" w:hAnsi="宋体" w:cs="宋体"/>
                <w:b/>
                <w:bCs/>
                <w:szCs w:val="21"/>
              </w:rPr>
            </w:pPr>
            <w:r>
              <w:rPr>
                <w:rFonts w:hint="eastAsia" w:ascii="宋体" w:hAnsi="宋体" w:cs="宋体"/>
                <w:b/>
                <w:bCs/>
                <w:szCs w:val="21"/>
              </w:rPr>
              <w:t>赔付比例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56" w:type="dxa"/>
            <w:vAlign w:val="center"/>
          </w:tcPr>
          <w:p>
            <w:pPr>
              <w:snapToGrid w:val="0"/>
              <w:spacing w:line="360" w:lineRule="auto"/>
              <w:jc w:val="center"/>
              <w:rPr>
                <w:rFonts w:ascii="宋体" w:hAnsi="宋体" w:cs="宋体"/>
                <w:szCs w:val="21"/>
              </w:rPr>
            </w:pPr>
            <w:r>
              <w:rPr>
                <w:rFonts w:hint="eastAsia" w:ascii="宋体" w:hAnsi="宋体" w:cs="宋体"/>
                <w:szCs w:val="21"/>
              </w:rPr>
              <w:t>人民币0元（含）至10000元（含）的部分</w:t>
            </w:r>
          </w:p>
        </w:tc>
        <w:tc>
          <w:tcPr>
            <w:tcW w:w="6484" w:type="dxa"/>
          </w:tcPr>
          <w:p>
            <w:pPr>
              <w:snapToGrid w:val="0"/>
              <w:spacing w:after="0" w:line="360" w:lineRule="auto"/>
              <w:jc w:val="left"/>
              <w:rPr>
                <w:rFonts w:ascii="宋体" w:hAnsi="宋体" w:cs="宋体"/>
                <w:b/>
                <w:bCs/>
                <w:szCs w:val="21"/>
              </w:rPr>
            </w:pPr>
            <w:r>
              <w:rPr>
                <w:rFonts w:hint="eastAsia" w:ascii="宋体" w:hAnsi="宋体" w:cs="宋体"/>
                <w:b/>
                <w:bCs/>
                <w:szCs w:val="21"/>
              </w:rPr>
              <w:t>①若被保险人以参加基本医疗保险</w:t>
            </w:r>
            <w:r>
              <w:rPr>
                <w:rFonts w:hint="eastAsia" w:ascii="宋体" w:hAnsi="宋体" w:cs="宋体"/>
                <w:szCs w:val="21"/>
              </w:rPr>
              <w:t>（</w:t>
            </w:r>
            <w:r>
              <w:rPr>
                <w:rFonts w:hint="eastAsia" w:ascii="宋体" w:hAnsi="宋体" w:cs="宋体"/>
                <w:b/>
                <w:bCs/>
                <w:szCs w:val="21"/>
              </w:rPr>
              <w:t>见释义</w:t>
            </w:r>
            <w:r>
              <w:rPr>
                <w:rFonts w:hint="eastAsia" w:ascii="宋体" w:hAnsi="宋体" w:cs="宋体"/>
                <w:b/>
                <w:bCs/>
                <w:szCs w:val="21"/>
                <w:lang w:val="en-US" w:eastAsia="zh-CN"/>
              </w:rPr>
              <w:t>31</w:t>
            </w:r>
            <w:r>
              <w:rPr>
                <w:rFonts w:hint="eastAsia" w:ascii="宋体" w:hAnsi="宋体" w:cs="宋体"/>
                <w:szCs w:val="21"/>
              </w:rPr>
              <w:t>）</w:t>
            </w:r>
            <w:r>
              <w:rPr>
                <w:rFonts w:hint="eastAsia" w:ascii="宋体" w:hAnsi="宋体" w:cs="宋体"/>
                <w:b/>
                <w:bCs/>
                <w:szCs w:val="21"/>
                <w:lang w:val="en-US" w:eastAsia="zh-CN"/>
              </w:rPr>
              <w:t>或公费医疗</w:t>
            </w:r>
            <w:r>
              <w:rPr>
                <w:rFonts w:hint="eastAsia" w:ascii="宋体" w:hAnsi="宋体" w:cs="宋体"/>
                <w:b/>
                <w:bCs/>
                <w:szCs w:val="21"/>
              </w:rPr>
              <w:t>身份投保并结算，赔付比例为</w:t>
            </w:r>
            <w:r>
              <w:rPr>
                <w:rFonts w:ascii="宋体" w:hAnsi="宋体" w:cs="宋体"/>
                <w:b/>
                <w:bCs/>
                <w:szCs w:val="21"/>
              </w:rPr>
              <w:t>10%；</w:t>
            </w:r>
          </w:p>
          <w:p>
            <w:pPr>
              <w:snapToGrid w:val="0"/>
              <w:spacing w:after="0" w:line="360" w:lineRule="auto"/>
              <w:jc w:val="left"/>
              <w:rPr>
                <w:rFonts w:ascii="宋体" w:hAnsi="宋体" w:cs="宋体"/>
                <w:b/>
                <w:bCs/>
                <w:szCs w:val="21"/>
              </w:rPr>
            </w:pPr>
            <w:r>
              <w:rPr>
                <w:rFonts w:hint="eastAsia" w:ascii="宋体" w:hAnsi="宋体" w:cs="宋体"/>
                <w:b/>
                <w:bCs/>
                <w:szCs w:val="21"/>
              </w:rPr>
              <w:t>②若被保险人以参加基本医疗保险</w:t>
            </w:r>
            <w:r>
              <w:rPr>
                <w:rFonts w:hint="eastAsia" w:ascii="宋体" w:hAnsi="宋体" w:cs="宋体"/>
                <w:b/>
                <w:bCs/>
                <w:szCs w:val="21"/>
                <w:lang w:val="en-US" w:eastAsia="zh-CN"/>
              </w:rPr>
              <w:t>或公费医疗</w:t>
            </w:r>
            <w:r>
              <w:rPr>
                <w:rFonts w:hint="eastAsia" w:ascii="宋体" w:hAnsi="宋体" w:cs="宋体"/>
                <w:b/>
                <w:bCs/>
                <w:szCs w:val="21"/>
              </w:rPr>
              <w:t>身份投保，但未以基本医疗保险</w:t>
            </w:r>
            <w:r>
              <w:rPr>
                <w:rFonts w:hint="eastAsia" w:ascii="宋体" w:hAnsi="宋体" w:cs="宋体"/>
                <w:b/>
                <w:bCs/>
                <w:szCs w:val="21"/>
                <w:lang w:val="en-US" w:eastAsia="zh-CN"/>
              </w:rPr>
              <w:t>或公费医疗</w:t>
            </w:r>
            <w:r>
              <w:rPr>
                <w:rFonts w:hint="eastAsia" w:ascii="宋体" w:hAnsi="宋体" w:cs="宋体"/>
                <w:b/>
                <w:bCs/>
                <w:szCs w:val="21"/>
              </w:rPr>
              <w:t>身份就诊并结算，赔付比例为</w:t>
            </w:r>
            <w:r>
              <w:rPr>
                <w:rFonts w:ascii="宋体" w:hAnsi="宋体" w:cs="宋体"/>
                <w:b/>
                <w:bCs/>
                <w:szCs w:val="21"/>
              </w:rPr>
              <w:t>6%；</w:t>
            </w:r>
          </w:p>
          <w:p>
            <w:pPr>
              <w:snapToGrid w:val="0"/>
              <w:spacing w:after="0" w:line="360" w:lineRule="auto"/>
              <w:jc w:val="left"/>
              <w:rPr>
                <w:rFonts w:ascii="宋体" w:hAnsi="宋体" w:cs="宋体"/>
                <w:b/>
                <w:bCs/>
                <w:szCs w:val="21"/>
              </w:rPr>
            </w:pPr>
            <w:r>
              <w:rPr>
                <w:rFonts w:hint="eastAsia" w:ascii="宋体" w:hAnsi="宋体" w:cs="宋体"/>
                <w:b/>
                <w:bCs/>
                <w:szCs w:val="21"/>
              </w:rPr>
              <w:t>③若被保险人以未参加基本医疗保险</w:t>
            </w:r>
            <w:r>
              <w:rPr>
                <w:rFonts w:hint="eastAsia" w:ascii="宋体" w:hAnsi="宋体" w:cs="宋体"/>
                <w:b/>
                <w:bCs/>
                <w:szCs w:val="21"/>
                <w:lang w:val="en-US" w:eastAsia="zh-CN"/>
              </w:rPr>
              <w:t>或公费医疗</w:t>
            </w:r>
            <w:r>
              <w:rPr>
                <w:rFonts w:hint="eastAsia" w:ascii="宋体" w:hAnsi="宋体" w:cs="宋体"/>
                <w:b/>
                <w:bCs/>
                <w:szCs w:val="21"/>
              </w:rPr>
              <w:t>身份投保，赔付比例为</w:t>
            </w:r>
            <w:r>
              <w:rPr>
                <w:rFonts w:ascii="宋体" w:hAnsi="宋体" w:cs="宋体"/>
                <w:b/>
                <w:bCs/>
                <w:szCs w:val="21"/>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56" w:type="dxa"/>
            <w:vAlign w:val="center"/>
          </w:tcPr>
          <w:p>
            <w:pPr>
              <w:snapToGrid w:val="0"/>
              <w:spacing w:after="0" w:line="360" w:lineRule="auto"/>
              <w:jc w:val="center"/>
              <w:rPr>
                <w:rFonts w:ascii="宋体" w:hAnsi="宋体" w:cs="宋体"/>
                <w:szCs w:val="21"/>
              </w:rPr>
            </w:pPr>
            <w:r>
              <w:rPr>
                <w:rFonts w:hint="eastAsia" w:ascii="宋体" w:hAnsi="宋体" w:cs="宋体"/>
                <w:szCs w:val="21"/>
              </w:rPr>
              <w:t>人民币10000元（</w:t>
            </w:r>
            <w:r>
              <w:rPr>
                <w:rFonts w:hint="eastAsia" w:ascii="宋体" w:hAnsi="宋体" w:cs="宋体"/>
                <w:szCs w:val="21"/>
                <w:lang w:val="en-US" w:eastAsia="zh-CN"/>
              </w:rPr>
              <w:t>不</w:t>
            </w:r>
            <w:r>
              <w:rPr>
                <w:rFonts w:hint="eastAsia" w:ascii="宋体" w:hAnsi="宋体" w:cs="宋体"/>
                <w:szCs w:val="21"/>
              </w:rPr>
              <w:t>含）以上的部分</w:t>
            </w:r>
          </w:p>
        </w:tc>
        <w:tc>
          <w:tcPr>
            <w:tcW w:w="6484" w:type="dxa"/>
          </w:tcPr>
          <w:p>
            <w:pPr>
              <w:snapToGrid w:val="0"/>
              <w:spacing w:after="0" w:line="360" w:lineRule="auto"/>
              <w:jc w:val="left"/>
              <w:rPr>
                <w:rFonts w:ascii="宋体" w:hAnsi="宋体" w:cs="宋体"/>
                <w:b/>
                <w:bCs/>
                <w:szCs w:val="21"/>
              </w:rPr>
            </w:pPr>
            <w:r>
              <w:rPr>
                <w:rFonts w:hint="eastAsia" w:ascii="宋体" w:hAnsi="宋体" w:cs="宋体"/>
                <w:b/>
                <w:bCs/>
                <w:szCs w:val="21"/>
              </w:rPr>
              <w:t>①保险人以参加基本医疗保险</w:t>
            </w:r>
            <w:r>
              <w:rPr>
                <w:rFonts w:hint="eastAsia" w:ascii="宋体" w:hAnsi="宋体" w:cs="宋体"/>
                <w:b/>
                <w:bCs/>
                <w:szCs w:val="21"/>
                <w:lang w:val="en-US" w:eastAsia="zh-CN"/>
              </w:rPr>
              <w:t>或公费医疗</w:t>
            </w:r>
            <w:r>
              <w:rPr>
                <w:rFonts w:hint="eastAsia" w:ascii="宋体" w:hAnsi="宋体" w:cs="宋体"/>
                <w:b/>
                <w:bCs/>
                <w:szCs w:val="21"/>
              </w:rPr>
              <w:t>身份投保，并以基本医疗保险</w:t>
            </w:r>
            <w:r>
              <w:rPr>
                <w:rFonts w:hint="eastAsia" w:ascii="宋体" w:hAnsi="宋体" w:cs="宋体"/>
                <w:b/>
                <w:bCs/>
                <w:szCs w:val="21"/>
                <w:lang w:val="en-US" w:eastAsia="zh-CN"/>
              </w:rPr>
              <w:t>或公费医疗</w:t>
            </w:r>
            <w:r>
              <w:rPr>
                <w:rFonts w:hint="eastAsia" w:ascii="宋体" w:hAnsi="宋体" w:cs="宋体"/>
                <w:b/>
                <w:bCs/>
                <w:szCs w:val="21"/>
              </w:rPr>
              <w:t>身份就诊并结算，赔付比例为</w:t>
            </w:r>
            <w:r>
              <w:rPr>
                <w:rFonts w:ascii="宋体" w:hAnsi="宋体" w:cs="宋体"/>
                <w:b/>
                <w:bCs/>
                <w:szCs w:val="21"/>
              </w:rPr>
              <w:t>100%；</w:t>
            </w:r>
          </w:p>
          <w:p>
            <w:pPr>
              <w:snapToGrid w:val="0"/>
              <w:spacing w:after="0" w:line="360" w:lineRule="auto"/>
              <w:jc w:val="left"/>
              <w:rPr>
                <w:rFonts w:hint="eastAsia" w:ascii="宋体" w:hAnsi="宋体" w:cs="宋体"/>
                <w:b/>
                <w:bCs/>
                <w:szCs w:val="21"/>
              </w:rPr>
            </w:pPr>
            <w:r>
              <w:rPr>
                <w:rFonts w:hint="eastAsia" w:ascii="宋体" w:hAnsi="宋体" w:cs="宋体"/>
                <w:b/>
                <w:bCs/>
                <w:szCs w:val="21"/>
              </w:rPr>
              <w:t>②若被保险人以参加基本医疗保险</w:t>
            </w:r>
            <w:r>
              <w:rPr>
                <w:rFonts w:hint="eastAsia" w:ascii="宋体" w:hAnsi="宋体" w:cs="宋体"/>
                <w:b/>
                <w:bCs/>
                <w:szCs w:val="21"/>
                <w:lang w:val="en-US" w:eastAsia="zh-CN"/>
              </w:rPr>
              <w:t>或公费医疗</w:t>
            </w:r>
            <w:r>
              <w:rPr>
                <w:rFonts w:hint="eastAsia" w:ascii="宋体" w:hAnsi="宋体" w:cs="宋体"/>
                <w:b/>
                <w:bCs/>
                <w:szCs w:val="21"/>
              </w:rPr>
              <w:t>身份投保，但未以基本医疗保险</w:t>
            </w:r>
            <w:r>
              <w:rPr>
                <w:rFonts w:hint="eastAsia" w:ascii="宋体" w:hAnsi="宋体" w:cs="宋体"/>
                <w:b/>
                <w:bCs/>
                <w:szCs w:val="21"/>
                <w:lang w:val="en-US" w:eastAsia="zh-CN"/>
              </w:rPr>
              <w:t>或公费医疗</w:t>
            </w:r>
            <w:r>
              <w:rPr>
                <w:rFonts w:hint="eastAsia" w:ascii="宋体" w:hAnsi="宋体" w:cs="宋体"/>
                <w:b/>
                <w:bCs/>
                <w:szCs w:val="21"/>
              </w:rPr>
              <w:t>身份就诊并结算，赔付比例为</w:t>
            </w:r>
            <w:r>
              <w:rPr>
                <w:rFonts w:ascii="宋体" w:hAnsi="宋体" w:cs="宋体"/>
                <w:b/>
                <w:bCs/>
                <w:szCs w:val="21"/>
              </w:rPr>
              <w:t>60%。若同时符合以下三个</w:t>
            </w:r>
            <w:r>
              <w:rPr>
                <w:rFonts w:hint="eastAsia" w:ascii="宋体" w:hAnsi="宋体" w:cs="宋体"/>
                <w:b/>
                <w:bCs/>
                <w:szCs w:val="21"/>
              </w:rPr>
              <w:t>条件，赔付比例调整为</w:t>
            </w:r>
            <w:r>
              <w:rPr>
                <w:rFonts w:ascii="宋体" w:hAnsi="宋体" w:cs="宋体"/>
                <w:b/>
                <w:bCs/>
                <w:szCs w:val="21"/>
              </w:rPr>
              <w:t xml:space="preserve">80%：(a) </w:t>
            </w:r>
            <w:r>
              <w:rPr>
                <w:rFonts w:hint="eastAsia" w:ascii="宋体" w:hAnsi="宋体" w:cs="宋体"/>
                <w:b/>
                <w:bCs/>
                <w:szCs w:val="21"/>
              </w:rPr>
              <w:t>跨省或自治区或直辖市（仅限中国大陆境内，不包括境外及港、澳、台地区）异地就医；</w:t>
            </w:r>
            <w:r>
              <w:rPr>
                <w:rFonts w:ascii="宋体" w:hAnsi="宋体" w:cs="宋体"/>
                <w:b/>
                <w:bCs/>
                <w:szCs w:val="21"/>
              </w:rPr>
              <w:t>(b)异地就医的医院无法使用被保险人参保所在地的基本医疗保险结算；(c )被保险人已向参保所在地的</w:t>
            </w:r>
            <w:r>
              <w:rPr>
                <w:rFonts w:hint="eastAsia" w:ascii="宋体" w:hAnsi="宋体" w:cs="宋体"/>
                <w:b/>
                <w:bCs/>
                <w:szCs w:val="21"/>
              </w:rPr>
              <w:t>医保经办机构申请报销，但参保地医保经办机构无法给予基本医疗保险报销；</w:t>
            </w:r>
          </w:p>
          <w:p>
            <w:pPr>
              <w:snapToGrid w:val="0"/>
              <w:spacing w:after="0" w:line="360" w:lineRule="auto"/>
              <w:jc w:val="left"/>
              <w:rPr>
                <w:rFonts w:ascii="宋体" w:hAnsi="宋体" w:cs="宋体"/>
                <w:b/>
                <w:bCs/>
                <w:szCs w:val="21"/>
              </w:rPr>
            </w:pPr>
            <w:r>
              <w:rPr>
                <w:rFonts w:hint="eastAsia" w:ascii="宋体" w:hAnsi="宋体" w:cs="宋体"/>
                <w:b/>
                <w:bCs/>
                <w:szCs w:val="21"/>
              </w:rPr>
              <w:t>③若被保险人以未参加基本医疗保险</w:t>
            </w:r>
            <w:r>
              <w:rPr>
                <w:rFonts w:hint="eastAsia" w:ascii="宋体" w:hAnsi="宋体" w:cs="宋体"/>
                <w:b/>
                <w:bCs/>
                <w:szCs w:val="21"/>
                <w:lang w:val="en-US" w:eastAsia="zh-CN"/>
              </w:rPr>
              <w:t>或公费医疗</w:t>
            </w:r>
            <w:r>
              <w:rPr>
                <w:rFonts w:hint="eastAsia" w:ascii="宋体" w:hAnsi="宋体" w:cs="宋体"/>
                <w:b/>
                <w:bCs/>
                <w:szCs w:val="21"/>
              </w:rPr>
              <w:t>身份投保，赔付比例为</w:t>
            </w:r>
            <w:r>
              <w:rPr>
                <w:rFonts w:ascii="宋体" w:hAnsi="宋体" w:cs="宋体"/>
                <w:b/>
                <w:bCs/>
                <w:szCs w:val="21"/>
              </w:rPr>
              <w:t>100%。</w:t>
            </w:r>
          </w:p>
        </w:tc>
      </w:tr>
    </w:tbl>
    <w:p>
      <w:pPr>
        <w:adjustRightInd w:val="0"/>
        <w:snapToGrid w:val="0"/>
        <w:spacing w:before="160" w:after="0" w:line="360" w:lineRule="auto"/>
        <w:ind w:firstLine="422" w:firstLineChars="200"/>
        <w:outlineLvl w:val="1"/>
        <w:rPr>
          <w:rFonts w:ascii="宋体" w:hAnsi="宋体" w:cs="宋体"/>
          <w:b/>
          <w:szCs w:val="21"/>
        </w:rPr>
      </w:pPr>
      <w:r>
        <w:rPr>
          <w:rFonts w:hint="eastAsia" w:ascii="宋体" w:hAnsi="宋体" w:cs="宋体"/>
          <w:b/>
          <w:szCs w:val="21"/>
        </w:rPr>
        <w:t>情形二：</w:t>
      </w:r>
    </w:p>
    <w:p>
      <w:pPr>
        <w:adjustRightInd w:val="0"/>
        <w:snapToGrid w:val="0"/>
        <w:spacing w:after="0" w:line="360" w:lineRule="auto"/>
        <w:ind w:firstLine="420" w:firstLineChars="200"/>
        <w:rPr>
          <w:rFonts w:ascii="宋体" w:hAnsi="宋体" w:cs="宋体"/>
          <w:b/>
          <w:szCs w:val="21"/>
        </w:rPr>
      </w:pPr>
      <w:r>
        <w:rPr>
          <w:rFonts w:hint="eastAsia" w:ascii="宋体" w:hAnsi="宋体" w:cs="宋体"/>
          <w:szCs w:val="21"/>
        </w:rPr>
        <w:t>被保险人因意外伤害或等待期</w:t>
      </w:r>
      <w:r>
        <w:rPr>
          <w:rFonts w:hint="eastAsia" w:ascii="宋体" w:hAnsi="宋体" w:cs="宋体"/>
          <w:szCs w:val="21"/>
          <w:lang w:eastAsia="zh-CN"/>
        </w:rPr>
        <w:t>（</w:t>
      </w:r>
      <w:r>
        <w:rPr>
          <w:rFonts w:hint="eastAsia" w:ascii="宋体" w:hAnsi="宋体" w:cs="宋体"/>
          <w:szCs w:val="21"/>
          <w:lang w:val="en-US" w:eastAsia="zh-CN"/>
        </w:rPr>
        <w:t>30日）</w:t>
      </w:r>
      <w:r>
        <w:rPr>
          <w:rFonts w:hint="eastAsia" w:ascii="宋体" w:hAnsi="宋体" w:cs="宋体"/>
          <w:szCs w:val="21"/>
        </w:rPr>
        <w:t>后因意外伤害之外的其他原因，经本保险合同约定的医院的</w:t>
      </w:r>
      <w:r>
        <w:rPr>
          <w:rFonts w:hint="eastAsia" w:ascii="宋体" w:hAnsi="宋体" w:cs="宋体"/>
          <w:b/>
          <w:bCs/>
          <w:szCs w:val="21"/>
        </w:rPr>
        <w:t>专科医生（见释义</w:t>
      </w:r>
      <w:r>
        <w:rPr>
          <w:rFonts w:hint="eastAsia" w:ascii="宋体" w:hAnsi="宋体" w:cs="宋体"/>
          <w:b/>
          <w:bCs/>
          <w:szCs w:val="21"/>
          <w:lang w:val="en-US" w:eastAsia="zh-CN"/>
        </w:rPr>
        <w:t>32</w:t>
      </w:r>
      <w:r>
        <w:rPr>
          <w:rFonts w:hint="eastAsia" w:ascii="宋体" w:hAnsi="宋体" w:cs="宋体"/>
          <w:b/>
          <w:bCs/>
          <w:szCs w:val="21"/>
        </w:rPr>
        <w:t>）初次确诊（见释义</w:t>
      </w:r>
      <w:r>
        <w:rPr>
          <w:rFonts w:hint="eastAsia" w:ascii="宋体" w:hAnsi="宋体" w:cs="宋体"/>
          <w:b/>
          <w:bCs/>
          <w:szCs w:val="21"/>
          <w:lang w:val="en-US" w:eastAsia="zh-CN"/>
        </w:rPr>
        <w:t>33</w:t>
      </w:r>
      <w:r>
        <w:rPr>
          <w:rFonts w:hint="eastAsia" w:ascii="宋体" w:hAnsi="宋体" w:cs="宋体"/>
          <w:b/>
          <w:bCs/>
          <w:szCs w:val="21"/>
        </w:rPr>
        <w:t>）</w:t>
      </w:r>
      <w:r>
        <w:rPr>
          <w:rFonts w:hint="eastAsia" w:ascii="宋体" w:hAnsi="宋体" w:cs="宋体"/>
          <w:szCs w:val="21"/>
        </w:rPr>
        <w:t>本保险合同所定义的重大疾病（无论一种或者多种），并在医院接受治疗的，</w:t>
      </w:r>
      <w:r>
        <w:rPr>
          <w:rFonts w:hint="eastAsia" w:ascii="宋体" w:hAnsi="宋体" w:cs="宋体"/>
          <w:b/>
          <w:bCs/>
          <w:szCs w:val="21"/>
        </w:rPr>
        <w:t>按照如下赔付比例进行给付</w:t>
      </w:r>
      <w:r>
        <w:rPr>
          <w:rFonts w:hint="eastAsia" w:ascii="宋体" w:hAnsi="宋体" w:cs="宋体"/>
          <w:szCs w:val="21"/>
        </w:rPr>
        <w:t>：</w:t>
      </w:r>
    </w:p>
    <w:p>
      <w:pPr>
        <w:adjustRightInd w:val="0"/>
        <w:snapToGrid w:val="0"/>
        <w:spacing w:line="360" w:lineRule="auto"/>
        <w:ind w:firstLine="422" w:firstLineChars="200"/>
        <w:rPr>
          <w:rFonts w:ascii="宋体" w:hAnsi="宋体" w:cs="宋体"/>
          <w:b/>
          <w:szCs w:val="21"/>
        </w:rPr>
      </w:pPr>
      <w:bookmarkStart w:id="11" w:name="_Hlk31888599"/>
      <w:r>
        <w:rPr>
          <w:rFonts w:hint="eastAsia" w:ascii="宋体" w:hAnsi="宋体" w:cs="宋体"/>
          <w:b/>
          <w:szCs w:val="21"/>
        </w:rPr>
        <w:t>（1）若被保险人以参加基本医疗保险</w:t>
      </w:r>
      <w:r>
        <w:rPr>
          <w:rFonts w:hint="eastAsia" w:ascii="宋体" w:hAnsi="宋体" w:cs="宋体"/>
          <w:b/>
          <w:bCs/>
          <w:szCs w:val="21"/>
          <w:lang w:val="en-US" w:eastAsia="zh-CN"/>
        </w:rPr>
        <w:t>或公费医疗</w:t>
      </w:r>
      <w:r>
        <w:rPr>
          <w:rFonts w:hint="eastAsia" w:ascii="宋体" w:hAnsi="宋体" w:cs="宋体"/>
          <w:b/>
          <w:szCs w:val="21"/>
        </w:rPr>
        <w:t>身份投保，并以基本医疗保险</w:t>
      </w:r>
      <w:r>
        <w:rPr>
          <w:rFonts w:hint="eastAsia" w:ascii="宋体" w:hAnsi="宋体" w:cs="宋体"/>
          <w:b/>
          <w:bCs/>
          <w:szCs w:val="21"/>
          <w:lang w:val="en-US" w:eastAsia="zh-CN"/>
        </w:rPr>
        <w:t>或公费医疗</w:t>
      </w:r>
      <w:r>
        <w:rPr>
          <w:rFonts w:hint="eastAsia" w:ascii="宋体" w:hAnsi="宋体" w:cs="宋体"/>
          <w:b/>
          <w:szCs w:val="21"/>
        </w:rPr>
        <w:t>身份就诊并结算，</w:t>
      </w:r>
      <w:r>
        <w:rPr>
          <w:rFonts w:hint="eastAsia" w:ascii="宋体" w:hAnsi="宋体" w:cs="宋体"/>
          <w:b/>
          <w:bCs/>
          <w:szCs w:val="21"/>
        </w:rPr>
        <w:t>赔付比例</w:t>
      </w:r>
      <w:r>
        <w:rPr>
          <w:rFonts w:hint="eastAsia" w:ascii="宋体" w:hAnsi="宋体" w:cs="宋体"/>
          <w:b/>
          <w:szCs w:val="21"/>
        </w:rPr>
        <w:t>为100%。</w:t>
      </w:r>
    </w:p>
    <w:p>
      <w:pPr>
        <w:snapToGrid w:val="0"/>
        <w:spacing w:line="360" w:lineRule="auto"/>
        <w:ind w:firstLine="440"/>
        <w:rPr>
          <w:rFonts w:ascii="宋体" w:hAnsi="宋体" w:cs="宋体"/>
          <w:b/>
          <w:szCs w:val="21"/>
        </w:rPr>
      </w:pPr>
      <w:r>
        <w:rPr>
          <w:rFonts w:hint="eastAsia" w:ascii="宋体" w:hAnsi="宋体" w:cs="宋体"/>
          <w:b/>
          <w:szCs w:val="21"/>
        </w:rPr>
        <w:t>（2）若被保险人以参加基本医疗保险</w:t>
      </w:r>
      <w:r>
        <w:rPr>
          <w:rFonts w:hint="eastAsia" w:ascii="宋体" w:hAnsi="宋体" w:cs="宋体"/>
          <w:b/>
          <w:bCs/>
          <w:szCs w:val="21"/>
          <w:lang w:val="en-US" w:eastAsia="zh-CN"/>
        </w:rPr>
        <w:t>或公费医疗</w:t>
      </w:r>
      <w:r>
        <w:rPr>
          <w:rFonts w:hint="eastAsia" w:ascii="宋体" w:hAnsi="宋体" w:cs="宋体"/>
          <w:b/>
          <w:szCs w:val="21"/>
        </w:rPr>
        <w:t>身份投保，但未以基本医疗保险</w:t>
      </w:r>
      <w:r>
        <w:rPr>
          <w:rFonts w:hint="eastAsia" w:ascii="宋体" w:hAnsi="宋体" w:cs="宋体"/>
          <w:b/>
          <w:bCs/>
          <w:szCs w:val="21"/>
          <w:lang w:val="en-US" w:eastAsia="zh-CN"/>
        </w:rPr>
        <w:t>或公费医疗</w:t>
      </w:r>
      <w:r>
        <w:rPr>
          <w:rFonts w:hint="eastAsia" w:ascii="宋体" w:hAnsi="宋体" w:cs="宋体"/>
          <w:b/>
          <w:szCs w:val="21"/>
        </w:rPr>
        <w:t>身份就诊并结算，</w:t>
      </w:r>
      <w:r>
        <w:rPr>
          <w:rFonts w:hint="eastAsia" w:ascii="宋体" w:hAnsi="宋体" w:cs="宋体"/>
          <w:b/>
          <w:bCs/>
          <w:szCs w:val="21"/>
        </w:rPr>
        <w:t>赔付比例</w:t>
      </w:r>
      <w:r>
        <w:rPr>
          <w:rFonts w:hint="eastAsia" w:ascii="宋体" w:hAnsi="宋体" w:cs="宋体"/>
          <w:b/>
          <w:szCs w:val="21"/>
        </w:rPr>
        <w:t>为60%。</w:t>
      </w:r>
      <w:r>
        <w:rPr>
          <w:rFonts w:hint="eastAsia" w:ascii="宋体" w:hAnsi="宋体" w:cs="宋体"/>
          <w:b/>
          <w:bCs/>
          <w:szCs w:val="21"/>
        </w:rPr>
        <w:t>若同时符合以下三个条件，赔付比例调整为80%：(a)</w:t>
      </w:r>
      <w:r>
        <w:rPr>
          <w:rFonts w:hint="eastAsia"/>
          <w:b/>
        </w:rPr>
        <w:t>跨省或自治区或直辖市（仅限中国大陆境内，不包括境外及港、澳、台地区）在本保险合同约定的医院就医</w:t>
      </w:r>
      <w:r>
        <w:rPr>
          <w:rFonts w:hint="eastAsia" w:ascii="宋体" w:hAnsi="宋体" w:cs="宋体"/>
          <w:b/>
          <w:bCs/>
          <w:szCs w:val="21"/>
        </w:rPr>
        <w:t>；(b)异地就医的医院无法使用被保险人参保所在地的基本医疗保险结算；(c)被保险人已向参保所在地的医保经办机构申请报销，但参保地医保经办机构无法给予基本医疗保险报销。</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（3）若被保险人未以参加基本医疗保险</w:t>
      </w:r>
      <w:r>
        <w:rPr>
          <w:rFonts w:hint="eastAsia" w:ascii="宋体" w:hAnsi="宋体" w:cs="宋体"/>
          <w:b/>
          <w:bCs/>
          <w:szCs w:val="21"/>
          <w:lang w:val="en-US" w:eastAsia="zh-CN"/>
        </w:rPr>
        <w:t>或公费医疗</w:t>
      </w:r>
      <w:r>
        <w:rPr>
          <w:rFonts w:hint="eastAsia" w:ascii="宋体" w:hAnsi="宋体" w:cs="宋体"/>
          <w:b/>
          <w:szCs w:val="21"/>
        </w:rPr>
        <w:t>身份投保，</w:t>
      </w:r>
      <w:r>
        <w:rPr>
          <w:rFonts w:hint="eastAsia" w:ascii="宋体" w:hAnsi="宋体" w:cs="宋体"/>
          <w:b/>
          <w:bCs/>
          <w:szCs w:val="21"/>
        </w:rPr>
        <w:t>赔付比例</w:t>
      </w:r>
      <w:r>
        <w:rPr>
          <w:rFonts w:hint="eastAsia" w:ascii="宋体" w:hAnsi="宋体" w:cs="宋体"/>
          <w:b/>
          <w:szCs w:val="21"/>
        </w:rPr>
        <w:t>为100%。</w:t>
      </w:r>
      <w:bookmarkEnd w:id="11"/>
    </w:p>
    <w:p>
      <w:pPr>
        <w:adjustRightInd w:val="0"/>
        <w:snapToGrid w:val="0"/>
        <w:spacing w:line="360" w:lineRule="auto"/>
        <w:ind w:firstLine="422" w:firstLineChars="200"/>
        <w:outlineLvl w:val="1"/>
        <w:rPr>
          <w:rFonts w:ascii="宋体" w:hAnsi="宋体" w:cs="宋体"/>
          <w:b/>
          <w:szCs w:val="21"/>
        </w:rPr>
      </w:pPr>
      <w:r>
        <w:rPr>
          <w:rFonts w:hint="eastAsia" w:ascii="宋体" w:hAnsi="宋体" w:cs="宋体"/>
          <w:b/>
          <w:szCs w:val="21"/>
        </w:rPr>
        <w:t>2、质子重离子医疗保险金和</w:t>
      </w:r>
      <w:r>
        <w:rPr>
          <w:rFonts w:hint="eastAsia" w:ascii="宋体" w:hAnsi="宋体" w:cs="宋体"/>
          <w:b/>
          <w:bCs/>
          <w:szCs w:val="21"/>
        </w:rPr>
        <w:t>细胞免疫疗法医疗费用保险金</w:t>
      </w:r>
      <w:r>
        <w:rPr>
          <w:rFonts w:hint="eastAsia" w:ascii="宋体" w:hAnsi="宋体" w:cs="宋体"/>
          <w:b/>
          <w:szCs w:val="21"/>
        </w:rPr>
        <w:t>：</w:t>
      </w:r>
    </w:p>
    <w:p>
      <w:pPr>
        <w:adjustRightInd w:val="0"/>
        <w:snapToGrid w:val="0"/>
        <w:spacing w:line="360" w:lineRule="auto"/>
        <w:ind w:firstLine="422" w:firstLineChars="200"/>
        <w:rPr>
          <w:rFonts w:ascii="宋体" w:hAnsi="宋体" w:cs="宋体"/>
          <w:b/>
          <w:szCs w:val="21"/>
        </w:rPr>
      </w:pPr>
      <w:bookmarkStart w:id="12" w:name="_Hlk31889398"/>
      <w:r>
        <w:rPr>
          <w:rFonts w:hint="eastAsia" w:ascii="宋体" w:hAnsi="宋体" w:cs="宋体"/>
          <w:b/>
          <w:bCs/>
          <w:szCs w:val="21"/>
        </w:rPr>
        <w:t>赔付比例</w:t>
      </w:r>
      <w:r>
        <w:rPr>
          <w:rFonts w:hint="eastAsia" w:ascii="宋体" w:hAnsi="宋体" w:cs="宋体"/>
          <w:b/>
          <w:szCs w:val="21"/>
        </w:rPr>
        <w:t>为100%。</w:t>
      </w:r>
      <w:bookmarkEnd w:id="12"/>
    </w:p>
    <w:p>
      <w:pPr>
        <w:adjustRightInd w:val="0"/>
        <w:snapToGrid w:val="0"/>
        <w:spacing w:line="360" w:lineRule="auto"/>
        <w:ind w:firstLine="422" w:firstLineChars="200"/>
        <w:outlineLvl w:val="1"/>
        <w:rPr>
          <w:rFonts w:ascii="宋体" w:hAnsi="宋体" w:cs="宋体"/>
          <w:b/>
          <w:szCs w:val="21"/>
        </w:rPr>
      </w:pPr>
      <w:r>
        <w:rPr>
          <w:rFonts w:hint="eastAsia" w:ascii="宋体" w:hAnsi="宋体" w:cs="宋体"/>
          <w:b/>
          <w:szCs w:val="21"/>
        </w:rPr>
        <w:t>3、恶性肿瘤特定药品费用保险金：</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本保险合同的赔付比例由投保人和保险人按照以下情况分别约定，并在保险单中载明：</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（1）若被保险人以参加基本医疗保险</w:t>
      </w:r>
      <w:r>
        <w:rPr>
          <w:rFonts w:hint="eastAsia" w:ascii="宋体" w:hAnsi="宋体" w:cs="宋体"/>
          <w:b/>
          <w:bCs/>
          <w:szCs w:val="21"/>
          <w:lang w:val="en-US" w:eastAsia="zh-CN"/>
        </w:rPr>
        <w:t>或公费医疗</w:t>
      </w:r>
      <w:r>
        <w:rPr>
          <w:rFonts w:hint="eastAsia" w:ascii="宋体" w:hAnsi="宋体" w:cs="宋体"/>
          <w:b/>
          <w:szCs w:val="21"/>
        </w:rPr>
        <w:t>身份投保：</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a.如药品为基本医疗保险药品目录内且已经过基本医疗保险</w:t>
      </w:r>
      <w:r>
        <w:rPr>
          <w:rFonts w:hint="eastAsia" w:ascii="宋体" w:hAnsi="宋体" w:cs="宋体"/>
          <w:b/>
          <w:bCs/>
          <w:szCs w:val="21"/>
          <w:lang w:val="en-US" w:eastAsia="zh-CN"/>
        </w:rPr>
        <w:t>或公费医疗</w:t>
      </w:r>
      <w:r>
        <w:rPr>
          <w:rFonts w:hint="eastAsia" w:ascii="宋体" w:hAnsi="宋体" w:cs="宋体"/>
          <w:b/>
          <w:szCs w:val="21"/>
        </w:rPr>
        <w:t>报销，赔付比例为100%；</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b.如药品为基本医疗保险药品目录内但未经过基本医疗保险</w:t>
      </w:r>
      <w:r>
        <w:rPr>
          <w:rFonts w:hint="eastAsia" w:ascii="宋体" w:hAnsi="宋体" w:cs="宋体"/>
          <w:b/>
          <w:bCs/>
          <w:szCs w:val="21"/>
          <w:lang w:val="en-US" w:eastAsia="zh-CN"/>
        </w:rPr>
        <w:t>或公费医疗</w:t>
      </w:r>
      <w:r>
        <w:rPr>
          <w:rFonts w:hint="eastAsia" w:ascii="宋体" w:hAnsi="宋体" w:cs="宋体"/>
          <w:b/>
          <w:szCs w:val="21"/>
        </w:rPr>
        <w:t>报销，赔付比例为60%；</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c.如药品为基本医疗保险药品目录外，赔付比例为100%。</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（2）若被保险人未以参加基本医疗保险</w:t>
      </w:r>
      <w:r>
        <w:rPr>
          <w:rFonts w:hint="eastAsia" w:ascii="宋体" w:hAnsi="宋体" w:cs="宋体"/>
          <w:b/>
          <w:bCs/>
          <w:szCs w:val="21"/>
          <w:lang w:val="en-US" w:eastAsia="zh-CN"/>
        </w:rPr>
        <w:t>或公费医疗</w:t>
      </w:r>
      <w:r>
        <w:rPr>
          <w:rFonts w:hint="eastAsia" w:ascii="宋体" w:hAnsi="宋体" w:cs="宋体"/>
          <w:b/>
          <w:szCs w:val="21"/>
        </w:rPr>
        <w:t>身份投保，则基本医疗保险药品目录内药品和基本医疗保险药品目录外药品赔付比例均为100%。</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（3）海南博鳌乐城国际医疗旅游先行区临床急需进口药品费用保险金计算方法：</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海南博鳌乐城国际医疗旅游先行区临床急需进口药品费用保险金=（发生的进口药品费用-从其他途径已获得的进口药品费用补偿）×80%。</w:t>
      </w:r>
    </w:p>
    <w:p>
      <w:pPr>
        <w:adjustRightInd w:val="0"/>
        <w:snapToGrid w:val="0"/>
        <w:spacing w:line="360" w:lineRule="auto"/>
        <w:ind w:firstLine="420"/>
        <w:outlineLvl w:val="0"/>
        <w:rPr>
          <w:rFonts w:ascii="宋体" w:hAnsi="宋体" w:cs="宋体"/>
          <w:b/>
          <w:bCs/>
          <w:szCs w:val="21"/>
        </w:rPr>
      </w:pPr>
      <w:r>
        <w:rPr>
          <w:rFonts w:hint="eastAsia" w:ascii="宋体" w:hAnsi="宋体" w:cs="宋体"/>
          <w:b/>
          <w:bCs/>
          <w:szCs w:val="21"/>
        </w:rPr>
        <w:t>四、费用补偿原则</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本保险合同适用医疗费用补偿原则。若被保险人已从其他途径（包括</w:t>
      </w:r>
      <w:r>
        <w:rPr>
          <w:rFonts w:hint="eastAsia" w:asciiTheme="minorEastAsia" w:hAnsiTheme="minorEastAsia" w:eastAsiaTheme="minorEastAsia" w:cstheme="minorEastAsia"/>
          <w:b/>
          <w:szCs w:val="21"/>
        </w:rPr>
        <w:t>但不限于</w:t>
      </w:r>
      <w:r>
        <w:rPr>
          <w:rFonts w:hint="eastAsia" w:ascii="宋体" w:hAnsi="宋体" w:cs="宋体"/>
          <w:b/>
          <w:szCs w:val="21"/>
        </w:rPr>
        <w:t>基本医疗保险、公费医疗、工作单位、保险人在内的任何商业保险机构等）获得</w:t>
      </w:r>
      <w:r>
        <w:rPr>
          <w:rFonts w:hint="eastAsia" w:asciiTheme="minorEastAsia" w:hAnsiTheme="minorEastAsia" w:eastAsiaTheme="minorEastAsia" w:cstheme="minorEastAsia"/>
          <w:b/>
          <w:szCs w:val="21"/>
        </w:rPr>
        <w:t>本保险合同责任范围内的</w:t>
      </w:r>
      <w:r>
        <w:rPr>
          <w:rFonts w:hint="eastAsia" w:ascii="宋体" w:hAnsi="宋体" w:cs="宋体"/>
          <w:b/>
          <w:szCs w:val="21"/>
        </w:rPr>
        <w:t>医疗费用补偿，则保险人仅对被保险人实际发生的医疗费用扣除其所获医疗费用补偿后的余额按照本保险合同的约定进行赔偿。基本医疗保险个人账户部分支出视为个人支付，不属于已获得的医疗费用补偿。</w:t>
      </w:r>
    </w:p>
    <w:p>
      <w:pPr>
        <w:adjustRightInd w:val="0"/>
        <w:snapToGrid w:val="0"/>
        <w:spacing w:line="360" w:lineRule="auto"/>
        <w:ind w:firstLine="422" w:firstLineChars="200"/>
        <w:rPr>
          <w:rFonts w:ascii="宋体" w:hAnsi="宋体" w:cs="宋体"/>
          <w:b/>
          <w:szCs w:val="21"/>
        </w:rPr>
      </w:pPr>
    </w:p>
    <w:p>
      <w:pPr>
        <w:pStyle w:val="18"/>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责任免除</w:t>
      </w:r>
    </w:p>
    <w:p>
      <w:pPr>
        <w:numPr>
          <w:ilvl w:val="255"/>
          <w:numId w:val="0"/>
        </w:numPr>
        <w:adjustRightInd w:val="0"/>
        <w:snapToGrid w:val="0"/>
        <w:spacing w:after="0" w:line="360" w:lineRule="auto"/>
        <w:ind w:firstLine="422" w:firstLineChars="200"/>
        <w:rPr>
          <w:rFonts w:ascii="宋体" w:hAnsi="宋体" w:cs="宋体"/>
          <w:b/>
          <w:bCs/>
          <w:szCs w:val="21"/>
          <w:highlight w:val="none"/>
        </w:rPr>
      </w:pPr>
      <w:r>
        <w:rPr>
          <w:rFonts w:hint="eastAsia" w:ascii="宋体" w:hAnsi="宋体" w:cs="宋体"/>
          <w:b/>
          <w:bCs/>
          <w:szCs w:val="21"/>
        </w:rPr>
        <w:t xml:space="preserve">第七条 </w:t>
      </w:r>
      <w:r>
        <w:rPr>
          <w:rFonts w:hint="eastAsia" w:ascii="宋体" w:hAnsi="宋体" w:cs="宋体"/>
          <w:b/>
          <w:bCs/>
          <w:szCs w:val="21"/>
          <w:highlight w:val="none"/>
        </w:rPr>
        <w:t>因下列情形之一造成被保险人医疗费用支出的，保险人不承担给付保险金的责任：</w:t>
      </w:r>
    </w:p>
    <w:p>
      <w:pPr>
        <w:numPr>
          <w:ilvl w:val="0"/>
          <w:numId w:val="2"/>
        </w:numPr>
        <w:adjustRightInd w:val="0"/>
        <w:snapToGrid w:val="0"/>
        <w:spacing w:after="0" w:line="360" w:lineRule="auto"/>
        <w:rPr>
          <w:rFonts w:ascii="宋体" w:hAnsi="宋体" w:cs="宋体"/>
          <w:b/>
          <w:szCs w:val="21"/>
        </w:rPr>
      </w:pPr>
      <w:r>
        <w:rPr>
          <w:rFonts w:hint="eastAsia" w:ascii="宋体" w:hAnsi="宋体" w:cs="宋体"/>
          <w:b/>
          <w:szCs w:val="21"/>
        </w:rPr>
        <w:t>既往症（见释义34），或被保险人在投保前或在等待期内罹患的疾病；</w:t>
      </w:r>
    </w:p>
    <w:p>
      <w:pPr>
        <w:numPr>
          <w:ilvl w:val="0"/>
          <w:numId w:val="2"/>
        </w:numPr>
        <w:adjustRightInd w:val="0"/>
        <w:snapToGrid w:val="0"/>
        <w:spacing w:after="0" w:line="360" w:lineRule="auto"/>
        <w:rPr>
          <w:rFonts w:ascii="宋体" w:hAnsi="宋体" w:cs="宋体"/>
          <w:b/>
          <w:szCs w:val="21"/>
        </w:rPr>
      </w:pPr>
      <w:r>
        <w:rPr>
          <w:rFonts w:hint="eastAsia" w:ascii="宋体" w:hAnsi="宋体" w:cs="宋体"/>
          <w:b/>
          <w:szCs w:val="21"/>
        </w:rPr>
        <w:t>遗传性疾病（见释义35），先天性畸形、变形或染色体异常（见释义36）（以世界卫生组织颁布的《疾病和有关健康问题的国际统计分类（ICD－10）》为准,但涉及重大疾病病种释义中约定的情况除外）；</w:t>
      </w:r>
    </w:p>
    <w:p>
      <w:pPr>
        <w:numPr>
          <w:ilvl w:val="0"/>
          <w:numId w:val="2"/>
        </w:numPr>
        <w:adjustRightInd w:val="0"/>
        <w:snapToGrid w:val="0"/>
        <w:spacing w:after="0" w:line="360" w:lineRule="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被保险人接受未经科学或者医学认可的实验性或研究性治疗或替代疗法；</w:t>
      </w:r>
    </w:p>
    <w:p>
      <w:pPr>
        <w:numPr>
          <w:ilvl w:val="0"/>
          <w:numId w:val="2"/>
        </w:numPr>
        <w:adjustRightInd w:val="0"/>
        <w:snapToGrid w:val="0"/>
        <w:spacing w:after="0" w:line="360" w:lineRule="auto"/>
        <w:rPr>
          <w:rFonts w:ascii="宋体" w:hAnsi="宋体" w:cs="宋体"/>
          <w:b/>
          <w:szCs w:val="21"/>
        </w:rPr>
      </w:pPr>
      <w:r>
        <w:rPr>
          <w:rFonts w:hint="eastAsia" w:ascii="宋体" w:hAnsi="宋体" w:cs="宋体"/>
          <w:b/>
          <w:szCs w:val="21"/>
          <w:lang w:val="en"/>
        </w:rPr>
        <w:t>有临床不适症状，入院诊断和出院诊断均不是明确疾病（以世界卫生组织颁布的《疾病和有关健康问题的国际统计分类（ICD-10）》为准）；</w:t>
      </w:r>
    </w:p>
    <w:p>
      <w:pPr>
        <w:numPr>
          <w:ilvl w:val="0"/>
          <w:numId w:val="2"/>
        </w:numPr>
        <w:adjustRightInd w:val="0"/>
        <w:snapToGrid w:val="0"/>
        <w:spacing w:after="0" w:line="360" w:lineRule="auto"/>
        <w:rPr>
          <w:rFonts w:ascii="宋体" w:hAnsi="宋体" w:cs="宋体"/>
          <w:b/>
          <w:szCs w:val="21"/>
        </w:rPr>
      </w:pPr>
      <w:r>
        <w:rPr>
          <w:rFonts w:hint="eastAsia" w:ascii="宋体" w:hAnsi="宋体" w:cs="宋体"/>
          <w:b/>
          <w:szCs w:val="21"/>
        </w:rPr>
        <w:t>疗养、视力矫正手术、各种健康体检项目及预防性医疗项目、牙科保健及牙科治疗、康复治疗、非意外事故所致整容手术；</w:t>
      </w:r>
    </w:p>
    <w:p>
      <w:pPr>
        <w:numPr>
          <w:ilvl w:val="0"/>
          <w:numId w:val="2"/>
        </w:numPr>
        <w:adjustRightInd w:val="0"/>
        <w:snapToGrid w:val="0"/>
        <w:spacing w:after="0" w:line="360" w:lineRule="auto"/>
        <w:rPr>
          <w:rFonts w:ascii="宋体" w:hAnsi="宋体" w:cs="宋体"/>
          <w:b/>
          <w:szCs w:val="21"/>
        </w:rPr>
      </w:pPr>
      <w:r>
        <w:rPr>
          <w:rFonts w:hint="eastAsia" w:ascii="宋体" w:hAnsi="宋体" w:cs="宋体"/>
          <w:b/>
          <w:szCs w:val="21"/>
        </w:rPr>
        <w:t>皮肤色素沉着、痤疮治疗、红斑痤疮治疗；雀斑、老年斑、痣的治疗和去除；对浅表静脉曲张、蜘蛛脉、除瘢痕疙瘩型外的其它瘢痕、纹身去除、皮肤变色的治疗或手术；激光美容、除皱、除眼袋、开双眼皮、治疗斑秃、白发、秃发、脱发、植毛、脱毛、隆鼻、隆胸；</w:t>
      </w:r>
    </w:p>
    <w:p>
      <w:pPr>
        <w:numPr>
          <w:ilvl w:val="0"/>
          <w:numId w:val="2"/>
        </w:numPr>
        <w:adjustRightInd w:val="0"/>
        <w:snapToGrid w:val="0"/>
        <w:spacing w:after="0" w:line="360" w:lineRule="auto"/>
        <w:rPr>
          <w:rFonts w:ascii="宋体" w:hAnsi="宋体" w:cs="宋体"/>
          <w:b/>
          <w:szCs w:val="21"/>
        </w:rPr>
      </w:pPr>
      <w:r>
        <w:rPr>
          <w:rFonts w:hint="eastAsia" w:ascii="宋体" w:hAnsi="宋体" w:cs="宋体"/>
          <w:b/>
          <w:szCs w:val="21"/>
        </w:rPr>
        <w:t>各种矫形及生理缺陷的手术和检查治疗项目，包括但不限于平足及各种非功能性整容、矫形手术；</w:t>
      </w:r>
    </w:p>
    <w:p>
      <w:pPr>
        <w:numPr>
          <w:ilvl w:val="0"/>
          <w:numId w:val="2"/>
        </w:numPr>
        <w:adjustRightInd w:val="0"/>
        <w:snapToGrid w:val="0"/>
        <w:spacing w:after="0" w:line="360" w:lineRule="auto"/>
        <w:rPr>
          <w:rFonts w:ascii="宋体" w:hAnsi="宋体" w:cs="宋体"/>
          <w:b/>
          <w:szCs w:val="21"/>
        </w:rPr>
      </w:pPr>
      <w:r>
        <w:rPr>
          <w:rFonts w:hint="eastAsia" w:ascii="宋体" w:hAnsi="宋体" w:cs="宋体"/>
          <w:b/>
          <w:szCs w:val="21"/>
        </w:rPr>
        <w:t>各种健美治疗项目，包括但不限于营养、减肥、增胖、增高；</w:t>
      </w:r>
    </w:p>
    <w:p>
      <w:pPr>
        <w:numPr>
          <w:ilvl w:val="0"/>
          <w:numId w:val="2"/>
        </w:numPr>
        <w:adjustRightInd w:val="0"/>
        <w:snapToGrid w:val="0"/>
        <w:spacing w:after="0" w:line="360" w:lineRule="auto"/>
        <w:rPr>
          <w:rFonts w:ascii="宋体" w:hAnsi="宋体" w:cs="宋体"/>
          <w:b/>
          <w:szCs w:val="21"/>
        </w:rPr>
      </w:pPr>
      <w:r>
        <w:rPr>
          <w:rFonts w:hint="eastAsia" w:ascii="宋体" w:hAnsi="宋体" w:cs="宋体"/>
          <w:b/>
          <w:szCs w:val="21"/>
        </w:rPr>
        <w:t>不孕不育治疗、人工受精、怀孕、分娩（含难产）、流产、堕胎、节育（含绝育）、产前产后检查以及由以上原因引起的并发症；</w:t>
      </w:r>
    </w:p>
    <w:p>
      <w:pPr>
        <w:numPr>
          <w:ilvl w:val="0"/>
          <w:numId w:val="2"/>
        </w:numPr>
        <w:adjustRightInd w:val="0"/>
        <w:snapToGrid w:val="0"/>
        <w:spacing w:after="0" w:line="360" w:lineRule="auto"/>
        <w:rPr>
          <w:rFonts w:ascii="宋体" w:hAnsi="宋体" w:cs="宋体"/>
          <w:b/>
          <w:szCs w:val="21"/>
        </w:rPr>
      </w:pPr>
      <w:r>
        <w:rPr>
          <w:rFonts w:hint="eastAsia" w:ascii="宋体" w:hAnsi="宋体" w:cs="宋体"/>
          <w:b/>
          <w:szCs w:val="21"/>
        </w:rPr>
        <w:t>包皮环切术、包皮剥离术、包皮气囊扩张术、性功能障碍治疗；</w:t>
      </w:r>
    </w:p>
    <w:p>
      <w:pPr>
        <w:numPr>
          <w:ilvl w:val="0"/>
          <w:numId w:val="2"/>
        </w:numPr>
        <w:adjustRightInd w:val="0"/>
        <w:snapToGrid w:val="0"/>
        <w:spacing w:after="0" w:line="360" w:lineRule="auto"/>
        <w:rPr>
          <w:rFonts w:ascii="宋体" w:hAnsi="宋体" w:cs="宋体"/>
          <w:b/>
          <w:szCs w:val="21"/>
        </w:rPr>
      </w:pPr>
      <w:r>
        <w:rPr>
          <w:rFonts w:hint="eastAsia" w:ascii="宋体" w:hAnsi="宋体" w:cs="宋体"/>
          <w:b/>
          <w:szCs w:val="21"/>
        </w:rPr>
        <w:t>除心脏瓣膜、人工晶体、人工关节之外的其他人工器官材料、安装和置换等</w:t>
      </w:r>
      <w:r>
        <w:rPr>
          <w:rFonts w:hint="eastAsia" w:ascii="宋体" w:hAnsi="宋体" w:cs="宋体"/>
          <w:b/>
          <w:szCs w:val="21"/>
          <w:lang w:eastAsia="zh-CN"/>
        </w:rPr>
        <w:t>，</w:t>
      </w:r>
      <w:r>
        <w:rPr>
          <w:rFonts w:hint="eastAsia" w:ascii="宋体" w:hAnsi="宋体" w:cs="宋体"/>
          <w:b/>
          <w:szCs w:val="21"/>
        </w:rPr>
        <w:t>各种康复治疗器械、假体、义肢、自用的按摩保健和治疗用品、所有非处方医疗器械；</w:t>
      </w:r>
    </w:p>
    <w:p>
      <w:pPr>
        <w:numPr>
          <w:ilvl w:val="0"/>
          <w:numId w:val="2"/>
        </w:numPr>
        <w:adjustRightInd w:val="0"/>
        <w:snapToGrid w:val="0"/>
        <w:spacing w:after="0" w:line="360" w:lineRule="auto"/>
        <w:rPr>
          <w:rFonts w:ascii="宋体" w:hAnsi="宋体" w:cs="宋体"/>
          <w:b/>
          <w:szCs w:val="21"/>
        </w:rPr>
      </w:pPr>
      <w:r>
        <w:rPr>
          <w:rFonts w:hint="eastAsia" w:ascii="宋体" w:hAnsi="宋体" w:cs="宋体"/>
          <w:b/>
          <w:szCs w:val="21"/>
        </w:rPr>
        <w:t>耐用医疗设备（指各种康复设备、矫形支具以及其他耐用医疗设备）的购买或租赁；</w:t>
      </w:r>
    </w:p>
    <w:p>
      <w:pPr>
        <w:numPr>
          <w:ilvl w:val="0"/>
          <w:numId w:val="2"/>
        </w:numPr>
        <w:adjustRightInd w:val="0"/>
        <w:snapToGrid w:val="0"/>
        <w:spacing w:after="0" w:line="360" w:lineRule="auto"/>
        <w:rPr>
          <w:rFonts w:ascii="宋体" w:hAnsi="宋体" w:cs="宋体"/>
          <w:b/>
          <w:szCs w:val="21"/>
        </w:rPr>
      </w:pPr>
      <w:r>
        <w:rPr>
          <w:rFonts w:hint="eastAsia" w:ascii="宋体" w:hAnsi="宋体" w:cs="宋体"/>
          <w:b/>
          <w:szCs w:val="21"/>
        </w:rPr>
        <w:t>未经医生处方自行购买的药品或在非合同约定的医院或指定医疗机构药房或指定药房购买的药品、滋补类中草药及其泡制的各类酒制剂、医生开具的超过30天部分的药品；</w:t>
      </w:r>
    </w:p>
    <w:p>
      <w:pPr>
        <w:numPr>
          <w:ilvl w:val="0"/>
          <w:numId w:val="2"/>
        </w:numPr>
        <w:adjustRightInd w:val="0"/>
        <w:snapToGrid w:val="0"/>
        <w:spacing w:after="0" w:line="360" w:lineRule="auto"/>
        <w:rPr>
          <w:rFonts w:ascii="宋体" w:hAnsi="宋体" w:cs="宋体"/>
          <w:b/>
          <w:szCs w:val="21"/>
        </w:rPr>
      </w:pPr>
      <w:r>
        <w:rPr>
          <w:rFonts w:hint="eastAsia" w:ascii="宋体" w:hAnsi="宋体" w:cs="宋体"/>
          <w:b/>
          <w:szCs w:val="21"/>
        </w:rPr>
        <w:t>各种医疗咨询和健康预测，如健康咨询、睡眠咨询、性咨询、心理咨询（依照世界卫生组织《疾病和有关健康问题的国际统计分类》（ICD-10）确定的精神和行为障碍以外的一般心理问题，如职场问题、家庭问题、婚恋问题、个人发展、情绪管理等）等；</w:t>
      </w:r>
    </w:p>
    <w:p>
      <w:pPr>
        <w:numPr>
          <w:ilvl w:val="0"/>
          <w:numId w:val="2"/>
        </w:numPr>
        <w:adjustRightInd w:val="0"/>
        <w:snapToGrid w:val="0"/>
        <w:spacing w:after="0" w:line="360" w:lineRule="auto"/>
        <w:rPr>
          <w:rFonts w:ascii="宋体" w:hAnsi="宋体" w:cs="宋体"/>
          <w:b/>
          <w:szCs w:val="21"/>
        </w:rPr>
      </w:pPr>
      <w:r>
        <w:rPr>
          <w:rFonts w:hint="eastAsia" w:ascii="宋体" w:hAnsi="宋体" w:cs="宋体"/>
          <w:b/>
          <w:szCs w:val="21"/>
        </w:rPr>
        <w:t>投保人对被保险人的故意杀害、故意伤害；</w:t>
      </w:r>
    </w:p>
    <w:p>
      <w:pPr>
        <w:numPr>
          <w:ilvl w:val="0"/>
          <w:numId w:val="2"/>
        </w:numPr>
        <w:adjustRightInd w:val="0"/>
        <w:snapToGrid w:val="0"/>
        <w:spacing w:after="0" w:line="360" w:lineRule="auto"/>
        <w:rPr>
          <w:rFonts w:ascii="宋体" w:hAnsi="宋体" w:cs="宋体"/>
          <w:b/>
          <w:szCs w:val="21"/>
        </w:rPr>
      </w:pPr>
      <w:r>
        <w:rPr>
          <w:rFonts w:hint="eastAsia" w:ascii="宋体" w:hAnsi="宋体" w:cs="宋体"/>
          <w:b/>
          <w:szCs w:val="21"/>
        </w:rPr>
        <w:t>被保险人故意自伤、故意犯罪或抗拒依法采取的刑事强制措施；</w:t>
      </w:r>
    </w:p>
    <w:p>
      <w:pPr>
        <w:numPr>
          <w:ilvl w:val="0"/>
          <w:numId w:val="2"/>
        </w:numPr>
        <w:adjustRightInd w:val="0"/>
        <w:snapToGrid w:val="0"/>
        <w:spacing w:after="0" w:line="360" w:lineRule="auto"/>
        <w:rPr>
          <w:rFonts w:ascii="宋体" w:hAnsi="宋体" w:cs="宋体"/>
          <w:b/>
          <w:szCs w:val="21"/>
        </w:rPr>
      </w:pPr>
      <w:r>
        <w:rPr>
          <w:rFonts w:hint="eastAsia" w:ascii="宋体" w:hAnsi="宋体" w:cs="宋体"/>
          <w:b/>
          <w:szCs w:val="21"/>
        </w:rPr>
        <w:t>被保险人自杀，但被保险人自杀时为无民事行为能力人的除外；</w:t>
      </w:r>
    </w:p>
    <w:p>
      <w:pPr>
        <w:numPr>
          <w:ilvl w:val="0"/>
          <w:numId w:val="2"/>
        </w:numPr>
        <w:adjustRightInd w:val="0"/>
        <w:snapToGrid w:val="0"/>
        <w:spacing w:after="0" w:line="360" w:lineRule="auto"/>
        <w:rPr>
          <w:rFonts w:ascii="宋体" w:hAnsi="宋体" w:cs="宋体"/>
          <w:b/>
          <w:szCs w:val="21"/>
        </w:rPr>
      </w:pPr>
      <w:r>
        <w:rPr>
          <w:rFonts w:hint="eastAsia" w:ascii="宋体" w:hAnsi="宋体" w:cs="宋体"/>
          <w:b/>
          <w:szCs w:val="21"/>
        </w:rPr>
        <w:t>被保险人殴斗、醉酒（见释义37），服用、吸食或注射毒品（见释义38）；</w:t>
      </w:r>
    </w:p>
    <w:p>
      <w:pPr>
        <w:numPr>
          <w:ilvl w:val="0"/>
          <w:numId w:val="2"/>
        </w:numPr>
        <w:adjustRightInd w:val="0"/>
        <w:snapToGrid w:val="0"/>
        <w:spacing w:after="0" w:line="360" w:lineRule="auto"/>
        <w:rPr>
          <w:rFonts w:ascii="宋体" w:hAnsi="宋体" w:cs="宋体"/>
          <w:b/>
          <w:szCs w:val="21"/>
        </w:rPr>
      </w:pPr>
      <w:r>
        <w:rPr>
          <w:rFonts w:hint="eastAsia" w:ascii="宋体" w:hAnsi="宋体" w:cs="宋体"/>
          <w:b/>
          <w:szCs w:val="21"/>
        </w:rPr>
        <w:t>被保险人酒后驾驶（见释义39）、无合法有效驾驶证（见释义40）驾驶或驾驶无合法有效行驶证（见释义41）的机动车（见释义42）；</w:t>
      </w:r>
    </w:p>
    <w:p>
      <w:pPr>
        <w:numPr>
          <w:ilvl w:val="0"/>
          <w:numId w:val="2"/>
        </w:numPr>
        <w:adjustRightInd w:val="0"/>
        <w:snapToGrid w:val="0"/>
        <w:spacing w:after="0" w:line="360" w:lineRule="auto"/>
        <w:rPr>
          <w:rFonts w:ascii="宋体" w:hAnsi="宋体" w:cs="宋体"/>
          <w:b/>
          <w:szCs w:val="21"/>
        </w:rPr>
      </w:pPr>
      <w:r>
        <w:rPr>
          <w:rFonts w:hint="eastAsia" w:ascii="宋体" w:hAnsi="宋体" w:cs="宋体"/>
          <w:b/>
          <w:szCs w:val="21"/>
        </w:rPr>
        <w:t>从事潜水、跳伞、攀岩、蹦极、驾驶滑翔机或滑翔伞、探险、武术比赛、摔跤比赛、特技表演、赛马、赛车等高风险运动（见释义43）；</w:t>
      </w:r>
    </w:p>
    <w:p>
      <w:pPr>
        <w:numPr>
          <w:ilvl w:val="0"/>
          <w:numId w:val="2"/>
        </w:numPr>
        <w:adjustRightInd w:val="0"/>
        <w:snapToGrid w:val="0"/>
        <w:spacing w:after="0" w:line="360" w:lineRule="auto"/>
        <w:rPr>
          <w:rFonts w:ascii="宋体" w:hAnsi="宋体" w:cs="宋体"/>
          <w:b/>
          <w:szCs w:val="21"/>
        </w:rPr>
      </w:pPr>
      <w:r>
        <w:rPr>
          <w:rFonts w:hint="eastAsia" w:ascii="宋体" w:hAnsi="宋体" w:cs="宋体"/>
          <w:b/>
          <w:szCs w:val="21"/>
        </w:rPr>
        <w:t>由于职业病（见释义44）、医疗事故（见释义45）；</w:t>
      </w:r>
    </w:p>
    <w:p>
      <w:pPr>
        <w:numPr>
          <w:ilvl w:val="0"/>
          <w:numId w:val="2"/>
        </w:numPr>
        <w:adjustRightInd w:val="0"/>
        <w:snapToGrid w:val="0"/>
        <w:spacing w:after="0" w:line="360" w:lineRule="auto"/>
        <w:rPr>
          <w:rFonts w:ascii="宋体" w:hAnsi="宋体" w:cs="宋体"/>
          <w:b/>
          <w:szCs w:val="21"/>
        </w:rPr>
      </w:pPr>
      <w:r>
        <w:rPr>
          <w:rFonts w:hint="eastAsia" w:ascii="宋体" w:hAnsi="宋体" w:cs="宋体"/>
          <w:b/>
          <w:szCs w:val="21"/>
        </w:rPr>
        <w:t>核爆炸、核辐射或核污染、化学污染；恐怖袭击、战争、军事冲突、暴乱或武装叛乱；</w:t>
      </w:r>
    </w:p>
    <w:p>
      <w:pPr>
        <w:numPr>
          <w:ilvl w:val="0"/>
          <w:numId w:val="2"/>
        </w:numPr>
        <w:adjustRightInd w:val="0"/>
        <w:snapToGrid w:val="0"/>
        <w:spacing w:after="0" w:line="360" w:lineRule="auto"/>
        <w:rPr>
          <w:rFonts w:ascii="宋体" w:hAnsi="宋体" w:cs="宋体"/>
          <w:b/>
          <w:szCs w:val="21"/>
        </w:rPr>
      </w:pPr>
      <w:r>
        <w:rPr>
          <w:rFonts w:hint="eastAsia" w:ascii="宋体" w:hAnsi="宋体" w:cs="宋体"/>
          <w:b/>
          <w:szCs w:val="21"/>
        </w:rPr>
        <w:t>不符合入院标准、挂床住院或住院病人应当出院而拒不出院（从合同约定的医院或指定医疗机构确定出院之日起发生的一切医疗费用）；</w:t>
      </w:r>
    </w:p>
    <w:p>
      <w:pPr>
        <w:numPr>
          <w:ilvl w:val="0"/>
          <w:numId w:val="2"/>
        </w:numPr>
        <w:adjustRightInd w:val="0"/>
        <w:snapToGrid w:val="0"/>
        <w:spacing w:after="0" w:line="360" w:lineRule="auto"/>
        <w:rPr>
          <w:rFonts w:ascii="宋体" w:hAnsi="宋体" w:cs="宋体"/>
          <w:b/>
          <w:szCs w:val="21"/>
        </w:rPr>
      </w:pPr>
      <w:r>
        <w:rPr>
          <w:rFonts w:hint="eastAsia" w:ascii="宋体" w:hAnsi="宋体" w:cs="宋体"/>
          <w:b/>
          <w:szCs w:val="21"/>
        </w:rPr>
        <w:t>被保险人接受实验性治疗，即未经科学或医学认可的医疗；</w:t>
      </w:r>
    </w:p>
    <w:p>
      <w:pPr>
        <w:numPr>
          <w:ilvl w:val="0"/>
          <w:numId w:val="2"/>
        </w:numPr>
        <w:adjustRightInd w:val="0"/>
        <w:snapToGrid w:val="0"/>
        <w:spacing w:after="0" w:line="360" w:lineRule="auto"/>
        <w:rPr>
          <w:rFonts w:ascii="宋体" w:hAnsi="宋体" w:cs="宋体"/>
          <w:b/>
          <w:szCs w:val="21"/>
        </w:rPr>
      </w:pPr>
      <w:r>
        <w:rPr>
          <w:rFonts w:hint="eastAsia" w:ascii="宋体" w:hAnsi="宋体" w:cs="宋体"/>
          <w:b/>
          <w:szCs w:val="21"/>
        </w:rPr>
        <w:t>未被治疗所在地权威部门批准的治疗，未获得治疗所在地政府许可或批准的药品或药物；</w:t>
      </w:r>
    </w:p>
    <w:p>
      <w:pPr>
        <w:numPr>
          <w:ilvl w:val="0"/>
          <w:numId w:val="2"/>
        </w:numPr>
        <w:adjustRightInd w:val="0"/>
        <w:snapToGrid w:val="0"/>
        <w:spacing w:after="0" w:line="360" w:lineRule="auto"/>
        <w:rPr>
          <w:rFonts w:ascii="宋体" w:hAnsi="宋体" w:cs="宋体"/>
          <w:b/>
          <w:szCs w:val="21"/>
        </w:rPr>
      </w:pPr>
      <w:r>
        <w:rPr>
          <w:rFonts w:hint="eastAsia" w:ascii="宋体" w:hAnsi="宋体" w:cs="宋体"/>
          <w:b/>
          <w:szCs w:val="21"/>
        </w:rPr>
        <w:t>各类医疗鉴定，包括但不限于医疗事故鉴定、精神病鉴定、孕妇胎儿性别鉴定、验伤鉴定、亲子鉴定、遗传基因鉴定；</w:t>
      </w:r>
    </w:p>
    <w:p>
      <w:pPr>
        <w:numPr>
          <w:ilvl w:val="0"/>
          <w:numId w:val="2"/>
        </w:numPr>
        <w:adjustRightInd w:val="0"/>
        <w:snapToGrid w:val="0"/>
        <w:spacing w:after="0" w:line="360" w:lineRule="auto"/>
        <w:rPr>
          <w:rFonts w:ascii="宋体" w:hAnsi="宋体" w:cs="宋体"/>
          <w:b/>
          <w:szCs w:val="21"/>
        </w:rPr>
      </w:pPr>
      <w:r>
        <w:rPr>
          <w:rFonts w:hint="eastAsia" w:ascii="宋体" w:hAnsi="宋体" w:cs="宋体"/>
          <w:b/>
          <w:szCs w:val="21"/>
        </w:rPr>
        <w:t>被保险人存在精神和行为障碍（以世界卫生组织颁布的《疾病和有关健康问题的国际统计分类（ICD-10）》为准）；</w:t>
      </w:r>
    </w:p>
    <w:p>
      <w:pPr>
        <w:numPr>
          <w:ilvl w:val="0"/>
          <w:numId w:val="2"/>
        </w:numPr>
        <w:adjustRightInd w:val="0"/>
        <w:snapToGrid w:val="0"/>
        <w:spacing w:after="0" w:line="360" w:lineRule="auto"/>
        <w:rPr>
          <w:rFonts w:ascii="宋体" w:hAnsi="宋体" w:cs="宋体"/>
          <w:b/>
          <w:szCs w:val="21"/>
        </w:rPr>
      </w:pPr>
      <w:r>
        <w:rPr>
          <w:rFonts w:hint="eastAsia" w:ascii="宋体" w:hAnsi="宋体" w:cs="宋体"/>
          <w:b/>
          <w:szCs w:val="21"/>
        </w:rPr>
        <w:t>被保险人非因职业原因或器官移植原因感染艾滋病病毒或患艾滋病（见释义46）引起的治疗（但涉及释义</w:t>
      </w:r>
      <w:r>
        <w:rPr>
          <w:rFonts w:hint="eastAsia" w:ascii="宋体" w:hAnsi="宋体" w:cs="宋体"/>
          <w:b/>
          <w:szCs w:val="21"/>
          <w:lang w:val="en-US" w:eastAsia="zh-CN"/>
        </w:rPr>
        <w:t>30</w:t>
      </w:r>
      <w:r>
        <w:rPr>
          <w:rFonts w:hint="eastAsia" w:ascii="宋体" w:hAnsi="宋体" w:cs="宋体"/>
          <w:b/>
          <w:szCs w:val="21"/>
        </w:rPr>
        <w:t>中第八十八条、第八十九条、第九十条约定的情况除外）；</w:t>
      </w:r>
    </w:p>
    <w:p>
      <w:pPr>
        <w:numPr>
          <w:ilvl w:val="0"/>
          <w:numId w:val="2"/>
        </w:numPr>
        <w:adjustRightInd w:val="0"/>
        <w:snapToGrid w:val="0"/>
        <w:spacing w:after="0" w:line="360" w:lineRule="auto"/>
        <w:rPr>
          <w:rFonts w:ascii="宋体" w:hAnsi="宋体" w:cs="宋体"/>
          <w:b/>
          <w:szCs w:val="21"/>
        </w:rPr>
      </w:pPr>
      <w:r>
        <w:rPr>
          <w:rFonts w:hint="eastAsia" w:ascii="宋体" w:hAnsi="宋体" w:cs="宋体"/>
          <w:b/>
          <w:szCs w:val="21"/>
        </w:rPr>
        <w:t>被保险人患性病。</w:t>
      </w:r>
    </w:p>
    <w:p>
      <w:pPr>
        <w:widowControl/>
        <w:autoSpaceDE w:val="0"/>
        <w:autoSpaceDN w:val="0"/>
        <w:spacing w:after="0" w:line="360" w:lineRule="auto"/>
        <w:ind w:firstLine="422" w:firstLineChars="200"/>
        <w:jc w:val="left"/>
        <w:rPr>
          <w:rFonts w:ascii="宋体" w:hAnsi="宋体" w:cs="宋体"/>
          <w:b/>
          <w:bCs/>
          <w:kern w:val="0"/>
          <w:szCs w:val="21"/>
        </w:rPr>
      </w:pPr>
      <w:r>
        <w:rPr>
          <w:rFonts w:hint="eastAsia" w:ascii="宋体" w:hAnsi="宋体" w:cs="宋体"/>
          <w:b/>
          <w:bCs/>
          <w:kern w:val="0"/>
          <w:szCs w:val="21"/>
        </w:rPr>
        <w:t xml:space="preserve">因下列情形之一导致被保险人发生恶性肿瘤特定药品费用的，保险人也不承担给付保险金的责任： </w:t>
      </w:r>
    </w:p>
    <w:p>
      <w:pPr>
        <w:widowControl/>
        <w:autoSpaceDE w:val="0"/>
        <w:autoSpaceDN w:val="0"/>
        <w:spacing w:after="0" w:line="360" w:lineRule="auto"/>
        <w:ind w:left="420" w:leftChars="200"/>
        <w:jc w:val="left"/>
        <w:rPr>
          <w:rFonts w:ascii="宋体" w:hAnsi="宋体" w:cs="宋体"/>
          <w:b/>
          <w:bCs/>
          <w:kern w:val="0"/>
          <w:szCs w:val="21"/>
        </w:rPr>
      </w:pPr>
      <w:r>
        <w:rPr>
          <w:rFonts w:hint="eastAsia" w:ascii="宋体" w:hAnsi="宋体" w:cs="宋体"/>
          <w:b/>
          <w:bCs/>
          <w:kern w:val="0"/>
          <w:szCs w:val="21"/>
        </w:rPr>
        <w:t>（</w:t>
      </w:r>
      <w:r>
        <w:rPr>
          <w:rFonts w:hint="eastAsia" w:ascii="宋体" w:hAnsi="宋体" w:cs="宋体"/>
          <w:b/>
          <w:bCs/>
          <w:kern w:val="0"/>
          <w:szCs w:val="21"/>
          <w:lang w:val="en-US" w:eastAsia="zh-CN"/>
        </w:rPr>
        <w:t>一</w:t>
      </w:r>
      <w:r>
        <w:rPr>
          <w:rFonts w:hint="eastAsia" w:ascii="宋体" w:hAnsi="宋体" w:cs="宋体"/>
          <w:b/>
          <w:bCs/>
          <w:kern w:val="0"/>
          <w:szCs w:val="21"/>
        </w:rPr>
        <w:t>）被保险人未遵医嘱，私自服用、涂用或注射特定药品；</w:t>
      </w:r>
    </w:p>
    <w:p>
      <w:pPr>
        <w:widowControl/>
        <w:autoSpaceDE w:val="0"/>
        <w:autoSpaceDN w:val="0"/>
        <w:spacing w:after="0" w:line="360" w:lineRule="auto"/>
        <w:ind w:left="420" w:leftChars="200"/>
        <w:jc w:val="left"/>
        <w:rPr>
          <w:rFonts w:ascii="宋体" w:hAnsi="宋体" w:cs="宋体"/>
          <w:b/>
          <w:bCs/>
          <w:kern w:val="0"/>
          <w:szCs w:val="21"/>
        </w:rPr>
      </w:pPr>
      <w:r>
        <w:rPr>
          <w:rFonts w:hint="eastAsia" w:ascii="宋体" w:hAnsi="宋体" w:cs="宋体"/>
          <w:b/>
          <w:bCs/>
          <w:kern w:val="0"/>
          <w:szCs w:val="21"/>
        </w:rPr>
        <w:t>（</w:t>
      </w:r>
      <w:r>
        <w:rPr>
          <w:rFonts w:hint="eastAsia" w:ascii="宋体" w:hAnsi="宋体" w:cs="宋体"/>
          <w:b/>
          <w:bCs/>
          <w:kern w:val="0"/>
          <w:szCs w:val="21"/>
          <w:lang w:val="en-US" w:eastAsia="zh-CN"/>
        </w:rPr>
        <w:t>二</w:t>
      </w:r>
      <w:r>
        <w:rPr>
          <w:rFonts w:hint="eastAsia" w:ascii="宋体" w:hAnsi="宋体" w:cs="宋体"/>
          <w:b/>
          <w:bCs/>
          <w:kern w:val="0"/>
          <w:szCs w:val="21"/>
        </w:rPr>
        <w:t>）被保险人未在保险人指定或认可的药店购买的药品；</w:t>
      </w:r>
    </w:p>
    <w:p>
      <w:pPr>
        <w:widowControl/>
        <w:autoSpaceDE w:val="0"/>
        <w:autoSpaceDN w:val="0"/>
        <w:spacing w:after="0" w:line="360" w:lineRule="auto"/>
        <w:ind w:firstLine="422" w:firstLineChars="200"/>
        <w:jc w:val="left"/>
        <w:rPr>
          <w:rFonts w:ascii="宋体" w:hAnsi="宋体" w:cs="宋体"/>
          <w:b/>
          <w:bCs/>
          <w:kern w:val="0"/>
          <w:szCs w:val="21"/>
        </w:rPr>
      </w:pPr>
      <w:r>
        <w:rPr>
          <w:rFonts w:hint="eastAsia" w:ascii="宋体" w:hAnsi="宋体" w:cs="宋体"/>
          <w:b/>
          <w:bCs/>
          <w:kern w:val="0"/>
          <w:szCs w:val="21"/>
        </w:rPr>
        <w:t>（</w:t>
      </w:r>
      <w:r>
        <w:rPr>
          <w:rFonts w:hint="eastAsia" w:ascii="宋体" w:hAnsi="宋体" w:cs="宋体"/>
          <w:b/>
          <w:bCs/>
          <w:kern w:val="0"/>
          <w:szCs w:val="21"/>
          <w:lang w:val="en-US" w:eastAsia="zh-CN"/>
        </w:rPr>
        <w:t>三</w:t>
      </w:r>
      <w:r>
        <w:rPr>
          <w:rFonts w:hint="eastAsia" w:ascii="宋体" w:hAnsi="宋体" w:cs="宋体"/>
          <w:b/>
          <w:bCs/>
          <w:kern w:val="0"/>
          <w:szCs w:val="21"/>
        </w:rPr>
        <w:t>）被保险人未按本保险合同约定的流程进行购药申请或经申请未审核通过；</w:t>
      </w:r>
    </w:p>
    <w:p>
      <w:pPr>
        <w:widowControl/>
        <w:autoSpaceDE w:val="0"/>
        <w:autoSpaceDN w:val="0"/>
        <w:spacing w:after="0" w:line="360" w:lineRule="auto"/>
        <w:ind w:firstLine="422" w:firstLineChars="200"/>
        <w:jc w:val="left"/>
        <w:rPr>
          <w:rFonts w:ascii="宋体" w:hAnsi="宋体" w:cs="宋体"/>
          <w:b/>
          <w:bCs/>
          <w:szCs w:val="21"/>
        </w:rPr>
      </w:pPr>
      <w:r>
        <w:rPr>
          <w:rFonts w:hint="eastAsia" w:ascii="宋体" w:hAnsi="宋体" w:cs="宋体"/>
          <w:b/>
          <w:bCs/>
          <w:kern w:val="0"/>
          <w:szCs w:val="21"/>
        </w:rPr>
        <w:t>（</w:t>
      </w:r>
      <w:r>
        <w:rPr>
          <w:rFonts w:hint="eastAsia" w:ascii="宋体" w:hAnsi="宋体" w:cs="宋体"/>
          <w:b/>
          <w:bCs/>
          <w:kern w:val="0"/>
          <w:szCs w:val="21"/>
          <w:lang w:val="en-US" w:eastAsia="zh-CN"/>
        </w:rPr>
        <w:t>四</w:t>
      </w:r>
      <w:r>
        <w:rPr>
          <w:rFonts w:hint="eastAsia" w:ascii="宋体" w:hAnsi="宋体" w:cs="宋体"/>
          <w:b/>
          <w:bCs/>
          <w:kern w:val="0"/>
          <w:szCs w:val="21"/>
        </w:rPr>
        <w:t>）</w:t>
      </w:r>
      <w:r>
        <w:rPr>
          <w:rFonts w:hint="eastAsia" w:ascii="宋体" w:hAnsi="宋体" w:cs="宋体"/>
          <w:b/>
          <w:bCs/>
          <w:szCs w:val="21"/>
        </w:rPr>
        <w:t>被保险人首次购买特定药品的日期不在保险期间内的；</w:t>
      </w:r>
    </w:p>
    <w:p>
      <w:pPr>
        <w:widowControl/>
        <w:autoSpaceDE w:val="0"/>
        <w:autoSpaceDN w:val="0"/>
        <w:spacing w:after="0" w:line="360" w:lineRule="auto"/>
        <w:ind w:firstLine="422" w:firstLineChars="200"/>
        <w:jc w:val="left"/>
        <w:rPr>
          <w:rFonts w:ascii="宋体" w:hAnsi="宋体" w:cs="宋体"/>
          <w:b/>
          <w:bCs/>
          <w:szCs w:val="21"/>
        </w:rPr>
      </w:pPr>
      <w:r>
        <w:rPr>
          <w:rFonts w:hint="eastAsia" w:ascii="宋体" w:hAnsi="宋体" w:cs="宋体"/>
          <w:b/>
          <w:bCs/>
          <w:kern w:val="0"/>
          <w:szCs w:val="21"/>
        </w:rPr>
        <w:t>（</w:t>
      </w:r>
      <w:r>
        <w:rPr>
          <w:rFonts w:hint="eastAsia" w:ascii="宋体" w:hAnsi="宋体" w:cs="宋体"/>
          <w:b/>
          <w:bCs/>
          <w:kern w:val="0"/>
          <w:szCs w:val="21"/>
          <w:lang w:val="en-US" w:eastAsia="zh-CN"/>
        </w:rPr>
        <w:t>五</w:t>
      </w:r>
      <w:r>
        <w:rPr>
          <w:rFonts w:hint="eastAsia" w:ascii="宋体" w:hAnsi="宋体" w:cs="宋体"/>
          <w:b/>
          <w:bCs/>
          <w:kern w:val="0"/>
          <w:szCs w:val="21"/>
        </w:rPr>
        <w:t>）</w:t>
      </w:r>
      <w:r>
        <w:rPr>
          <w:rFonts w:hint="eastAsia" w:ascii="宋体" w:hAnsi="宋体" w:cs="宋体"/>
          <w:b/>
          <w:bCs/>
          <w:szCs w:val="21"/>
        </w:rPr>
        <w:t>特定药品处方的开具与国家药品监督管理部门批准的该药品说明书中所列明的适应症和用法用量不符</w:t>
      </w:r>
      <w:r>
        <w:rPr>
          <w:rFonts w:hint="eastAsia" w:asciiTheme="minorEastAsia" w:hAnsiTheme="minorEastAsia" w:cstheme="minorEastAsia"/>
          <w:b/>
          <w:bCs/>
          <w:szCs w:val="21"/>
        </w:rPr>
        <w:t>，或相关医学材料不能证明被保险人所患疾病符合使用特定药物的指征</w:t>
      </w:r>
      <w:r>
        <w:rPr>
          <w:rFonts w:hint="eastAsia" w:ascii="宋体" w:hAnsi="宋体" w:cs="宋体"/>
          <w:b/>
          <w:bCs/>
          <w:szCs w:val="21"/>
        </w:rPr>
        <w:t>；</w:t>
      </w:r>
    </w:p>
    <w:p>
      <w:pPr>
        <w:widowControl/>
        <w:autoSpaceDE w:val="0"/>
        <w:autoSpaceDN w:val="0"/>
        <w:spacing w:after="0" w:line="360" w:lineRule="auto"/>
        <w:ind w:firstLine="422" w:firstLineChars="200"/>
        <w:jc w:val="left"/>
        <w:rPr>
          <w:rFonts w:ascii="宋体" w:hAnsi="宋体" w:cs="宋体"/>
          <w:b/>
          <w:bCs/>
          <w:szCs w:val="21"/>
        </w:rPr>
      </w:pPr>
      <w:r>
        <w:rPr>
          <w:rFonts w:hint="eastAsia" w:ascii="宋体" w:hAnsi="宋体" w:cs="宋体"/>
          <w:b/>
          <w:bCs/>
          <w:kern w:val="0"/>
          <w:szCs w:val="21"/>
        </w:rPr>
        <w:t>（</w:t>
      </w:r>
      <w:r>
        <w:rPr>
          <w:rFonts w:hint="eastAsia" w:ascii="宋体" w:hAnsi="宋体" w:cs="宋体"/>
          <w:b/>
          <w:bCs/>
          <w:kern w:val="0"/>
          <w:szCs w:val="21"/>
          <w:lang w:val="en-US" w:eastAsia="zh-CN"/>
        </w:rPr>
        <w:t>六</w:t>
      </w:r>
      <w:r>
        <w:rPr>
          <w:rFonts w:hint="eastAsia" w:ascii="宋体" w:hAnsi="宋体" w:cs="宋体"/>
          <w:b/>
          <w:bCs/>
          <w:kern w:val="0"/>
          <w:szCs w:val="21"/>
        </w:rPr>
        <w:t>）</w:t>
      </w:r>
      <w:r>
        <w:rPr>
          <w:rFonts w:hint="eastAsia" w:ascii="宋体" w:hAnsi="宋体" w:cs="宋体"/>
          <w:b/>
          <w:bCs/>
          <w:szCs w:val="21"/>
        </w:rPr>
        <w:t>被保险人使用处方申请中的药品已有一段时间，但所提交的医学材料不能证明该药品对被保险人当前的疾病状态产生有益的治疗疗效（指肿瘤病灶按照RECIST评价标准(实体瘤治疗疗效评价标准（见释义</w:t>
      </w:r>
      <w:r>
        <w:rPr>
          <w:rFonts w:ascii="宋体" w:hAnsi="宋体" w:cs="宋体"/>
          <w:b/>
          <w:bCs/>
          <w:szCs w:val="21"/>
        </w:rPr>
        <w:t>4</w:t>
      </w:r>
      <w:r>
        <w:rPr>
          <w:rFonts w:hint="eastAsia" w:ascii="宋体" w:hAnsi="宋体" w:cs="宋体"/>
          <w:b/>
          <w:bCs/>
          <w:szCs w:val="21"/>
        </w:rPr>
        <w:t>7）)没有进展）。</w:t>
      </w:r>
    </w:p>
    <w:p>
      <w:pPr>
        <w:widowControl/>
        <w:autoSpaceDE w:val="0"/>
        <w:autoSpaceDN w:val="0"/>
        <w:spacing w:after="0" w:line="360" w:lineRule="auto"/>
        <w:ind w:firstLine="422" w:firstLineChars="200"/>
        <w:jc w:val="left"/>
        <w:rPr>
          <w:rFonts w:ascii="宋体" w:hAnsi="宋体" w:cs="宋体"/>
          <w:b/>
          <w:bCs/>
          <w:kern w:val="0"/>
          <w:szCs w:val="21"/>
        </w:rPr>
      </w:pPr>
      <w:r>
        <w:rPr>
          <w:rFonts w:hint="eastAsia" w:ascii="宋体" w:hAnsi="宋体" w:cs="宋体"/>
          <w:b/>
          <w:bCs/>
          <w:kern w:val="0"/>
          <w:szCs w:val="21"/>
        </w:rPr>
        <w:t xml:space="preserve">因下列情形之一导致被保险人发生细胞免疫疗法医疗费用的，保险人也不承担给付保险金的责任： </w:t>
      </w:r>
    </w:p>
    <w:p>
      <w:pPr>
        <w:widowControl/>
        <w:autoSpaceDE w:val="0"/>
        <w:autoSpaceDN w:val="0"/>
        <w:spacing w:after="0" w:line="360" w:lineRule="auto"/>
        <w:ind w:firstLine="422" w:firstLineChars="200"/>
        <w:jc w:val="left"/>
        <w:rPr>
          <w:rFonts w:ascii="宋体" w:hAnsi="宋体" w:cs="宋体"/>
          <w:b/>
          <w:bCs/>
          <w:kern w:val="0"/>
          <w:szCs w:val="21"/>
        </w:rPr>
      </w:pPr>
      <w:r>
        <w:rPr>
          <w:rFonts w:hint="eastAsia" w:ascii="宋体" w:hAnsi="宋体" w:cs="宋体"/>
          <w:b/>
          <w:bCs/>
          <w:kern w:val="0"/>
          <w:szCs w:val="21"/>
        </w:rPr>
        <w:t>（</w:t>
      </w:r>
      <w:r>
        <w:rPr>
          <w:rFonts w:hint="eastAsia" w:ascii="宋体" w:hAnsi="宋体" w:cs="宋体"/>
          <w:b/>
          <w:bCs/>
          <w:kern w:val="0"/>
          <w:szCs w:val="21"/>
          <w:lang w:val="en-US" w:eastAsia="zh-CN"/>
        </w:rPr>
        <w:t>一</w:t>
      </w:r>
      <w:r>
        <w:rPr>
          <w:rFonts w:hint="eastAsia" w:ascii="宋体" w:hAnsi="宋体" w:cs="宋体"/>
          <w:b/>
          <w:bCs/>
          <w:kern w:val="0"/>
          <w:szCs w:val="21"/>
        </w:rPr>
        <w:t>）超出国家药品监督管理部门或者国务院授权的省、自治区、 直辖市人民政府批准的药品说明书中所列适应症使用范围的用药；不符合上述药品说明书所述用法、用量的 用药；</w:t>
      </w:r>
    </w:p>
    <w:p>
      <w:pPr>
        <w:widowControl/>
        <w:autoSpaceDE w:val="0"/>
        <w:autoSpaceDN w:val="0"/>
        <w:spacing w:after="0" w:line="360" w:lineRule="auto"/>
        <w:ind w:firstLine="422" w:firstLineChars="200"/>
        <w:jc w:val="left"/>
        <w:rPr>
          <w:rFonts w:ascii="宋体" w:hAnsi="宋体" w:cs="宋体"/>
          <w:b/>
          <w:bCs/>
          <w:kern w:val="0"/>
          <w:szCs w:val="21"/>
        </w:rPr>
      </w:pPr>
      <w:r>
        <w:rPr>
          <w:rFonts w:hint="eastAsia" w:ascii="宋体" w:hAnsi="宋体" w:cs="宋体"/>
          <w:b/>
          <w:bCs/>
          <w:kern w:val="0"/>
          <w:szCs w:val="21"/>
        </w:rPr>
        <w:t>（</w:t>
      </w:r>
      <w:r>
        <w:rPr>
          <w:rFonts w:hint="eastAsia" w:ascii="宋体" w:hAnsi="宋体" w:cs="宋体"/>
          <w:b/>
          <w:bCs/>
          <w:kern w:val="0"/>
          <w:szCs w:val="21"/>
          <w:lang w:val="en-US" w:eastAsia="zh-CN"/>
        </w:rPr>
        <w:t>二</w:t>
      </w:r>
      <w:r>
        <w:rPr>
          <w:rFonts w:hint="eastAsia" w:ascii="宋体" w:hAnsi="宋体" w:cs="宋体"/>
          <w:b/>
          <w:bCs/>
          <w:kern w:val="0"/>
          <w:szCs w:val="21"/>
        </w:rPr>
        <w:t>）被保险人未在保险人指定医疗机构接受相关治疗的；</w:t>
      </w:r>
    </w:p>
    <w:p>
      <w:pPr>
        <w:widowControl/>
        <w:autoSpaceDE w:val="0"/>
        <w:autoSpaceDN w:val="0"/>
        <w:spacing w:after="0" w:line="360" w:lineRule="auto"/>
        <w:ind w:firstLine="422" w:firstLineChars="200"/>
        <w:jc w:val="left"/>
        <w:rPr>
          <w:rFonts w:ascii="宋体" w:hAnsi="宋体" w:cs="宋体"/>
          <w:b/>
          <w:bCs/>
          <w:kern w:val="0"/>
          <w:szCs w:val="21"/>
        </w:rPr>
      </w:pPr>
      <w:r>
        <w:rPr>
          <w:rFonts w:hint="eastAsia" w:ascii="宋体" w:hAnsi="宋体" w:cs="宋体"/>
          <w:b/>
          <w:bCs/>
          <w:kern w:val="0"/>
          <w:szCs w:val="21"/>
        </w:rPr>
        <w:t>（</w:t>
      </w:r>
      <w:r>
        <w:rPr>
          <w:rFonts w:hint="eastAsia" w:ascii="宋体" w:hAnsi="宋体" w:cs="宋体"/>
          <w:b/>
          <w:bCs/>
          <w:kern w:val="0"/>
          <w:szCs w:val="21"/>
          <w:lang w:val="en-US" w:eastAsia="zh-CN"/>
        </w:rPr>
        <w:t>三</w:t>
      </w:r>
      <w:r>
        <w:rPr>
          <w:rFonts w:hint="eastAsia" w:ascii="宋体" w:hAnsi="宋体" w:cs="宋体"/>
          <w:b/>
          <w:bCs/>
          <w:kern w:val="0"/>
          <w:szCs w:val="21"/>
        </w:rPr>
        <w:t>）被保险人未通过细胞免疫疗法就医资格评估；</w:t>
      </w:r>
    </w:p>
    <w:p>
      <w:pPr>
        <w:widowControl/>
        <w:autoSpaceDE w:val="0"/>
        <w:autoSpaceDN w:val="0"/>
        <w:spacing w:after="0" w:line="360" w:lineRule="auto"/>
        <w:ind w:firstLine="422" w:firstLineChars="200"/>
        <w:jc w:val="left"/>
        <w:rPr>
          <w:rFonts w:ascii="宋体" w:hAnsi="宋体" w:cs="宋体"/>
          <w:b/>
          <w:bCs/>
          <w:kern w:val="0"/>
          <w:szCs w:val="21"/>
        </w:rPr>
      </w:pPr>
      <w:r>
        <w:rPr>
          <w:rFonts w:hint="eastAsia" w:ascii="宋体" w:hAnsi="宋体" w:cs="宋体"/>
          <w:b/>
          <w:bCs/>
          <w:kern w:val="0"/>
          <w:szCs w:val="21"/>
        </w:rPr>
        <w:t>（</w:t>
      </w:r>
      <w:r>
        <w:rPr>
          <w:rFonts w:hint="eastAsia" w:ascii="宋体" w:hAnsi="宋体" w:cs="宋体"/>
          <w:b/>
          <w:bCs/>
          <w:kern w:val="0"/>
          <w:szCs w:val="21"/>
          <w:lang w:val="en-US" w:eastAsia="zh-CN"/>
        </w:rPr>
        <w:t>四</w:t>
      </w:r>
      <w:r>
        <w:rPr>
          <w:rFonts w:hint="eastAsia" w:ascii="宋体" w:hAnsi="宋体" w:cs="宋体"/>
          <w:b/>
          <w:bCs/>
          <w:kern w:val="0"/>
          <w:szCs w:val="21"/>
        </w:rPr>
        <w:t>）被保险人治疗期外的所产生的费用；</w:t>
      </w:r>
    </w:p>
    <w:p>
      <w:pPr>
        <w:widowControl/>
        <w:autoSpaceDE w:val="0"/>
        <w:autoSpaceDN w:val="0"/>
        <w:spacing w:after="0" w:line="360" w:lineRule="auto"/>
        <w:ind w:firstLine="422" w:firstLineChars="200"/>
        <w:jc w:val="left"/>
        <w:rPr>
          <w:rFonts w:ascii="宋体" w:hAnsi="宋体" w:cs="宋体"/>
          <w:b/>
          <w:bCs/>
          <w:kern w:val="0"/>
          <w:szCs w:val="21"/>
        </w:rPr>
      </w:pPr>
      <w:r>
        <w:rPr>
          <w:rFonts w:hint="eastAsia" w:ascii="宋体" w:hAnsi="宋体" w:cs="宋体"/>
          <w:b/>
          <w:bCs/>
          <w:kern w:val="0"/>
          <w:szCs w:val="21"/>
        </w:rPr>
        <w:t>（</w:t>
      </w:r>
      <w:r>
        <w:rPr>
          <w:rFonts w:hint="eastAsia" w:ascii="宋体" w:hAnsi="宋体" w:cs="宋体"/>
          <w:b/>
          <w:bCs/>
          <w:kern w:val="0"/>
          <w:szCs w:val="21"/>
          <w:lang w:val="en-US" w:eastAsia="zh-CN"/>
        </w:rPr>
        <w:t>五</w:t>
      </w:r>
      <w:r>
        <w:rPr>
          <w:rFonts w:hint="eastAsia" w:ascii="宋体" w:hAnsi="宋体" w:cs="宋体"/>
          <w:b/>
          <w:bCs/>
          <w:kern w:val="0"/>
          <w:szCs w:val="21"/>
        </w:rPr>
        <w:t>）接种预防恶性肿瘤的疫苗，进行基因测试以鉴定恶性肿瘤的遗传性。</w:t>
      </w:r>
    </w:p>
    <w:p>
      <w:pPr>
        <w:widowControl/>
        <w:autoSpaceDE w:val="0"/>
        <w:autoSpaceDN w:val="0"/>
        <w:spacing w:after="0" w:line="360" w:lineRule="auto"/>
        <w:ind w:firstLine="422" w:firstLineChars="200"/>
        <w:jc w:val="left"/>
        <w:rPr>
          <w:rFonts w:ascii="宋体" w:hAnsi="宋体" w:cs="宋体"/>
          <w:b/>
          <w:bCs/>
          <w:szCs w:val="21"/>
        </w:rPr>
      </w:pPr>
    </w:p>
    <w:p>
      <w:pPr>
        <w:autoSpaceDE w:val="0"/>
        <w:autoSpaceDN w:val="0"/>
        <w:spacing w:line="360" w:lineRule="auto"/>
        <w:ind w:firstLine="422" w:firstLineChars="200"/>
        <w:jc w:val="center"/>
        <w:rPr>
          <w:rFonts w:ascii="宋体" w:hAnsi="宋体" w:cs="宋体"/>
          <w:b/>
          <w:bCs/>
          <w:szCs w:val="21"/>
        </w:rPr>
      </w:pPr>
      <w:r>
        <w:rPr>
          <w:rFonts w:hint="eastAsia" w:cs="宋体" w:asciiTheme="minorEastAsia" w:hAnsiTheme="minorEastAsia"/>
          <w:b/>
          <w:bCs/>
          <w:szCs w:val="21"/>
        </w:rPr>
        <w:t>特定药品</w:t>
      </w:r>
      <w:r>
        <w:rPr>
          <w:rFonts w:hint="eastAsia" w:ascii="宋体" w:hAnsi="宋体" w:cs="宋体"/>
          <w:b/>
          <w:bCs/>
          <w:szCs w:val="21"/>
        </w:rPr>
        <w:t>购药服务流程</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b/>
          <w:bCs/>
          <w:kern w:val="0"/>
          <w:szCs w:val="21"/>
        </w:rPr>
        <w:t>第八条</w:t>
      </w:r>
      <w:r>
        <w:rPr>
          <w:rFonts w:hint="eastAsia" w:ascii="宋体" w:hAnsi="宋体" w:cs="宋体"/>
          <w:kern w:val="0"/>
          <w:szCs w:val="21"/>
        </w:rPr>
        <w:t xml:space="preserve"> 在保险期间内，如果被保险人需在保险人指定药店</w:t>
      </w:r>
      <w:r>
        <w:rPr>
          <w:rFonts w:hint="eastAsia" w:cs="宋体" w:asciiTheme="minorEastAsia" w:hAnsiTheme="minorEastAsia"/>
          <w:kern w:val="0"/>
          <w:szCs w:val="21"/>
        </w:rPr>
        <w:t>或</w:t>
      </w:r>
      <w:r>
        <w:rPr>
          <w:rFonts w:hint="eastAsia" w:asciiTheme="minorEastAsia" w:hAnsiTheme="minorEastAsia" w:cstheme="minorEastAsia"/>
          <w:szCs w:val="21"/>
        </w:rPr>
        <w:t>海南博鳌乐城国际医疗旅游先行区特定医疗机构</w:t>
      </w:r>
      <w:r>
        <w:rPr>
          <w:rFonts w:hint="eastAsia" w:ascii="宋体" w:hAnsi="宋体" w:cs="宋体"/>
          <w:kern w:val="0"/>
          <w:szCs w:val="21"/>
        </w:rPr>
        <w:t>购买专科医生开具的药品处方中所列明的特定药品，需按照以下流程进行</w:t>
      </w:r>
      <w:r>
        <w:rPr>
          <w:rFonts w:hint="eastAsia" w:cs="宋体" w:asciiTheme="minorEastAsia" w:hAnsiTheme="minorEastAsia"/>
          <w:kern w:val="0"/>
          <w:szCs w:val="21"/>
        </w:rPr>
        <w:t>购药申请、</w:t>
      </w:r>
      <w:r>
        <w:rPr>
          <w:rFonts w:hint="eastAsia" w:ascii="宋体" w:hAnsi="宋体" w:cs="宋体"/>
          <w:kern w:val="0"/>
          <w:szCs w:val="21"/>
        </w:rPr>
        <w:t>药品处方审核和药品购买：</w:t>
      </w:r>
    </w:p>
    <w:p>
      <w:pPr>
        <w:autoSpaceDE w:val="0"/>
        <w:autoSpaceDN w:val="0"/>
        <w:spacing w:line="360" w:lineRule="auto"/>
        <w:ind w:firstLine="422" w:firstLineChars="200"/>
        <w:rPr>
          <w:rFonts w:cs="宋体" w:asciiTheme="minorEastAsia" w:hAnsiTheme="minorEastAsia"/>
          <w:b/>
          <w:bCs/>
          <w:kern w:val="0"/>
          <w:szCs w:val="21"/>
        </w:rPr>
      </w:pPr>
      <w:r>
        <w:rPr>
          <w:rFonts w:hint="eastAsia" w:cs="宋体" w:asciiTheme="minorEastAsia" w:hAnsiTheme="minorEastAsia"/>
          <w:b/>
          <w:bCs/>
          <w:szCs w:val="21"/>
        </w:rPr>
        <w:t>（一）</w:t>
      </w:r>
      <w:r>
        <w:rPr>
          <w:rFonts w:hint="eastAsia" w:asciiTheme="minorEastAsia" w:hAnsiTheme="minorEastAsia" w:cstheme="minorEastAsia"/>
          <w:b/>
        </w:rPr>
        <w:t>中国国家药品监督管理局批准且已在中国境内（不包含港澳台地区）上市的靶向药物和免疫治疗药物</w:t>
      </w:r>
      <w:r>
        <w:rPr>
          <w:rFonts w:hint="eastAsia" w:cs="宋体" w:asciiTheme="minorEastAsia" w:hAnsiTheme="minorEastAsia"/>
          <w:b/>
          <w:bCs/>
          <w:szCs w:val="21"/>
        </w:rPr>
        <w:t>购药服务流程</w:t>
      </w:r>
    </w:p>
    <w:p>
      <w:pPr>
        <w:widowControl/>
        <w:autoSpaceDE w:val="0"/>
        <w:autoSpaceDN w:val="0"/>
        <w:spacing w:line="360" w:lineRule="auto"/>
        <w:ind w:firstLine="422"/>
        <w:jc w:val="left"/>
        <w:rPr>
          <w:rFonts w:ascii="宋体" w:hAnsi="宋体" w:cs="宋体"/>
          <w:b/>
          <w:bCs/>
          <w:kern w:val="0"/>
          <w:szCs w:val="21"/>
        </w:rPr>
      </w:pPr>
      <w:r>
        <w:rPr>
          <w:rFonts w:hint="eastAsia" w:ascii="宋体" w:hAnsi="宋体" w:cs="宋体"/>
          <w:b/>
          <w:bCs/>
          <w:kern w:val="0"/>
          <w:szCs w:val="21"/>
        </w:rPr>
        <w:t>1、</w:t>
      </w:r>
      <w:r>
        <w:rPr>
          <w:rFonts w:hint="eastAsia" w:cs="宋体" w:asciiTheme="minorEastAsia" w:hAnsiTheme="minorEastAsia"/>
          <w:b/>
          <w:bCs/>
          <w:kern w:val="0"/>
          <w:szCs w:val="21"/>
        </w:rPr>
        <w:t>购药申请</w:t>
      </w:r>
      <w:r>
        <w:rPr>
          <w:rFonts w:hint="eastAsia" w:ascii="宋体" w:hAnsi="宋体" w:cs="宋体"/>
          <w:b/>
          <w:bCs/>
          <w:kern w:val="0"/>
          <w:szCs w:val="21"/>
        </w:rPr>
        <w:t>和药品处方审核流程：</w:t>
      </w:r>
    </w:p>
    <w:p>
      <w:pPr>
        <w:widowControl/>
        <w:autoSpaceDE w:val="0"/>
        <w:autoSpaceDN w:val="0"/>
        <w:spacing w:line="360" w:lineRule="auto"/>
        <w:ind w:firstLine="422"/>
        <w:jc w:val="left"/>
        <w:rPr>
          <w:rFonts w:ascii="宋体" w:hAnsi="宋体" w:cs="宋体"/>
          <w:kern w:val="0"/>
          <w:szCs w:val="21"/>
        </w:rPr>
      </w:pPr>
      <w:r>
        <w:rPr>
          <w:rFonts w:hint="eastAsia" w:ascii="宋体" w:hAnsi="宋体" w:cs="宋体"/>
          <w:b/>
          <w:bCs/>
          <w:kern w:val="0"/>
          <w:szCs w:val="21"/>
        </w:rPr>
        <w:t>保险金申请人</w:t>
      </w:r>
      <w:r>
        <w:rPr>
          <w:rFonts w:hint="eastAsia" w:ascii="宋体" w:hAnsi="宋体" w:cs="宋体"/>
          <w:b/>
          <w:kern w:val="0"/>
          <w:szCs w:val="21"/>
        </w:rPr>
        <w:t>（</w:t>
      </w:r>
      <w:r>
        <w:rPr>
          <w:rFonts w:hint="eastAsia" w:ascii="宋体" w:hAnsi="宋体" w:cs="宋体"/>
          <w:b/>
          <w:kern w:val="0"/>
          <w:szCs w:val="21"/>
          <w:lang w:val="en-US" w:eastAsia="zh-CN"/>
        </w:rPr>
        <w:t>见</w:t>
      </w:r>
      <w:r>
        <w:rPr>
          <w:rFonts w:hint="eastAsia" w:ascii="宋体" w:hAnsi="宋体" w:cs="宋体"/>
          <w:b/>
          <w:kern w:val="0"/>
          <w:szCs w:val="21"/>
        </w:rPr>
        <w:t>释义48）</w:t>
      </w:r>
      <w:r>
        <w:rPr>
          <w:rFonts w:hint="eastAsia" w:ascii="宋体" w:hAnsi="宋体" w:cs="宋体"/>
          <w:kern w:val="0"/>
          <w:szCs w:val="21"/>
        </w:rPr>
        <w:t>向保险人提交指定药店购药申请（以下简称“购药申请”），并提供下列授权申请材料：</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（1）保险金给付申请书；</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（2）被保险人的</w:t>
      </w:r>
      <w:r>
        <w:rPr>
          <w:rFonts w:hint="eastAsia" w:ascii="宋体" w:hAnsi="宋体" w:cs="宋体"/>
          <w:b/>
          <w:bCs/>
          <w:kern w:val="0"/>
          <w:szCs w:val="21"/>
        </w:rPr>
        <w:t>有效身份证件</w:t>
      </w:r>
      <w:r>
        <w:rPr>
          <w:rFonts w:hint="eastAsia" w:ascii="宋体" w:hAnsi="宋体" w:cs="宋体"/>
          <w:b/>
          <w:kern w:val="0"/>
          <w:szCs w:val="21"/>
        </w:rPr>
        <w:t>（</w:t>
      </w:r>
      <w:r>
        <w:rPr>
          <w:rFonts w:hint="eastAsia" w:ascii="宋体" w:hAnsi="宋体" w:cs="宋体"/>
          <w:b/>
          <w:kern w:val="0"/>
          <w:szCs w:val="21"/>
          <w:lang w:val="en-US" w:eastAsia="zh-CN"/>
        </w:rPr>
        <w:t>见</w:t>
      </w:r>
      <w:r>
        <w:rPr>
          <w:rFonts w:hint="eastAsia" w:ascii="宋体" w:hAnsi="宋体" w:cs="宋体"/>
          <w:b/>
          <w:kern w:val="0"/>
          <w:szCs w:val="21"/>
        </w:rPr>
        <w:t>释义49）</w:t>
      </w:r>
      <w:r>
        <w:rPr>
          <w:rFonts w:hint="eastAsia" w:ascii="宋体" w:hAnsi="宋体" w:cs="宋体"/>
          <w:kern w:val="0"/>
          <w:szCs w:val="21"/>
        </w:rPr>
        <w:t>；</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3）支持审核的全部证明、信息和证据，包括但不限于医院出具的门诊及住院病历资料、医学诊断书、病理检查报告、影像报告、检查化验报告、医疗费用原始单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费用明细单据等原件。保险金申请人因特殊原因不能提供上述材料的，应提供其他合法有效的材料；</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（4）医生开具的特定药品处方；</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（5）医院开具的外购药证明；</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（6）保险金申请人所能提供的与确认保险事故性质、原因、损失程度等有关的其他证明和资料；</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7）若保险金申请人委托他人申请的，还应提供保险金转账授权书原件、委托人和受托人的身份证明等相关证明文件。受益人为无民事行为能力人或者限制民事行为能力人的，由其监护人代为申领保险金，并需要提供监护人的身份证明等材料。</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保险人基于提交的资料进行药品处方审核。</w:t>
      </w:r>
      <w:r>
        <w:rPr>
          <w:rFonts w:hint="eastAsia" w:ascii="宋体" w:hAnsi="宋体" w:cs="宋体"/>
          <w:b/>
          <w:bCs/>
          <w:kern w:val="0"/>
          <w:szCs w:val="21"/>
        </w:rPr>
        <w:t>若保险金申请人提交的相关材料不足以支持药品处方审核，或者医学材料中相关的科学方法检验报告结果不支持药品处方的开具，保险人有权要求并一次性通知保险金申请人补充提供有关证明和资料。</w:t>
      </w:r>
    </w:p>
    <w:p>
      <w:pPr>
        <w:widowControl/>
        <w:spacing w:line="360" w:lineRule="auto"/>
        <w:ind w:firstLine="422"/>
        <w:jc w:val="left"/>
        <w:rPr>
          <w:rFonts w:ascii="宋体" w:hAnsi="宋体" w:cs="宋体"/>
          <w:b/>
          <w:bCs/>
          <w:kern w:val="0"/>
          <w:szCs w:val="21"/>
        </w:rPr>
      </w:pPr>
      <w:r>
        <w:rPr>
          <w:rFonts w:hint="eastAsia" w:ascii="宋体" w:hAnsi="宋体" w:cs="宋体"/>
          <w:b/>
          <w:bCs/>
          <w:kern w:val="0"/>
          <w:szCs w:val="21"/>
        </w:rPr>
        <w:t>如果保险金申请人未提交授权申请或者处方审核未通过，保险人不承担赔偿恶性肿瘤特定药品费用保险金的责任。</w:t>
      </w:r>
    </w:p>
    <w:p>
      <w:pPr>
        <w:widowControl/>
        <w:autoSpaceDE w:val="0"/>
        <w:autoSpaceDN w:val="0"/>
        <w:spacing w:line="360" w:lineRule="auto"/>
        <w:ind w:firstLine="422"/>
        <w:jc w:val="left"/>
        <w:rPr>
          <w:rFonts w:ascii="宋体" w:hAnsi="宋体" w:cs="宋体"/>
          <w:b/>
          <w:bCs/>
          <w:kern w:val="0"/>
          <w:szCs w:val="21"/>
        </w:rPr>
      </w:pPr>
      <w:r>
        <w:rPr>
          <w:rFonts w:hint="eastAsia" w:ascii="宋体" w:hAnsi="宋体" w:cs="宋体"/>
          <w:b/>
          <w:bCs/>
          <w:kern w:val="0"/>
          <w:szCs w:val="21"/>
        </w:rPr>
        <w:t>2、院外直付用药服务流程</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特定药品</w:t>
      </w:r>
      <w:r>
        <w:rPr>
          <w:rFonts w:hint="eastAsia" w:cs="宋体" w:asciiTheme="minorEastAsia" w:hAnsiTheme="minorEastAsia"/>
          <w:kern w:val="0"/>
          <w:szCs w:val="21"/>
        </w:rPr>
        <w:t>购药</w:t>
      </w:r>
      <w:r>
        <w:rPr>
          <w:rFonts w:hint="eastAsia" w:ascii="宋体" w:hAnsi="宋体" w:cs="宋体"/>
          <w:kern w:val="0"/>
          <w:szCs w:val="21"/>
        </w:rPr>
        <w:t>申请及特定药品处方首次经保险人审核通过后，保险人将指引保险金申请人，携带</w:t>
      </w:r>
      <w:r>
        <w:rPr>
          <w:rFonts w:hint="eastAsia" w:cs="宋体" w:asciiTheme="minorEastAsia" w:hAnsiTheme="minorEastAsia"/>
          <w:kern w:val="0"/>
          <w:szCs w:val="21"/>
        </w:rPr>
        <w:t>或配合提供</w:t>
      </w:r>
      <w:r>
        <w:rPr>
          <w:rFonts w:hint="eastAsia" w:ascii="宋体" w:hAnsi="宋体" w:cs="宋体"/>
          <w:kern w:val="0"/>
          <w:szCs w:val="21"/>
        </w:rPr>
        <w:t>有效药品处方、保险金申请人的有效身份证件、被保险人的中华人民共和国社会保障卡（如有）</w:t>
      </w:r>
      <w:r>
        <w:rPr>
          <w:rFonts w:hint="eastAsia" w:cs="宋体" w:asciiTheme="minorEastAsia" w:hAnsiTheme="minorEastAsia"/>
          <w:kern w:val="0"/>
          <w:szCs w:val="21"/>
        </w:rPr>
        <w:t>、保险金代领取授权书（工作人员出具）、领药确认书（工作人员出具）</w:t>
      </w:r>
      <w:r>
        <w:rPr>
          <w:rFonts w:hint="eastAsia" w:ascii="宋体" w:hAnsi="宋体" w:cs="宋体"/>
          <w:kern w:val="0"/>
          <w:szCs w:val="21"/>
        </w:rPr>
        <w:t>到保险人与保险金申请人确认取药的指定药店自取药品。</w:t>
      </w:r>
    </w:p>
    <w:p>
      <w:pPr>
        <w:widowControl/>
        <w:autoSpaceDE w:val="0"/>
        <w:autoSpaceDN w:val="0"/>
        <w:spacing w:line="360" w:lineRule="auto"/>
        <w:ind w:firstLine="420"/>
        <w:jc w:val="left"/>
        <w:rPr>
          <w:rFonts w:ascii="宋体" w:hAnsi="宋体" w:cs="宋体"/>
          <w:kern w:val="0"/>
          <w:szCs w:val="21"/>
        </w:rPr>
      </w:pPr>
      <w:r>
        <w:rPr>
          <w:rFonts w:hint="eastAsia" w:cs="宋体" w:asciiTheme="minorEastAsia" w:hAnsiTheme="minorEastAsia"/>
          <w:kern w:val="0"/>
          <w:szCs w:val="21"/>
        </w:rPr>
        <w:t>在取药时，保险金申请人须将本保险合同项下的保险金授权相应机构代为领取。该机构对保险金申请人免收本保险合同约定的保险责任范围内的药品费用。保险金将由保险人直接与相应机构直接结算保险人应当承担的保险金。</w:t>
      </w:r>
      <w:r>
        <w:rPr>
          <w:rFonts w:hint="eastAsia" w:cs="宋体" w:asciiTheme="minorEastAsia" w:hAnsiTheme="minorEastAsia"/>
          <w:b/>
          <w:bCs/>
          <w:kern w:val="0"/>
          <w:szCs w:val="21"/>
        </w:rPr>
        <w:t>属于本保险合同保险责任范围内的费用，保险申请人已经授权相应机构代为领取后，不应再向保险人申请该部分保险金。</w:t>
      </w:r>
    </w:p>
    <w:p>
      <w:pPr>
        <w:widowControl/>
        <w:autoSpaceDE w:val="0"/>
        <w:autoSpaceDN w:val="0"/>
        <w:spacing w:line="360" w:lineRule="auto"/>
        <w:ind w:firstLine="420"/>
        <w:jc w:val="left"/>
        <w:rPr>
          <w:rFonts w:cs="宋体" w:asciiTheme="minorEastAsia" w:hAnsiTheme="minorEastAsia"/>
          <w:b/>
          <w:bCs/>
          <w:kern w:val="0"/>
          <w:szCs w:val="21"/>
        </w:rPr>
      </w:pPr>
      <w:r>
        <w:rPr>
          <w:rFonts w:hint="eastAsia" w:cs="宋体" w:asciiTheme="minorEastAsia" w:hAnsiTheme="minorEastAsia"/>
          <w:b/>
          <w:bCs/>
          <w:kern w:val="0"/>
          <w:szCs w:val="21"/>
        </w:rPr>
        <w:t>（二）</w:t>
      </w:r>
      <w:r>
        <w:rPr>
          <w:rFonts w:hint="eastAsia" w:asciiTheme="minorEastAsia" w:hAnsiTheme="minorEastAsia" w:cstheme="minorEastAsia"/>
          <w:b/>
          <w:szCs w:val="21"/>
        </w:rPr>
        <w:t>海南博鳌乐城国际医疗旅游先行区临床急需进口药品</w:t>
      </w:r>
      <w:r>
        <w:rPr>
          <w:rFonts w:hint="eastAsia" w:cs="宋体" w:asciiTheme="minorEastAsia" w:hAnsiTheme="minorEastAsia"/>
          <w:b/>
          <w:bCs/>
          <w:kern w:val="0"/>
          <w:szCs w:val="21"/>
        </w:rPr>
        <w:t>购药服务流程</w:t>
      </w:r>
    </w:p>
    <w:p>
      <w:pPr>
        <w:widowControl/>
        <w:autoSpaceDE w:val="0"/>
        <w:autoSpaceDN w:val="0"/>
        <w:spacing w:line="360" w:lineRule="auto"/>
        <w:ind w:firstLine="420"/>
        <w:jc w:val="left"/>
        <w:rPr>
          <w:rFonts w:cs="宋体" w:asciiTheme="minorEastAsia" w:hAnsiTheme="minorEastAsia"/>
          <w:bCs/>
          <w:kern w:val="0"/>
          <w:szCs w:val="21"/>
        </w:rPr>
      </w:pPr>
      <w:r>
        <w:rPr>
          <w:rFonts w:cs="宋体" w:asciiTheme="minorEastAsia" w:hAnsiTheme="minorEastAsia"/>
          <w:bCs/>
          <w:kern w:val="0"/>
          <w:szCs w:val="21"/>
        </w:rPr>
        <w:t>被保险人在</w:t>
      </w:r>
      <w:r>
        <w:rPr>
          <w:rFonts w:hint="eastAsia" w:asciiTheme="minorEastAsia" w:hAnsiTheme="minorEastAsia" w:cstheme="minorEastAsia"/>
          <w:szCs w:val="21"/>
        </w:rPr>
        <w:t>海南博鳌乐城国际医疗旅游先行区</w:t>
      </w:r>
      <w:r>
        <w:rPr>
          <w:rFonts w:cs="宋体" w:asciiTheme="minorEastAsia" w:hAnsiTheme="minorEastAsia"/>
          <w:bCs/>
          <w:kern w:val="0"/>
          <w:szCs w:val="21"/>
        </w:rPr>
        <w:t>特定医疗机构购买进口药品的，须按照以下流程进行</w:t>
      </w:r>
      <w:r>
        <w:rPr>
          <w:rFonts w:hint="eastAsia" w:cs="宋体" w:asciiTheme="minorEastAsia" w:hAnsiTheme="minorEastAsia"/>
          <w:bCs/>
          <w:kern w:val="0"/>
          <w:szCs w:val="21"/>
        </w:rPr>
        <w:t>购药申请</w:t>
      </w:r>
      <w:r>
        <w:rPr>
          <w:rFonts w:cs="宋体" w:asciiTheme="minorEastAsia" w:hAnsiTheme="minorEastAsia"/>
          <w:bCs/>
          <w:kern w:val="0"/>
          <w:szCs w:val="21"/>
        </w:rPr>
        <w:t>、进口药品适用性初审、特定医疗机构病情诊断及进口药品申请，并至特定医疗机构购药：</w:t>
      </w:r>
    </w:p>
    <w:p>
      <w:pPr>
        <w:widowControl/>
        <w:autoSpaceDE w:val="0"/>
        <w:autoSpaceDN w:val="0"/>
        <w:spacing w:line="360" w:lineRule="auto"/>
        <w:ind w:firstLine="420" w:firstLineChars="200"/>
        <w:jc w:val="left"/>
        <w:rPr>
          <w:rFonts w:cs="宋体" w:asciiTheme="minorEastAsia" w:hAnsiTheme="minorEastAsia"/>
          <w:bCs/>
          <w:kern w:val="0"/>
          <w:szCs w:val="21"/>
        </w:rPr>
      </w:pPr>
      <w:r>
        <w:rPr>
          <w:rFonts w:hint="eastAsia" w:cs="宋体" w:asciiTheme="minorEastAsia" w:hAnsiTheme="minorEastAsia"/>
          <w:bCs/>
          <w:kern w:val="0"/>
          <w:szCs w:val="21"/>
        </w:rPr>
        <w:t>1.购药申请</w:t>
      </w:r>
    </w:p>
    <w:p>
      <w:pPr>
        <w:widowControl/>
        <w:autoSpaceDE w:val="0"/>
        <w:autoSpaceDN w:val="0"/>
        <w:spacing w:line="360" w:lineRule="auto"/>
        <w:ind w:firstLine="420" w:firstLineChars="200"/>
        <w:jc w:val="left"/>
        <w:rPr>
          <w:rFonts w:cs="宋体" w:asciiTheme="minorEastAsia" w:hAnsiTheme="minorEastAsia"/>
          <w:kern w:val="0"/>
          <w:szCs w:val="21"/>
        </w:rPr>
      </w:pPr>
      <w:r>
        <w:rPr>
          <w:rFonts w:cs="宋体" w:asciiTheme="minorEastAsia" w:hAnsiTheme="minorEastAsia"/>
          <w:kern w:val="0"/>
          <w:szCs w:val="21"/>
        </w:rPr>
        <w:t>被保险人作为申请人向保险人提交</w:t>
      </w:r>
      <w:r>
        <w:rPr>
          <w:rFonts w:hint="eastAsia" w:cs="宋体" w:asciiTheme="minorEastAsia" w:hAnsiTheme="minorEastAsia"/>
          <w:kern w:val="0"/>
          <w:szCs w:val="21"/>
        </w:rPr>
        <w:t>购药申请</w:t>
      </w:r>
      <w:r>
        <w:rPr>
          <w:rFonts w:cs="宋体" w:asciiTheme="minorEastAsia" w:hAnsiTheme="minorEastAsia"/>
          <w:kern w:val="0"/>
          <w:szCs w:val="21"/>
        </w:rPr>
        <w:t>，并按照保险人要求提交相关</w:t>
      </w:r>
      <w:r>
        <w:rPr>
          <w:rFonts w:hint="eastAsia" w:cs="宋体" w:asciiTheme="minorEastAsia" w:hAnsiTheme="minorEastAsia"/>
          <w:kern w:val="0"/>
          <w:szCs w:val="21"/>
        </w:rPr>
        <w:t>购药申请</w:t>
      </w:r>
      <w:r>
        <w:rPr>
          <w:rFonts w:cs="宋体" w:asciiTheme="minorEastAsia" w:hAnsiTheme="minorEastAsia"/>
          <w:kern w:val="0"/>
          <w:szCs w:val="21"/>
        </w:rPr>
        <w:t>材料，主要包括与被保险人相关的个人信息、病历资料、诊断证明、与诊断证明相关的检查检验报告及其他所需要的医学材料。</w:t>
      </w:r>
    </w:p>
    <w:p>
      <w:pPr>
        <w:widowControl/>
        <w:autoSpaceDE w:val="0"/>
        <w:autoSpaceDN w:val="0"/>
        <w:spacing w:line="360" w:lineRule="auto"/>
        <w:ind w:firstLine="420"/>
        <w:jc w:val="left"/>
        <w:rPr>
          <w:rFonts w:cs="宋体" w:asciiTheme="minorEastAsia" w:hAnsiTheme="minorEastAsia"/>
          <w:b/>
          <w:bCs/>
          <w:kern w:val="0"/>
          <w:szCs w:val="21"/>
        </w:rPr>
      </w:pPr>
      <w:r>
        <w:rPr>
          <w:rFonts w:hint="eastAsia" w:cs="宋体" w:asciiTheme="minorEastAsia" w:hAnsiTheme="minorEastAsia"/>
          <w:b/>
          <w:bCs/>
          <w:kern w:val="0"/>
          <w:szCs w:val="21"/>
        </w:rPr>
        <w:t>保险人将按照本保险合同约定的保险责任进行购药申请审核。如果申请人未提交购药申请或者购药申请审核未通过，保险人不承担给付进口药品费保险金的责任。</w:t>
      </w:r>
    </w:p>
    <w:p>
      <w:pPr>
        <w:widowControl/>
        <w:autoSpaceDE w:val="0"/>
        <w:autoSpaceDN w:val="0"/>
        <w:spacing w:line="360" w:lineRule="auto"/>
        <w:ind w:firstLine="420" w:firstLineChars="200"/>
        <w:jc w:val="left"/>
        <w:rPr>
          <w:rFonts w:cs="宋体" w:asciiTheme="minorEastAsia" w:hAnsiTheme="minorEastAsia"/>
          <w:b/>
          <w:bCs/>
          <w:kern w:val="0"/>
          <w:szCs w:val="21"/>
        </w:rPr>
      </w:pPr>
      <w:r>
        <w:rPr>
          <w:rFonts w:hint="eastAsia" w:cs="宋体" w:asciiTheme="minorEastAsia" w:hAnsiTheme="minorEastAsia"/>
          <w:kern w:val="0"/>
          <w:szCs w:val="21"/>
        </w:rPr>
        <w:t>2.进口药品适用性初审</w:t>
      </w:r>
    </w:p>
    <w:p>
      <w:pPr>
        <w:widowControl/>
        <w:autoSpaceDE w:val="0"/>
        <w:autoSpaceDN w:val="0"/>
        <w:spacing w:line="360" w:lineRule="auto"/>
        <w:ind w:firstLine="420" w:firstLineChars="200"/>
        <w:jc w:val="left"/>
        <w:rPr>
          <w:rFonts w:cs="宋体" w:asciiTheme="minorEastAsia" w:hAnsiTheme="minorEastAsia"/>
          <w:b/>
          <w:bCs/>
          <w:kern w:val="0"/>
          <w:szCs w:val="21"/>
        </w:rPr>
      </w:pPr>
      <w:r>
        <w:rPr>
          <w:rFonts w:hint="eastAsia" w:cs="宋体" w:asciiTheme="minorEastAsia" w:hAnsiTheme="minorEastAsia"/>
          <w:kern w:val="0"/>
          <w:szCs w:val="21"/>
        </w:rPr>
        <w:t>保险人将按照本保险合同约定的保险责任对申请人进行进口药品适用性初审。该适用性初审以药品说明书为依据并结合被保险人病情和基因检测报告等材料进行审慎评估。</w:t>
      </w:r>
      <w:r>
        <w:rPr>
          <w:rFonts w:hint="eastAsia" w:cs="宋体" w:asciiTheme="minorEastAsia" w:hAnsiTheme="minorEastAsia"/>
          <w:b/>
          <w:kern w:val="0"/>
          <w:szCs w:val="21"/>
        </w:rPr>
        <w:t>对于进口药品适用性初审中，申请人购药申请时提交的被保险人相关材料不足以支持使用进口药品，或者材料中相关的科学方法检验报告结果不支持使用进口药品，</w:t>
      </w:r>
      <w:r>
        <w:rPr>
          <w:rFonts w:hint="eastAsia" w:asciiTheme="minorEastAsia" w:hAnsiTheme="minorEastAsia"/>
          <w:b/>
        </w:rPr>
        <w:t>保险人有权一次性告知申请人补充其它支持被保险人使用进口药品的适用性初审材料。</w:t>
      </w:r>
      <w:r>
        <w:rPr>
          <w:rFonts w:hint="eastAsia" w:cs="宋体" w:asciiTheme="minorEastAsia" w:hAnsiTheme="minorEastAsia"/>
          <w:b/>
          <w:bCs/>
          <w:kern w:val="0"/>
          <w:szCs w:val="21"/>
        </w:rPr>
        <w:t>如果申请人进口药品适用性初审未通过，保险人不承担给付进口药品费保险金的责任。</w:t>
      </w:r>
    </w:p>
    <w:p>
      <w:pPr>
        <w:widowControl/>
        <w:autoSpaceDE w:val="0"/>
        <w:autoSpaceDN w:val="0"/>
        <w:spacing w:line="360" w:lineRule="auto"/>
        <w:ind w:firstLine="420"/>
        <w:jc w:val="left"/>
        <w:rPr>
          <w:rFonts w:cs="宋体" w:asciiTheme="minorEastAsia" w:hAnsiTheme="minorEastAsia"/>
          <w:bCs/>
          <w:kern w:val="0"/>
          <w:szCs w:val="21"/>
        </w:rPr>
      </w:pPr>
      <w:r>
        <w:rPr>
          <w:rFonts w:hint="eastAsia" w:cs="宋体" w:asciiTheme="minorEastAsia" w:hAnsiTheme="minorEastAsia"/>
          <w:bCs/>
          <w:kern w:val="0"/>
          <w:szCs w:val="21"/>
        </w:rPr>
        <w:t>3.特定医疗机构病情诊断及进口药品申请</w:t>
      </w:r>
    </w:p>
    <w:p>
      <w:pPr>
        <w:widowControl/>
        <w:autoSpaceDE w:val="0"/>
        <w:autoSpaceDN w:val="0"/>
        <w:spacing w:line="360" w:lineRule="auto"/>
        <w:ind w:firstLine="420"/>
        <w:jc w:val="left"/>
        <w:rPr>
          <w:rFonts w:cs="宋体" w:asciiTheme="minorEastAsia" w:hAnsiTheme="minorEastAsia"/>
          <w:kern w:val="0"/>
          <w:szCs w:val="21"/>
        </w:rPr>
      </w:pPr>
      <w:r>
        <w:rPr>
          <w:rFonts w:hint="eastAsia" w:cs="宋体" w:asciiTheme="minorEastAsia" w:hAnsiTheme="minorEastAsia"/>
          <w:kern w:val="0"/>
          <w:szCs w:val="21"/>
        </w:rPr>
        <w:t>进口药品适用性初审通过后，被保险人需通过特定医疗机构专科医生提供的病情诊断，确认该进口药品临床急需，并经</w:t>
      </w:r>
      <w:r>
        <w:rPr>
          <w:rFonts w:hint="eastAsia" w:asciiTheme="minorEastAsia" w:hAnsiTheme="minorEastAsia" w:cstheme="minorEastAsia"/>
          <w:szCs w:val="21"/>
        </w:rPr>
        <w:t>国务院药品监督管理部门或者国务院授权的省、自治区、直辖市人民政府批准</w:t>
      </w:r>
      <w:r>
        <w:rPr>
          <w:rFonts w:hint="eastAsia" w:cs="宋体" w:asciiTheme="minorEastAsia" w:hAnsiTheme="minorEastAsia"/>
          <w:kern w:val="0"/>
          <w:szCs w:val="21"/>
        </w:rPr>
        <w:t>。</w:t>
      </w:r>
    </w:p>
    <w:p>
      <w:pPr>
        <w:widowControl/>
        <w:autoSpaceDE w:val="0"/>
        <w:autoSpaceDN w:val="0"/>
        <w:spacing w:line="360" w:lineRule="auto"/>
        <w:ind w:firstLine="420"/>
        <w:jc w:val="left"/>
        <w:rPr>
          <w:rFonts w:cs="宋体" w:asciiTheme="minorEastAsia" w:hAnsiTheme="minorEastAsia"/>
          <w:b/>
          <w:bCs/>
          <w:kern w:val="0"/>
          <w:szCs w:val="21"/>
        </w:rPr>
      </w:pPr>
      <w:r>
        <w:rPr>
          <w:rFonts w:hint="eastAsia" w:cs="宋体" w:asciiTheme="minorEastAsia" w:hAnsiTheme="minorEastAsia"/>
          <w:b/>
          <w:bCs/>
          <w:kern w:val="0"/>
          <w:szCs w:val="21"/>
        </w:rPr>
        <w:t>如果特定医疗机构提出的进口药品申请未获批准，保险人不承担给付进口药品费保险金的责任。</w:t>
      </w:r>
    </w:p>
    <w:p>
      <w:pPr>
        <w:widowControl/>
        <w:autoSpaceDE w:val="0"/>
        <w:autoSpaceDN w:val="0"/>
        <w:spacing w:line="360" w:lineRule="auto"/>
        <w:ind w:firstLine="420"/>
        <w:jc w:val="left"/>
        <w:rPr>
          <w:rFonts w:cs="宋体" w:asciiTheme="minorEastAsia" w:hAnsiTheme="minorEastAsia"/>
          <w:bCs/>
          <w:kern w:val="0"/>
          <w:szCs w:val="21"/>
        </w:rPr>
      </w:pPr>
      <w:r>
        <w:rPr>
          <w:rFonts w:hint="eastAsia" w:cs="宋体" w:asciiTheme="minorEastAsia" w:hAnsiTheme="minorEastAsia"/>
          <w:bCs/>
          <w:kern w:val="0"/>
          <w:szCs w:val="21"/>
        </w:rPr>
        <w:t>4.特定医疗机构购药</w:t>
      </w:r>
    </w:p>
    <w:p>
      <w:pPr>
        <w:widowControl/>
        <w:autoSpaceDE w:val="0"/>
        <w:autoSpaceDN w:val="0"/>
        <w:spacing w:line="360" w:lineRule="auto"/>
        <w:ind w:firstLine="420"/>
        <w:jc w:val="left"/>
        <w:rPr>
          <w:rFonts w:cs="宋体" w:asciiTheme="minorEastAsia" w:hAnsiTheme="minorEastAsia"/>
          <w:kern w:val="0"/>
          <w:szCs w:val="21"/>
        </w:rPr>
      </w:pPr>
      <w:r>
        <w:rPr>
          <w:rFonts w:hint="eastAsia" w:cs="宋体" w:asciiTheme="minorEastAsia" w:hAnsiTheme="minorEastAsia"/>
          <w:kern w:val="0"/>
          <w:szCs w:val="21"/>
        </w:rPr>
        <w:t>特定医疗机构病情诊断及进口药品申请完成后，被保险人自行至特定医疗机构购药。</w:t>
      </w:r>
    </w:p>
    <w:p>
      <w:pPr>
        <w:pStyle w:val="18"/>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保险金额和保险费</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第九条</w:t>
      </w:r>
      <w:r>
        <w:rPr>
          <w:rFonts w:ascii="宋体" w:hAnsi="宋体" w:cs="宋体"/>
          <w:b/>
          <w:bCs/>
          <w:szCs w:val="21"/>
        </w:rPr>
        <w:t xml:space="preserve"> </w:t>
      </w:r>
      <w:r>
        <w:rPr>
          <w:rFonts w:hint="eastAsia" w:ascii="宋体" w:hAnsi="宋体" w:cs="宋体"/>
          <w:b/>
          <w:bCs/>
          <w:szCs w:val="21"/>
        </w:rPr>
        <w:t>保险金额是保险人承担赔偿或者给付保险金责任的最高限额。年度累计保险金额是保险人在保单年度内承担赔偿或者给付保险金责任的累计最高限额。</w:t>
      </w:r>
    </w:p>
    <w:p>
      <w:pPr>
        <w:adjustRightInd w:val="0"/>
        <w:snapToGrid w:val="0"/>
        <w:spacing w:line="360" w:lineRule="auto"/>
        <w:ind w:firstLine="422" w:firstLineChars="200"/>
        <w:rPr>
          <w:rFonts w:ascii="宋体" w:hAnsi="宋体" w:cs="宋体"/>
          <w:szCs w:val="21"/>
        </w:rPr>
      </w:pPr>
      <w:r>
        <w:rPr>
          <w:rFonts w:hint="eastAsia" w:ascii="宋体" w:hAnsi="宋体" w:cs="宋体"/>
          <w:b/>
          <w:szCs w:val="21"/>
        </w:rPr>
        <w:t>本保险合同的综合医疗保险金额、重大疾病异地转诊保险金额、质子重离子医疗保险金额、恶性肿瘤特定药品费用保险金额、细胞免疫疗法医疗费用保险金额</w:t>
      </w:r>
      <w:r>
        <w:rPr>
          <w:rFonts w:hint="eastAsia" w:ascii="宋体" w:hAnsi="宋体" w:cs="宋体"/>
          <w:b/>
          <w:bCs/>
          <w:szCs w:val="21"/>
        </w:rPr>
        <w:t>和年度累计保险金额由投保人与保险人约定，并在保险合同中载明。保险人对被保险人的所有赔偿金额之和不超过保险单中载明的年度累计保险金额。</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保险费由保险人在承保时计算确定。保险费交付方式由投保人与保险人协商确定，并在本保险合同中载明。</w:t>
      </w:r>
    </w:p>
    <w:p>
      <w:pPr>
        <w:pStyle w:val="17"/>
        <w:spacing w:line="360" w:lineRule="auto"/>
        <w:ind w:left="0" w:leftChars="0" w:firstLine="0" w:firstLineChars="0"/>
        <w:jc w:val="center"/>
        <w:outlineLvl w:val="0"/>
        <w:rPr>
          <w:rFonts w:ascii="宋体" w:hAnsi="宋体" w:cs="宋体"/>
          <w:szCs w:val="21"/>
        </w:rPr>
      </w:pPr>
      <w:r>
        <w:rPr>
          <w:rFonts w:hint="eastAsia" w:ascii="宋体" w:hAnsi="宋体" w:cs="宋体"/>
          <w:b/>
          <w:szCs w:val="21"/>
        </w:rPr>
        <w:t>保险期间</w:t>
      </w:r>
    </w:p>
    <w:p>
      <w:pPr>
        <w:spacing w:after="156" w:afterLines="50" w:line="240" w:lineRule="auto"/>
        <w:ind w:firstLine="422" w:firstLineChars="200"/>
        <w:rPr>
          <w:rFonts w:ascii="宋体" w:hAnsi="宋体" w:cs="宋体"/>
          <w:szCs w:val="21"/>
        </w:rPr>
      </w:pPr>
      <w:r>
        <w:rPr>
          <w:rFonts w:hint="eastAsia" w:ascii="宋体" w:hAnsi="宋体" w:cs="宋体"/>
          <w:b/>
          <w:bCs/>
          <w:szCs w:val="21"/>
        </w:rPr>
        <w:t>第十条 本保险合同保险期间由保险人和投保人协商确定，以保险单载明的起讫时间为准，但最长不超过一年。</w:t>
      </w:r>
    </w:p>
    <w:p>
      <w:pPr>
        <w:numPr>
          <w:ilvl w:val="255"/>
          <w:numId w:val="0"/>
        </w:numPr>
        <w:adjustRightInd w:val="0"/>
        <w:snapToGrid w:val="0"/>
        <w:spacing w:after="156" w:afterLines="50" w:line="240" w:lineRule="auto"/>
        <w:jc w:val="center"/>
        <w:rPr>
          <w:rFonts w:ascii="宋体" w:hAnsi="宋体" w:cs="宋体"/>
          <w:b/>
          <w:szCs w:val="21"/>
        </w:rPr>
      </w:pPr>
      <w:r>
        <w:rPr>
          <w:rFonts w:hint="eastAsia" w:ascii="宋体" w:hAnsi="宋体" w:cs="宋体"/>
          <w:b/>
          <w:szCs w:val="21"/>
        </w:rPr>
        <w:t>不保证续保</w:t>
      </w:r>
    </w:p>
    <w:p>
      <w:pPr>
        <w:spacing w:after="156" w:afterLines="50" w:line="240" w:lineRule="auto"/>
        <w:ind w:firstLine="422" w:firstLineChars="200"/>
        <w:rPr>
          <w:rFonts w:ascii="宋体" w:hAnsi="宋体" w:cs="宋体"/>
          <w:b/>
          <w:bCs/>
          <w:szCs w:val="21"/>
        </w:rPr>
      </w:pPr>
      <w:r>
        <w:rPr>
          <w:rFonts w:hint="eastAsia" w:ascii="宋体" w:hAnsi="宋体" w:cs="宋体"/>
          <w:b/>
          <w:bCs/>
          <w:szCs w:val="21"/>
        </w:rPr>
        <w:t>第十一条 本保险合同为不保证续保合同</w:t>
      </w:r>
      <w:r>
        <w:rPr>
          <w:rFonts w:hint="eastAsia" w:ascii="宋体" w:hAnsi="宋体" w:cs="宋体"/>
          <w:szCs w:val="21"/>
        </w:rPr>
        <w:t>，</w:t>
      </w:r>
      <w:r>
        <w:rPr>
          <w:b/>
          <w:bCs/>
        </w:rPr>
        <w:t>本保险</w:t>
      </w:r>
      <w:r>
        <w:rPr>
          <w:rFonts w:hint="eastAsia"/>
          <w:b/>
          <w:bCs/>
        </w:rPr>
        <w:t>合同</w:t>
      </w:r>
      <w:r>
        <w:rPr>
          <w:b/>
          <w:bCs/>
        </w:rPr>
        <w:t>保险期间</w:t>
      </w:r>
      <w:r>
        <w:rPr>
          <w:rFonts w:hint="eastAsia" w:ascii="宋体" w:hAnsi="宋体" w:cs="宋体"/>
          <w:b/>
          <w:bCs/>
          <w:szCs w:val="21"/>
          <w:lang w:bidi="ar"/>
        </w:rPr>
        <w:t>不超过</w:t>
      </w:r>
      <w:r>
        <w:rPr>
          <w:b/>
          <w:bCs/>
        </w:rPr>
        <w:t>一年。保险期间届满，投保人需要重新向保险公司申请投保本保险</w:t>
      </w:r>
      <w:r>
        <w:rPr>
          <w:rFonts w:hint="eastAsia"/>
          <w:b/>
          <w:bCs/>
        </w:rPr>
        <w:t>合同</w:t>
      </w:r>
      <w:r>
        <w:rPr>
          <w:b/>
          <w:bCs/>
        </w:rPr>
        <w:t>，并经保险人同意，交纳保险费，获得新的保险合同。</w:t>
      </w:r>
    </w:p>
    <w:p>
      <w:pPr>
        <w:pStyle w:val="17"/>
        <w:spacing w:line="360" w:lineRule="auto"/>
        <w:ind w:left="0" w:leftChars="0" w:firstLine="0" w:firstLineChars="0"/>
        <w:jc w:val="center"/>
        <w:outlineLvl w:val="0"/>
        <w:rPr>
          <w:rFonts w:ascii="宋体" w:hAnsi="宋体" w:cs="宋体"/>
          <w:szCs w:val="21"/>
        </w:rPr>
      </w:pPr>
      <w:bookmarkStart w:id="13" w:name="_Hlk27830298"/>
      <w:r>
        <w:rPr>
          <w:rFonts w:hint="eastAsia" w:ascii="宋体" w:hAnsi="宋体" w:cs="宋体"/>
          <w:b/>
          <w:szCs w:val="21"/>
        </w:rPr>
        <w:t>保险人义务</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bCs/>
          <w:szCs w:val="21"/>
        </w:rPr>
        <w:t xml:space="preserve">第十二条 </w:t>
      </w:r>
      <w:r>
        <w:rPr>
          <w:rFonts w:hint="eastAsia" w:ascii="宋体" w:hAnsi="宋体" w:cs="宋体"/>
          <w:szCs w:val="21"/>
        </w:rPr>
        <w:t>订立保险合同时，采用保险人提供的格式条款的，保险人向投保人提供的投保单应当附格式条款，保险人应当向投保人说明保险合同的内容。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产生效力。</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第十三条 </w:t>
      </w:r>
      <w:r>
        <w:rPr>
          <w:rFonts w:hint="eastAsia" w:ascii="宋体" w:hAnsi="宋体" w:cs="宋体"/>
          <w:szCs w:val="21"/>
        </w:rPr>
        <w:t>本保险合同成立后，保险人应当及时向投保人签发保险单或其他保险凭证。</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第十四条 </w:t>
      </w:r>
      <w:r>
        <w:rPr>
          <w:rFonts w:hint="eastAsia" w:ascii="宋体" w:hAnsi="宋体" w:cs="宋体"/>
          <w:szCs w:val="21"/>
        </w:rPr>
        <w:t>保险人依据第</w:t>
      </w:r>
      <w:r>
        <w:rPr>
          <w:rFonts w:hint="eastAsia" w:ascii="宋体" w:hAnsi="宋体" w:cs="宋体"/>
          <w:szCs w:val="21"/>
          <w:lang w:val="en-US" w:eastAsia="zh-CN"/>
        </w:rPr>
        <w:t>十九</w:t>
      </w:r>
      <w:r>
        <w:rPr>
          <w:rFonts w:hint="eastAsia" w:ascii="宋体" w:hAnsi="宋体" w:cs="宋体"/>
          <w:szCs w:val="21"/>
        </w:rPr>
        <w:t>条、二十条所取得的保险合同解除权，自保险人知道有解除事由之日起，超过三十日不行使而消灭。</w:t>
      </w:r>
    </w:p>
    <w:p>
      <w:pPr>
        <w:adjustRightInd w:val="0"/>
        <w:snapToGrid w:val="0"/>
        <w:spacing w:line="360" w:lineRule="auto"/>
        <w:ind w:firstLine="420" w:firstLineChars="200"/>
        <w:rPr>
          <w:rStyle w:val="20"/>
          <w:rFonts w:ascii="宋体" w:hAnsi="宋体" w:cs="宋体"/>
          <w:szCs w:val="21"/>
        </w:rPr>
      </w:pPr>
      <w:r>
        <w:rPr>
          <w:rStyle w:val="20"/>
          <w:rFonts w:hint="eastAsia" w:ascii="宋体" w:hAnsi="宋体" w:cs="宋体"/>
          <w:szCs w:val="21"/>
        </w:rPr>
        <w:t>保险人在合同订立时已经知道投保人未如实告知的情况的，保险人不得解除合同；发生保险事故的，保险人应当承担给付保险金责任。</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第十五条 </w:t>
      </w:r>
      <w:r>
        <w:rPr>
          <w:rFonts w:hint="eastAsia" w:ascii="宋体" w:hAnsi="宋体" w:cs="宋体"/>
          <w:szCs w:val="21"/>
        </w:rPr>
        <w:t>保险人按照第二十</w:t>
      </w:r>
      <w:r>
        <w:rPr>
          <w:rFonts w:hint="eastAsia" w:ascii="宋体" w:hAnsi="宋体" w:cs="宋体"/>
          <w:szCs w:val="21"/>
          <w:lang w:val="en-US" w:eastAsia="zh-CN"/>
        </w:rPr>
        <w:t>四</w:t>
      </w:r>
      <w:r>
        <w:rPr>
          <w:rFonts w:hint="eastAsia" w:ascii="宋体" w:hAnsi="宋体" w:cs="宋体"/>
          <w:szCs w:val="21"/>
        </w:rPr>
        <w:t>条的约定，认为投保人、被保险人或者受益人提供的有关索赔的证明和资料不完整的，应当及时一次性通知投保人、被保险人或者受益人补充提供。</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第十六条 </w:t>
      </w:r>
      <w:r>
        <w:rPr>
          <w:rFonts w:hint="eastAsia" w:ascii="宋体" w:hAnsi="宋体" w:cs="宋体"/>
          <w:szCs w:val="21"/>
        </w:rPr>
        <w:t>保险人收到被保险人或者受益人的给付保险金的请求后，应当及时作出是否属于保险责任的核定；情形复杂的，应当在三十日内作出核定。但保险责任的核定必须依赖于特定证明、鉴定、判决、裁定或其他证据材料的，保险人应在被保险人或者受益人提供或自行取得上述证据材料起三十日内作出核定。本保险合同另有约定的除外。</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保险人应当将核定结果通知被保险人或者受益人；对属于保险责任的，在与被保险人或者受益人达成给付保险金的协议后十日内，履行赔偿保险金义务。保险合同对给付保险金的期限有约定的，保险人应当按照约定履行给付保险金的义务。保险人依照前款约定作出核定后，</w:t>
      </w:r>
      <w:r>
        <w:rPr>
          <w:rStyle w:val="20"/>
          <w:rFonts w:hint="eastAsia" w:ascii="宋体" w:hAnsi="宋体" w:cs="宋体"/>
          <w:szCs w:val="21"/>
        </w:rPr>
        <w:t>对不属于保险责任的，应当自作出核定之日起三日内向被保险人</w:t>
      </w:r>
      <w:r>
        <w:rPr>
          <w:rFonts w:hint="eastAsia" w:ascii="宋体" w:hAnsi="宋体" w:cs="宋体"/>
          <w:szCs w:val="21"/>
        </w:rPr>
        <w:t>或者受益人</w:t>
      </w:r>
      <w:r>
        <w:rPr>
          <w:rStyle w:val="20"/>
          <w:rFonts w:hint="eastAsia" w:ascii="宋体" w:hAnsi="宋体" w:cs="宋体"/>
          <w:szCs w:val="21"/>
        </w:rPr>
        <w:t>发出拒绝给付保险金通知书，并说明理由</w:t>
      </w:r>
      <w:r>
        <w:rPr>
          <w:rFonts w:hint="eastAsia" w:ascii="宋体" w:hAnsi="宋体" w:cs="宋体"/>
          <w:szCs w:val="21"/>
        </w:rPr>
        <w:t>。</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第十七条 </w:t>
      </w:r>
      <w:r>
        <w:rPr>
          <w:rFonts w:hint="eastAsia" w:ascii="宋体" w:hAnsi="宋体" w:cs="宋体"/>
          <w:szCs w:val="21"/>
        </w:rPr>
        <w:t>保险人自收到给付保险金的请求和有关证明、资料之日起六十日内，对其赔偿保险金的数额不能确定的，应当根据已有证明和资料可以确定的数额先予支付；保险人最终确定给付的数额后，应当支付相应的差额。</w:t>
      </w:r>
    </w:p>
    <w:bookmarkEnd w:id="13"/>
    <w:p>
      <w:pPr>
        <w:pStyle w:val="18"/>
        <w:spacing w:line="360" w:lineRule="auto"/>
        <w:ind w:left="0" w:leftChars="0" w:firstLine="0" w:firstLineChars="0"/>
        <w:jc w:val="center"/>
        <w:outlineLvl w:val="0"/>
        <w:rPr>
          <w:rFonts w:ascii="宋体" w:hAnsi="宋体" w:cs="宋体"/>
          <w:b/>
          <w:szCs w:val="21"/>
        </w:rPr>
      </w:pPr>
      <w:bookmarkStart w:id="14" w:name="_Hlk27831284"/>
      <w:r>
        <w:rPr>
          <w:rFonts w:hint="eastAsia" w:ascii="宋体" w:hAnsi="宋体" w:cs="宋体"/>
          <w:b/>
          <w:szCs w:val="21"/>
        </w:rPr>
        <w:t>投保人、被保险人义务</w:t>
      </w:r>
      <w:bookmarkEnd w:id="14"/>
    </w:p>
    <w:p>
      <w:pPr>
        <w:numPr>
          <w:ilvl w:val="255"/>
          <w:numId w:val="0"/>
        </w:numPr>
        <w:adjustRightInd w:val="0"/>
        <w:snapToGrid w:val="0"/>
        <w:spacing w:line="360" w:lineRule="auto"/>
        <w:ind w:firstLine="422" w:firstLineChars="200"/>
        <w:rPr>
          <w:rFonts w:ascii="宋体" w:hAnsi="宋体" w:cs="宋体"/>
          <w:szCs w:val="21"/>
        </w:rPr>
      </w:pPr>
      <w:bookmarkStart w:id="15" w:name="_Hlk27831231"/>
      <w:r>
        <w:rPr>
          <w:rFonts w:hint="eastAsia" w:ascii="宋体" w:hAnsi="宋体" w:cs="宋体"/>
          <w:b/>
          <w:bCs/>
          <w:szCs w:val="21"/>
        </w:rPr>
        <w:t>第十</w:t>
      </w:r>
      <w:r>
        <w:rPr>
          <w:rFonts w:hint="eastAsia" w:ascii="宋体" w:hAnsi="宋体" w:cs="宋体"/>
          <w:b/>
          <w:bCs/>
          <w:szCs w:val="21"/>
          <w:lang w:val="en-US" w:eastAsia="zh-CN"/>
        </w:rPr>
        <w:t>八</w:t>
      </w:r>
      <w:r>
        <w:rPr>
          <w:rFonts w:hint="eastAsia" w:ascii="宋体" w:hAnsi="宋体" w:cs="宋体"/>
          <w:b/>
          <w:bCs/>
          <w:szCs w:val="21"/>
        </w:rPr>
        <w:t xml:space="preserve">条 </w:t>
      </w:r>
      <w:r>
        <w:rPr>
          <w:rFonts w:hint="eastAsia" w:ascii="宋体" w:hAnsi="宋体" w:cs="宋体"/>
          <w:szCs w:val="21"/>
        </w:rPr>
        <w:t>本保险合同保险费缴付方式由投保人和保险人在投保时约定，并在保险单上载明。</w:t>
      </w:r>
    </w:p>
    <w:p>
      <w:pPr>
        <w:numPr>
          <w:ilvl w:val="255"/>
          <w:numId w:val="0"/>
        </w:numPr>
        <w:adjustRightInd w:val="0"/>
        <w:snapToGrid w:val="0"/>
        <w:spacing w:line="360" w:lineRule="auto"/>
        <w:ind w:firstLine="420" w:firstLineChars="200"/>
        <w:rPr>
          <w:rFonts w:ascii="宋体" w:hAnsi="宋体" w:cs="宋体"/>
          <w:b/>
          <w:szCs w:val="21"/>
        </w:rPr>
      </w:pPr>
      <w:r>
        <w:rPr>
          <w:rFonts w:hint="eastAsia" w:ascii="宋体" w:hAnsi="宋体" w:cs="宋体"/>
          <w:szCs w:val="21"/>
        </w:rPr>
        <w:t>若投保人选择一次性缴付保险费，投保人应当在本保险合同成立时一次性缴清保险费。</w:t>
      </w:r>
      <w:r>
        <w:rPr>
          <w:rFonts w:hint="eastAsia" w:ascii="宋体" w:hAnsi="宋体" w:cs="宋体"/>
          <w:b/>
          <w:szCs w:val="21"/>
        </w:rPr>
        <w:t>保险费缴清前，本保险合同不生效。对本保险合同生效前发生的保险事故，保险人不承担保险责任。</w:t>
      </w:r>
    </w:p>
    <w:p>
      <w:pPr>
        <w:pStyle w:val="18"/>
        <w:spacing w:line="360" w:lineRule="auto"/>
        <w:ind w:left="0" w:leftChars="0" w:firstLine="422"/>
        <w:rPr>
          <w:rFonts w:ascii="宋体" w:hAnsi="宋体" w:cs="宋体"/>
          <w:b/>
          <w:bCs/>
          <w:szCs w:val="21"/>
        </w:rPr>
      </w:pPr>
      <w:r>
        <w:rPr>
          <w:rFonts w:hint="eastAsia" w:ascii="宋体" w:hAnsi="宋体" w:cs="宋体"/>
          <w:b/>
          <w:bCs/>
          <w:szCs w:val="21"/>
        </w:rPr>
        <w:t>若投保人选择分期缴付保险费，在缴付首月保险费后，投保人应当在每个保险费约定支付日（见释义</w:t>
      </w:r>
      <w:r>
        <w:rPr>
          <w:rFonts w:hint="eastAsia" w:ascii="宋体" w:hAnsi="宋体" w:cs="宋体"/>
          <w:b/>
          <w:bCs/>
          <w:szCs w:val="21"/>
          <w:lang w:val="en-US" w:eastAsia="zh-CN"/>
        </w:rPr>
        <w:t>50</w:t>
      </w:r>
      <w:r>
        <w:rPr>
          <w:rFonts w:hint="eastAsia" w:ascii="宋体" w:hAnsi="宋体" w:cs="宋体"/>
          <w:b/>
          <w:bCs/>
          <w:szCs w:val="21"/>
        </w:rPr>
        <w:t>）缴付其余各月对应</w:t>
      </w:r>
      <w:r>
        <w:rPr>
          <w:rFonts w:hint="eastAsia" w:asciiTheme="minorEastAsia" w:hAnsiTheme="minorEastAsia" w:eastAsiaTheme="minorEastAsia" w:cstheme="minorEastAsia"/>
          <w:b/>
          <w:bCs/>
          <w:szCs w:val="21"/>
        </w:rPr>
        <w:t>的保费。</w:t>
      </w:r>
      <w:r>
        <w:rPr>
          <w:rFonts w:hint="eastAsia" w:asciiTheme="minorEastAsia" w:hAnsiTheme="minorEastAsia" w:eastAsiaTheme="minorEastAsia" w:cstheme="minorEastAsia"/>
          <w:b/>
          <w:bCs/>
          <w:kern w:val="0"/>
          <w:szCs w:val="21"/>
        </w:rPr>
        <w:t>如</w:t>
      </w:r>
      <w:r>
        <w:rPr>
          <w:rFonts w:hint="eastAsia" w:ascii="宋体" w:hAnsi="宋体" w:cs="宋体"/>
          <w:b/>
          <w:bCs/>
          <w:szCs w:val="21"/>
        </w:rPr>
        <w:t>投保人未按照本保险合同约定的付款时间足额缴付当期保费，保险人允许投保人在保险合同约定的宽限期内补缴对应</w:t>
      </w:r>
      <w:r>
        <w:rPr>
          <w:rFonts w:hint="eastAsia" w:asciiTheme="minorEastAsia" w:hAnsiTheme="minorEastAsia" w:eastAsiaTheme="minorEastAsia" w:cstheme="minorEastAsia"/>
          <w:b/>
          <w:bCs/>
          <w:kern w:val="0"/>
          <w:szCs w:val="21"/>
        </w:rPr>
        <w:t>月份的保费，如</w:t>
      </w:r>
      <w:r>
        <w:rPr>
          <w:rFonts w:hint="eastAsia" w:ascii="宋体" w:hAnsi="宋体" w:cs="宋体"/>
          <w:b/>
          <w:bCs/>
          <w:szCs w:val="21"/>
        </w:rPr>
        <w:t>被保险人在宽限期内发生保险事故，保险人仍按照保险合同约定赔偿保险金。除本保险合同另有约定外，如被保险人在正常缴费对应的保险期间内或宽限期内发生保险事故，保险人依照本保险合同约定赔付保险金的，需扣减保险期间所有未缴期间的保险费，投保人已缴纳的保险费与保险人扣减的保险费之和应等于本保险合同约定的保险费总额。</w:t>
      </w:r>
    </w:p>
    <w:p>
      <w:pPr>
        <w:pStyle w:val="18"/>
        <w:spacing w:line="360" w:lineRule="auto"/>
        <w:ind w:left="0" w:leftChars="0" w:firstLine="422"/>
        <w:rPr>
          <w:rFonts w:ascii="宋体" w:hAnsi="宋体" w:cs="宋体"/>
          <w:b/>
          <w:bCs/>
          <w:szCs w:val="21"/>
        </w:rPr>
      </w:pPr>
      <w:r>
        <w:rPr>
          <w:rFonts w:hint="eastAsia" w:asciiTheme="minorEastAsia" w:hAnsiTheme="minorEastAsia" w:eastAsiaTheme="minorEastAsia" w:cstheme="minorEastAsia"/>
          <w:b/>
          <w:bCs/>
          <w:kern w:val="0"/>
          <w:szCs w:val="21"/>
        </w:rPr>
        <w:t>如</w:t>
      </w:r>
      <w:r>
        <w:rPr>
          <w:rFonts w:hint="eastAsia" w:ascii="宋体" w:hAnsi="宋体" w:cs="宋体"/>
          <w:b/>
          <w:bCs/>
          <w:szCs w:val="21"/>
        </w:rPr>
        <w:t>投保人未按照本保险合同约定的付款时间足额缴付当期保费，且在本保险合同约定的宽限期内仍未足额补缴当期保费的，</w:t>
      </w:r>
      <w:r>
        <w:rPr>
          <w:rFonts w:hint="eastAsia"/>
          <w:b/>
          <w:bCs/>
        </w:rPr>
        <w:t>本保险合同效力中止，</w:t>
      </w:r>
      <w:r>
        <w:rPr>
          <w:rFonts w:hint="eastAsia"/>
          <w:b/>
        </w:rPr>
        <w:t>保险人对合同效力中止后发生的保险事故不承担给付保险金责任</w:t>
      </w:r>
      <w:r>
        <w:rPr>
          <w:rFonts w:hint="eastAsia" w:ascii="宋体" w:hAnsi="宋体" w:cs="宋体"/>
          <w:b/>
          <w:bCs/>
          <w:szCs w:val="21"/>
        </w:rPr>
        <w:t>。</w:t>
      </w:r>
    </w:p>
    <w:p>
      <w:pPr>
        <w:pStyle w:val="29"/>
        <w:autoSpaceDE w:val="0"/>
        <w:autoSpaceDN w:val="0"/>
        <w:adjustRightInd w:val="0"/>
        <w:spacing w:line="360" w:lineRule="auto"/>
        <w:ind w:firstLine="386" w:firstLineChars="184"/>
        <w:jc w:val="left"/>
        <w:rPr>
          <w:rFonts w:ascii="宋体" w:hAnsi="宋体" w:cs="宋体"/>
          <w:kern w:val="0"/>
          <w:szCs w:val="21"/>
        </w:rPr>
      </w:pPr>
      <w:r>
        <w:rPr>
          <w:rFonts w:hint="eastAsia" w:ascii="宋体" w:hAnsi="宋体" w:cs="宋体"/>
          <w:kern w:val="0"/>
          <w:szCs w:val="21"/>
        </w:rPr>
        <w:t>宽限期由投保人与保险人</w:t>
      </w:r>
      <w:r>
        <w:rPr>
          <w:rFonts w:hint="eastAsia" w:asciiTheme="minorEastAsia" w:hAnsiTheme="minorEastAsia" w:eastAsiaTheme="minorEastAsia" w:cstheme="minorEastAsia"/>
          <w:kern w:val="0"/>
          <w:szCs w:val="21"/>
        </w:rPr>
        <w:t>约定，并在本保险合同</w:t>
      </w:r>
      <w:r>
        <w:rPr>
          <w:rFonts w:hint="eastAsia" w:ascii="宋体" w:hAnsi="宋体" w:cs="宋体"/>
          <w:kern w:val="0"/>
          <w:szCs w:val="21"/>
        </w:rPr>
        <w:t>中载明。</w:t>
      </w:r>
    </w:p>
    <w:p>
      <w:pPr>
        <w:pStyle w:val="29"/>
        <w:autoSpaceDE w:val="0"/>
        <w:autoSpaceDN w:val="0"/>
        <w:adjustRightInd w:val="0"/>
        <w:spacing w:line="360" w:lineRule="auto"/>
        <w:ind w:firstLine="388" w:firstLineChars="184"/>
        <w:jc w:val="left"/>
        <w:rPr>
          <w:rFonts w:ascii="宋体" w:hAnsi="宋体" w:cs="宋体"/>
          <w:b/>
          <w:szCs w:val="21"/>
        </w:rPr>
      </w:pPr>
      <w:r>
        <w:rPr>
          <w:rFonts w:hint="eastAsia" w:ascii="宋体" w:hAnsi="宋体" w:cs="宋体"/>
          <w:b/>
          <w:bCs/>
          <w:szCs w:val="21"/>
        </w:rPr>
        <w:t>第</w:t>
      </w:r>
      <w:r>
        <w:rPr>
          <w:rFonts w:hint="eastAsia" w:ascii="宋体" w:hAnsi="宋体" w:cs="宋体"/>
          <w:b/>
          <w:bCs/>
          <w:szCs w:val="21"/>
          <w:lang w:val="en-US" w:eastAsia="zh-CN"/>
        </w:rPr>
        <w:t>十九</w:t>
      </w:r>
      <w:r>
        <w:rPr>
          <w:rFonts w:hint="eastAsia" w:ascii="宋体" w:hAnsi="宋体" w:cs="宋体"/>
          <w:b/>
          <w:bCs/>
          <w:szCs w:val="21"/>
        </w:rPr>
        <w:t xml:space="preserve">条 </w:t>
      </w:r>
      <w:r>
        <w:rPr>
          <w:rFonts w:hint="eastAsia" w:ascii="宋体" w:hAnsi="宋体" w:cs="宋体"/>
          <w:b/>
          <w:szCs w:val="21"/>
        </w:rPr>
        <w:t>订立保险合同，保险人就被保险人的有关情况提出询问的，投保人应当如实告知。</w:t>
      </w:r>
    </w:p>
    <w:p>
      <w:pPr>
        <w:pStyle w:val="17"/>
        <w:spacing w:line="360" w:lineRule="auto"/>
        <w:ind w:left="0" w:leftChars="0" w:firstLine="422"/>
        <w:rPr>
          <w:rFonts w:ascii="宋体" w:hAnsi="宋体" w:cs="宋体"/>
          <w:b/>
          <w:szCs w:val="21"/>
        </w:rPr>
      </w:pPr>
      <w:r>
        <w:rPr>
          <w:rFonts w:hint="eastAsia" w:ascii="宋体" w:hAnsi="宋体" w:cs="宋体"/>
          <w:b/>
          <w:szCs w:val="21"/>
        </w:rPr>
        <w:t>投保人故意或者因重大过失未履行前款规定的义务，足以影响保险人决定是否同意承保或者提高保险费率的，保险人有权解除本保险合同。</w:t>
      </w:r>
    </w:p>
    <w:p>
      <w:pPr>
        <w:pStyle w:val="17"/>
        <w:spacing w:line="360" w:lineRule="auto"/>
        <w:ind w:left="0" w:leftChars="0" w:firstLine="422"/>
        <w:rPr>
          <w:rFonts w:ascii="宋体" w:hAnsi="宋体" w:cs="宋体"/>
          <w:b/>
          <w:szCs w:val="21"/>
        </w:rPr>
      </w:pPr>
      <w:r>
        <w:rPr>
          <w:rFonts w:hint="eastAsia" w:ascii="宋体" w:hAnsi="宋体" w:cs="宋体"/>
          <w:b/>
          <w:szCs w:val="21"/>
        </w:rPr>
        <w:t>投保人故意不履行如实告知义务的，保险人对于合同解除前发生的保险事故，不承担给付保险金责任，并不退还保险费。</w:t>
      </w:r>
    </w:p>
    <w:p>
      <w:pPr>
        <w:pStyle w:val="17"/>
        <w:spacing w:line="360" w:lineRule="auto"/>
        <w:ind w:left="0" w:leftChars="0" w:firstLine="422"/>
        <w:rPr>
          <w:rFonts w:ascii="宋体" w:hAnsi="宋体" w:cs="宋体"/>
          <w:b/>
          <w:szCs w:val="21"/>
        </w:rPr>
      </w:pPr>
      <w:r>
        <w:rPr>
          <w:rFonts w:hint="eastAsia" w:ascii="宋体" w:hAnsi="宋体" w:cs="宋体"/>
          <w:b/>
          <w:szCs w:val="21"/>
        </w:rPr>
        <w:t>投保人因重大过失未履行如实告知义务，对保险事故的发生有严重影响的，保险人对于合同解除前发生的保险事故，不承担给付保险金责任，但应当退还保险费。</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第二十条 </w:t>
      </w:r>
      <w:r>
        <w:rPr>
          <w:rFonts w:hint="eastAsia" w:ascii="宋体" w:hAnsi="宋体" w:cs="宋体"/>
          <w:szCs w:val="21"/>
        </w:rPr>
        <w:t>投保人申请投保时，应按被保险人的周岁年龄和性别填写，如果发生错误按照下列方式办理：</w:t>
      </w:r>
    </w:p>
    <w:p>
      <w:pPr>
        <w:pStyle w:val="18"/>
        <w:spacing w:line="360" w:lineRule="auto"/>
        <w:ind w:left="0" w:leftChars="0" w:firstLine="422"/>
        <w:rPr>
          <w:rFonts w:ascii="宋体" w:hAnsi="宋体" w:cs="宋体"/>
          <w:b/>
          <w:bCs/>
          <w:szCs w:val="21"/>
        </w:rPr>
      </w:pPr>
      <w:r>
        <w:rPr>
          <w:rFonts w:hint="eastAsia" w:ascii="宋体" w:hAnsi="宋体" w:cs="宋体"/>
          <w:b/>
          <w:bCs/>
          <w:szCs w:val="21"/>
        </w:rPr>
        <w:t>（一）投保人申报的被保险人年龄不真实，并且其真实年龄不符合本保险合同约定投保年龄限制的，保险人有权解除本保险合同，并向投保人退还未满期保险费（见释义</w:t>
      </w:r>
      <w:r>
        <w:rPr>
          <w:rFonts w:hint="eastAsia" w:ascii="宋体" w:hAnsi="宋体" w:cs="宋体"/>
          <w:b/>
          <w:bCs/>
          <w:szCs w:val="21"/>
          <w:lang w:val="en-US" w:eastAsia="zh-CN"/>
        </w:rPr>
        <w:t>51</w:t>
      </w:r>
      <w:r>
        <w:rPr>
          <w:rFonts w:hint="eastAsia" w:ascii="宋体" w:hAnsi="宋体" w:cs="宋体"/>
          <w:b/>
          <w:bCs/>
          <w:szCs w:val="21"/>
        </w:rPr>
        <w:t>）。对于本保险合同解除前发生的保险事故，保险人不承担给付保险金的责任。</w:t>
      </w:r>
    </w:p>
    <w:p>
      <w:pPr>
        <w:pStyle w:val="18"/>
        <w:spacing w:line="360" w:lineRule="auto"/>
        <w:ind w:left="0" w:leftChars="0" w:firstLine="422"/>
        <w:rPr>
          <w:rFonts w:ascii="宋体" w:hAnsi="宋体" w:cs="宋体"/>
          <w:b/>
          <w:bCs/>
          <w:szCs w:val="21"/>
        </w:rPr>
      </w:pPr>
      <w:r>
        <w:rPr>
          <w:rFonts w:hint="eastAsia" w:ascii="宋体" w:hAnsi="宋体" w:cs="宋体"/>
          <w:b/>
          <w:bCs/>
          <w:szCs w:val="21"/>
        </w:rPr>
        <w:t>（二）投保人申报的被保险人年龄或者性别不真实，致使投保人实交保险费少于应交保险费的，保险人有权更正并要求投保人补交保险费。如果已经发生保险事故，在给付保险金时按实际缴纳保险费和应交保险费的比例给付。</w:t>
      </w:r>
    </w:p>
    <w:p>
      <w:pPr>
        <w:pStyle w:val="18"/>
        <w:spacing w:line="360" w:lineRule="auto"/>
        <w:ind w:left="0" w:leftChars="0"/>
        <w:rPr>
          <w:rFonts w:ascii="宋体" w:hAnsi="宋体" w:cs="宋体"/>
          <w:b/>
          <w:szCs w:val="21"/>
        </w:rPr>
      </w:pPr>
      <w:r>
        <w:rPr>
          <w:rFonts w:hint="eastAsia" w:ascii="宋体" w:hAnsi="宋体" w:cs="宋体"/>
          <w:szCs w:val="21"/>
        </w:rPr>
        <w:t>（三）投保人申报的被保险人年龄或者性别不真实，致使投保人实交保险费多于应交保险费的，保险人会将多收的保险费无息退还给投保人。</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第二十</w:t>
      </w:r>
      <w:r>
        <w:rPr>
          <w:rFonts w:hint="eastAsia" w:ascii="宋体" w:hAnsi="宋体" w:cs="宋体"/>
          <w:b/>
          <w:bCs/>
          <w:szCs w:val="21"/>
          <w:lang w:val="en-US" w:eastAsia="zh-CN"/>
        </w:rPr>
        <w:t>一</w:t>
      </w:r>
      <w:r>
        <w:rPr>
          <w:rFonts w:hint="eastAsia" w:ascii="宋体" w:hAnsi="宋体" w:cs="宋体"/>
          <w:b/>
          <w:bCs/>
          <w:szCs w:val="21"/>
        </w:rPr>
        <w:t xml:space="preserve">条 </w:t>
      </w:r>
      <w:r>
        <w:rPr>
          <w:rFonts w:hint="eastAsia" w:ascii="宋体" w:hAnsi="宋体" w:cs="宋体"/>
          <w:szCs w:val="21"/>
        </w:rPr>
        <w:t>投保人住所或通讯地址变更时，应及时以书面形式通知保险人。</w:t>
      </w:r>
      <w:r>
        <w:rPr>
          <w:rFonts w:hint="eastAsia" w:ascii="宋体" w:hAnsi="宋体" w:cs="宋体"/>
          <w:b/>
          <w:bCs/>
          <w:szCs w:val="21"/>
        </w:rPr>
        <w:t>投保人未通知的，保险人按本保险合同所载的最后住所或通讯地址发送的有关通知，均视为已发送给投保人。</w:t>
      </w:r>
    </w:p>
    <w:p>
      <w:pPr>
        <w:spacing w:line="360" w:lineRule="auto"/>
        <w:ind w:firstLine="426" w:firstLineChars="202"/>
        <w:rPr>
          <w:rFonts w:ascii="宋体" w:hAnsi="宋体" w:cs="宋体"/>
          <w:b/>
          <w:bCs/>
          <w:szCs w:val="21"/>
        </w:rPr>
      </w:pPr>
      <w:r>
        <w:rPr>
          <w:rFonts w:hint="eastAsia" w:ascii="宋体" w:hAnsi="宋体" w:cs="宋体"/>
          <w:b/>
          <w:bCs/>
          <w:szCs w:val="21"/>
        </w:rPr>
        <w:t>第二十</w:t>
      </w:r>
      <w:r>
        <w:rPr>
          <w:rFonts w:hint="eastAsia" w:ascii="宋体" w:hAnsi="宋体" w:cs="宋体"/>
          <w:b/>
          <w:bCs/>
          <w:szCs w:val="21"/>
          <w:lang w:val="en-US" w:eastAsia="zh-CN"/>
        </w:rPr>
        <w:t>二</w:t>
      </w:r>
      <w:r>
        <w:rPr>
          <w:rFonts w:hint="eastAsia" w:ascii="宋体" w:hAnsi="宋体" w:cs="宋体"/>
          <w:b/>
          <w:bCs/>
          <w:szCs w:val="21"/>
        </w:rPr>
        <w:t>条 被保险人变更其职业或工种时，投保人应于三十日内以书面形式通知保险人。若被保险人所变更的职业或者工种依照保险人职业分类（见释义5</w:t>
      </w:r>
      <w:r>
        <w:rPr>
          <w:rFonts w:hint="eastAsia" w:ascii="宋体" w:hAnsi="宋体" w:cs="宋体"/>
          <w:b/>
          <w:bCs/>
          <w:szCs w:val="21"/>
          <w:lang w:val="en-US" w:eastAsia="zh-CN"/>
        </w:rPr>
        <w:t>2</w:t>
      </w:r>
      <w:r>
        <w:rPr>
          <w:rFonts w:hint="eastAsia" w:ascii="宋体" w:hAnsi="宋体" w:cs="宋体"/>
          <w:b/>
          <w:bCs/>
          <w:szCs w:val="21"/>
        </w:rPr>
        <w:t>）在拒保范围内的，保险人对该被保险人所负保险责任自其职业或工种变更之日起终止，并退还未满期保险费。</w:t>
      </w:r>
    </w:p>
    <w:p>
      <w:pPr>
        <w:spacing w:line="360" w:lineRule="auto"/>
        <w:ind w:firstLine="426" w:firstLineChars="202"/>
        <w:rPr>
          <w:rFonts w:ascii="宋体" w:hAnsi="宋体" w:cs="宋体"/>
          <w:szCs w:val="21"/>
        </w:rPr>
      </w:pPr>
      <w:r>
        <w:rPr>
          <w:rFonts w:hint="eastAsia" w:ascii="宋体" w:hAnsi="宋体" w:cs="宋体"/>
          <w:b/>
          <w:szCs w:val="21"/>
        </w:rPr>
        <w:t>被保险人未履行本条约定的通知义务而发生保险事故的，且被保险人所变更的职业或者工种依照保险人职业分类在拒保范围内的，保险人不承担给付保险金的责任</w:t>
      </w:r>
      <w:r>
        <w:rPr>
          <w:rFonts w:hint="eastAsia" w:ascii="宋体" w:hAnsi="宋体" w:cs="宋体"/>
          <w:szCs w:val="21"/>
        </w:rPr>
        <w:t>，并自其职业或工种变更之日起，按日计算退还未满期保险费，</w:t>
      </w:r>
      <w:r>
        <w:rPr>
          <w:rFonts w:hint="eastAsia" w:ascii="宋体" w:hAnsi="宋体" w:cs="宋体"/>
          <w:b/>
          <w:bCs/>
          <w:szCs w:val="21"/>
        </w:rPr>
        <w:t>本保险合同终止</w:t>
      </w:r>
      <w:r>
        <w:rPr>
          <w:rFonts w:hint="eastAsia" w:ascii="宋体" w:hAnsi="宋体" w:cs="宋体"/>
          <w:szCs w:val="21"/>
        </w:rPr>
        <w:t>。</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第二十</w:t>
      </w:r>
      <w:r>
        <w:rPr>
          <w:rFonts w:hint="eastAsia" w:ascii="宋体" w:hAnsi="宋体" w:cs="宋体"/>
          <w:b/>
          <w:bCs/>
          <w:szCs w:val="21"/>
          <w:lang w:val="en-US" w:eastAsia="zh-CN"/>
        </w:rPr>
        <w:t>三</w:t>
      </w:r>
      <w:r>
        <w:rPr>
          <w:rFonts w:hint="eastAsia" w:ascii="宋体" w:hAnsi="宋体" w:cs="宋体"/>
          <w:b/>
          <w:bCs/>
          <w:szCs w:val="21"/>
        </w:rPr>
        <w:t xml:space="preserve">条 </w:t>
      </w:r>
      <w:r>
        <w:rPr>
          <w:rFonts w:hint="eastAsia" w:ascii="宋体" w:hAnsi="宋体" w:cs="宋体"/>
          <w:szCs w:val="21"/>
        </w:rPr>
        <w:t>投保人、被保险人或者保险金受益人知道保险事故发生后，应当及时通知保险人。</w:t>
      </w:r>
      <w:r>
        <w:rPr>
          <w:rFonts w:hint="eastAsia" w:ascii="宋体" w:hAnsi="宋体" w:cs="宋体"/>
          <w:b/>
          <w:bCs/>
          <w:szCs w:val="21"/>
        </w:rPr>
        <w:t>故意或者因重大过失未及时通知，致使保险事故的性质、原因、损失程度等难以确定的，保险人对无法确定的部分，不承担给付保险金责任，</w:t>
      </w:r>
      <w:r>
        <w:rPr>
          <w:rFonts w:hint="eastAsia" w:ascii="宋体" w:hAnsi="宋体" w:cs="宋体"/>
          <w:szCs w:val="21"/>
        </w:rPr>
        <w:t>但保险人通过其他途径已经及时知道或者应当及时知道保险事故发生的除外。</w:t>
      </w:r>
    </w:p>
    <w:p>
      <w:pPr>
        <w:pStyle w:val="17"/>
        <w:spacing w:line="360" w:lineRule="auto"/>
        <w:ind w:left="0" w:leftChars="0" w:firstLine="422"/>
        <w:rPr>
          <w:rFonts w:ascii="宋体" w:hAnsi="宋体" w:cs="宋体"/>
          <w:b/>
          <w:bCs/>
          <w:szCs w:val="21"/>
        </w:rPr>
      </w:pPr>
      <w:r>
        <w:rPr>
          <w:rFonts w:hint="eastAsia" w:ascii="宋体" w:hAnsi="宋体" w:cs="宋体"/>
          <w:b/>
          <w:bCs/>
          <w:szCs w:val="21"/>
        </w:rPr>
        <w:t>上述约定，不包括因不可抗力（见释义5</w:t>
      </w:r>
      <w:r>
        <w:rPr>
          <w:rFonts w:hint="eastAsia" w:ascii="宋体" w:hAnsi="宋体" w:cs="宋体"/>
          <w:b/>
          <w:bCs/>
          <w:szCs w:val="21"/>
          <w:lang w:val="en-US" w:eastAsia="zh-CN"/>
        </w:rPr>
        <w:t>3</w:t>
      </w:r>
      <w:r>
        <w:rPr>
          <w:rFonts w:hint="eastAsia" w:ascii="宋体" w:hAnsi="宋体" w:cs="宋体"/>
          <w:b/>
          <w:bCs/>
          <w:szCs w:val="21"/>
        </w:rPr>
        <w:t>）而导致的迟延。</w:t>
      </w:r>
      <w:bookmarkEnd w:id="15"/>
    </w:p>
    <w:p>
      <w:pPr>
        <w:pStyle w:val="18"/>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保险金申请与给付</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第二十</w:t>
      </w:r>
      <w:r>
        <w:rPr>
          <w:rFonts w:hint="eastAsia" w:ascii="宋体" w:hAnsi="宋体" w:cs="宋体"/>
          <w:b/>
          <w:bCs/>
          <w:szCs w:val="21"/>
          <w:lang w:val="en-US" w:eastAsia="zh-CN"/>
        </w:rPr>
        <w:t>四</w:t>
      </w:r>
      <w:r>
        <w:rPr>
          <w:rFonts w:hint="eastAsia" w:ascii="宋体" w:hAnsi="宋体" w:cs="宋体"/>
          <w:b/>
          <w:bCs/>
          <w:szCs w:val="21"/>
        </w:rPr>
        <w:t xml:space="preserve">条 </w:t>
      </w:r>
      <w:r>
        <w:rPr>
          <w:rFonts w:hint="eastAsia" w:ascii="宋体" w:hAnsi="宋体" w:cs="宋体"/>
          <w:b/>
          <w:szCs w:val="21"/>
        </w:rPr>
        <w:t>保险金申请人</w:t>
      </w:r>
      <w:r>
        <w:rPr>
          <w:rFonts w:hint="eastAsia" w:ascii="宋体" w:hAnsi="宋体" w:cs="宋体"/>
          <w:szCs w:val="21"/>
        </w:rPr>
        <w:t>请求赔偿时，应向保险人提供以下证明和资料。保险金申请人因特殊原因不能提供以下材料的，应提供其他合法有效的材料。</w:t>
      </w:r>
      <w:r>
        <w:rPr>
          <w:rFonts w:hint="eastAsia" w:ascii="宋体" w:hAnsi="宋体" w:cs="宋体"/>
          <w:b/>
          <w:bCs/>
          <w:szCs w:val="21"/>
        </w:rPr>
        <w:t>保险金申请人未能提供有关材料，导致保险人无法核实的，保险人对无法核实部分不承担给付保险金的责任。</w:t>
      </w:r>
    </w:p>
    <w:p>
      <w:pPr>
        <w:pStyle w:val="17"/>
        <w:spacing w:line="360" w:lineRule="auto"/>
        <w:ind w:left="0" w:leftChars="0"/>
        <w:rPr>
          <w:rFonts w:ascii="宋体" w:hAnsi="宋体" w:cs="宋体"/>
          <w:szCs w:val="21"/>
        </w:rPr>
      </w:pPr>
      <w:r>
        <w:rPr>
          <w:rFonts w:hint="eastAsia" w:ascii="宋体" w:hAnsi="宋体" w:cs="宋体"/>
          <w:szCs w:val="21"/>
        </w:rPr>
        <w:t>（一）</w:t>
      </w:r>
      <w:r>
        <w:rPr>
          <w:rFonts w:hint="eastAsia" w:ascii="宋体" w:hAnsi="宋体" w:cs="宋体"/>
          <w:bCs/>
          <w:szCs w:val="21"/>
        </w:rPr>
        <w:t>保险金申请人</w:t>
      </w:r>
      <w:r>
        <w:rPr>
          <w:rFonts w:hint="eastAsia" w:ascii="宋体" w:hAnsi="宋体" w:cs="宋体"/>
          <w:szCs w:val="21"/>
        </w:rPr>
        <w:t>填具的索赔申请书；</w:t>
      </w:r>
    </w:p>
    <w:p>
      <w:pPr>
        <w:pStyle w:val="17"/>
        <w:spacing w:line="360" w:lineRule="auto"/>
        <w:ind w:left="0" w:leftChars="0"/>
        <w:rPr>
          <w:rFonts w:ascii="宋体" w:hAnsi="宋体" w:cs="宋体"/>
          <w:szCs w:val="21"/>
        </w:rPr>
      </w:pPr>
      <w:r>
        <w:rPr>
          <w:rFonts w:hint="eastAsia" w:ascii="宋体" w:hAnsi="宋体" w:cs="宋体"/>
          <w:szCs w:val="21"/>
        </w:rPr>
        <w:t>（二）保险单或其他保险凭证正本；</w:t>
      </w:r>
    </w:p>
    <w:p>
      <w:pPr>
        <w:pStyle w:val="17"/>
        <w:spacing w:line="360" w:lineRule="auto"/>
        <w:ind w:left="0" w:leftChars="0"/>
        <w:rPr>
          <w:rFonts w:ascii="宋体" w:hAnsi="宋体" w:cs="宋体"/>
          <w:szCs w:val="21"/>
        </w:rPr>
      </w:pPr>
      <w:r>
        <w:rPr>
          <w:rFonts w:hint="eastAsia" w:ascii="宋体" w:hAnsi="宋体" w:cs="宋体"/>
          <w:szCs w:val="21"/>
        </w:rPr>
        <w:t>（三）保险金申请人的</w:t>
      </w:r>
      <w:r>
        <w:rPr>
          <w:rFonts w:hint="eastAsia" w:ascii="宋体" w:hAnsi="宋体" w:cs="宋体"/>
          <w:b/>
          <w:bCs/>
          <w:szCs w:val="21"/>
        </w:rPr>
        <w:t>有效身份证件，若保险金申请人系受托申请，还应当提供授权委托书和授权委托人的身份证明</w:t>
      </w:r>
      <w:r>
        <w:rPr>
          <w:rFonts w:hint="eastAsia" w:ascii="宋体" w:hAnsi="宋体" w:cs="宋体"/>
          <w:szCs w:val="21"/>
        </w:rPr>
        <w:t>；</w:t>
      </w:r>
    </w:p>
    <w:p>
      <w:pPr>
        <w:pStyle w:val="17"/>
        <w:spacing w:line="360" w:lineRule="auto"/>
        <w:ind w:left="0" w:leftChars="0"/>
        <w:rPr>
          <w:rFonts w:ascii="宋体" w:hAnsi="宋体" w:cs="宋体"/>
          <w:szCs w:val="21"/>
        </w:rPr>
      </w:pPr>
      <w:r>
        <w:rPr>
          <w:rFonts w:hint="eastAsia" w:ascii="宋体" w:hAnsi="宋体" w:cs="宋体"/>
          <w:szCs w:val="21"/>
        </w:rPr>
        <w:t>（四）支持索赔的全部账单、证明、信息和证据，包括但不限于医院出具的病历资料、医学诊断书、处方、病理检查、化验检查报告、医疗费用原始单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费用明细单据等。保险金申请人因特殊原因不能提供上述材料的，应提供其他合法有效的材料；</w:t>
      </w:r>
    </w:p>
    <w:p>
      <w:pPr>
        <w:pStyle w:val="17"/>
        <w:spacing w:line="360" w:lineRule="auto"/>
        <w:ind w:left="0" w:leftChars="0"/>
        <w:rPr>
          <w:rFonts w:ascii="宋体" w:hAnsi="宋体" w:cs="宋体"/>
          <w:szCs w:val="21"/>
        </w:rPr>
      </w:pPr>
      <w:r>
        <w:rPr>
          <w:rFonts w:hint="eastAsia" w:ascii="宋体" w:hAnsi="宋体" w:cs="宋体"/>
          <w:szCs w:val="21"/>
        </w:rPr>
        <w:t>（五）重大疾病异地转诊费用报销公共交通及救护车费用需提供转出医院出具的转院证明、交通费用支出的正式发票或收据原件</w:t>
      </w:r>
      <w:r>
        <w:rPr>
          <w:rFonts w:hint="eastAsia" w:ascii="宋体" w:hAnsi="宋体"/>
          <w:szCs w:val="21"/>
          <w:lang w:bidi="ar"/>
        </w:rPr>
        <w:t>；</w:t>
      </w:r>
    </w:p>
    <w:p>
      <w:pPr>
        <w:pStyle w:val="17"/>
        <w:spacing w:line="360" w:lineRule="auto"/>
        <w:ind w:left="0" w:leftChars="0"/>
        <w:rPr>
          <w:rFonts w:ascii="宋体" w:hAnsi="宋体" w:cs="宋体"/>
          <w:szCs w:val="21"/>
        </w:rPr>
      </w:pPr>
      <w:r>
        <w:rPr>
          <w:rFonts w:hint="eastAsia" w:ascii="宋体" w:hAnsi="宋体" w:cs="宋体"/>
          <w:szCs w:val="21"/>
        </w:rPr>
        <w:t>（六）保险金申请人所能提供的与确认保险事故的性质、原因、损失程度等有关的其他证明和资料；</w:t>
      </w:r>
    </w:p>
    <w:p>
      <w:pPr>
        <w:pStyle w:val="17"/>
        <w:spacing w:line="360" w:lineRule="auto"/>
        <w:ind w:left="0" w:leftChars="0"/>
        <w:rPr>
          <w:rFonts w:hint="eastAsia" w:ascii="宋体" w:hAnsi="宋体" w:cs="宋体"/>
          <w:szCs w:val="21"/>
        </w:rPr>
      </w:pPr>
      <w:r>
        <w:rPr>
          <w:rFonts w:hint="eastAsia" w:ascii="宋体" w:hAnsi="宋体" w:cs="宋体"/>
          <w:szCs w:val="21"/>
        </w:rPr>
        <w:t>（七）受益人为无民事行为能力人或者限制民事行为能力人的，由其监护人代为申领保险金，并需要提供监护人的身份证明等资料。</w:t>
      </w:r>
    </w:p>
    <w:p>
      <w:pPr>
        <w:snapToGrid w:val="0"/>
        <w:spacing w:after="156" w:afterLines="50"/>
        <w:ind w:firstLine="422" w:firstLineChars="200"/>
        <w:rPr>
          <w:rFonts w:hAnsi="宋体"/>
          <w:b/>
          <w:sz w:val="21"/>
        </w:rPr>
      </w:pPr>
      <w:r>
        <w:rPr>
          <w:rFonts w:hint="eastAsia" w:hAnsi="宋体"/>
          <w:b/>
          <w:sz w:val="21"/>
        </w:rPr>
        <w:t>第二十</w:t>
      </w:r>
      <w:r>
        <w:rPr>
          <w:rFonts w:hint="eastAsia" w:hAnsi="宋体"/>
          <w:b/>
          <w:sz w:val="21"/>
          <w:lang w:val="en-US" w:eastAsia="zh-CN"/>
        </w:rPr>
        <w:t>五</w:t>
      </w:r>
      <w:r>
        <w:rPr>
          <w:rFonts w:hint="eastAsia" w:hAnsi="宋体"/>
          <w:b/>
          <w:sz w:val="21"/>
        </w:rPr>
        <w:t xml:space="preserve">条  </w:t>
      </w:r>
      <w:r>
        <w:rPr>
          <w:rFonts w:hint="eastAsia" w:hAnsi="宋体"/>
          <w:sz w:val="21"/>
        </w:rPr>
        <w:t>被保险人或者受益人在未发生保险事故的情况下，谎称发生了保险事故，向保险人提出给付保险金的请求的，保险人有权解除本保险合同，并不退还保险费。</w:t>
      </w:r>
    </w:p>
    <w:p>
      <w:pPr>
        <w:snapToGrid w:val="0"/>
        <w:spacing w:after="156" w:afterLines="50"/>
        <w:ind w:firstLine="422" w:firstLineChars="200"/>
        <w:rPr>
          <w:rFonts w:hAnsi="宋体"/>
          <w:sz w:val="21"/>
        </w:rPr>
      </w:pPr>
      <w:r>
        <w:rPr>
          <w:rFonts w:hint="eastAsia" w:hAnsi="宋体"/>
          <w:b/>
          <w:sz w:val="21"/>
        </w:rPr>
        <w:t>投保人、被保险人故意制造保险事故的，保险人有权解除本保险合同，不承担给付保险金的责任；除保险法另有规定外，也不退还保险费。</w:t>
      </w:r>
    </w:p>
    <w:p>
      <w:pPr>
        <w:snapToGrid w:val="0"/>
        <w:spacing w:after="156" w:afterLines="50"/>
        <w:ind w:firstLine="422" w:firstLineChars="200"/>
        <w:rPr>
          <w:rFonts w:hAnsi="宋体"/>
          <w:b/>
          <w:sz w:val="21"/>
        </w:rPr>
      </w:pPr>
      <w:r>
        <w:rPr>
          <w:rFonts w:hint="eastAsia" w:hAnsi="宋体"/>
          <w:b/>
          <w:sz w:val="21"/>
        </w:rPr>
        <w:t>保险事故发生后，投保人、被保险人或者受益人以伪造、变造的有关证明、资料或者其他证据，编造虚假的事故原因或者夸大损失程度的，保险人对其虚报部分不承担给付保险金的责任。</w:t>
      </w:r>
    </w:p>
    <w:p>
      <w:pPr>
        <w:snapToGrid w:val="0"/>
        <w:spacing w:after="156" w:afterLines="50"/>
        <w:ind w:firstLine="420" w:firstLineChars="200"/>
        <w:rPr>
          <w:rFonts w:hAnsi="宋体"/>
          <w:sz w:val="21"/>
        </w:rPr>
      </w:pPr>
      <w:r>
        <w:rPr>
          <w:rFonts w:hint="eastAsia" w:hAnsi="宋体"/>
          <w:sz w:val="21"/>
        </w:rPr>
        <w:t>投保人、被保险人或者受益人有上述行为之一，致使保险人支付保险金或者支出费用的，应当予以退还或者赔偿。</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第二十</w:t>
      </w:r>
      <w:r>
        <w:rPr>
          <w:rFonts w:hint="eastAsia" w:ascii="宋体" w:hAnsi="宋体" w:cs="宋体"/>
          <w:b/>
          <w:bCs/>
          <w:szCs w:val="21"/>
          <w:lang w:val="en-US" w:eastAsia="zh-CN"/>
        </w:rPr>
        <w:t>六</w:t>
      </w:r>
      <w:r>
        <w:rPr>
          <w:rFonts w:hint="eastAsia" w:ascii="宋体" w:hAnsi="宋体" w:cs="宋体"/>
          <w:b/>
          <w:bCs/>
          <w:szCs w:val="21"/>
        </w:rPr>
        <w:t xml:space="preserve">条 </w:t>
      </w:r>
      <w:r>
        <w:rPr>
          <w:rFonts w:hint="eastAsia" w:ascii="宋体" w:hAnsi="宋体" w:cs="宋体"/>
          <w:szCs w:val="21"/>
        </w:rPr>
        <w:t>保险金申请人向保险人请求给付保险金的诉讼时效</w:t>
      </w:r>
      <w:r>
        <w:rPr>
          <w:rFonts w:hint="eastAsia" w:asciiTheme="minorEastAsia" w:hAnsiTheme="minorEastAsia" w:eastAsiaTheme="minorEastAsia" w:cstheme="minorEastAsia"/>
          <w:szCs w:val="21"/>
        </w:rPr>
        <w:t>依据中华人民共和国法律（</w:t>
      </w:r>
      <w:bookmarkStart w:id="16" w:name="_Hlk22029879"/>
      <w:r>
        <w:rPr>
          <w:rFonts w:hint="eastAsia" w:asciiTheme="minorEastAsia" w:hAnsiTheme="minorEastAsia" w:eastAsiaTheme="minorEastAsia" w:cstheme="minorEastAsia"/>
          <w:szCs w:val="21"/>
        </w:rPr>
        <w:t>为本保险合同之目的，</w:t>
      </w:r>
      <w:r>
        <w:rPr>
          <w:rFonts w:hint="eastAsia" w:asciiTheme="minorEastAsia" w:hAnsiTheme="minorEastAsia" w:eastAsiaTheme="minorEastAsia" w:cstheme="minorEastAsia"/>
          <w:b/>
          <w:bCs/>
          <w:szCs w:val="21"/>
        </w:rPr>
        <w:t>不包括香港、澳门、台湾地区的法律</w:t>
      </w:r>
      <w:bookmarkEnd w:id="16"/>
      <w:r>
        <w:rPr>
          <w:rFonts w:hint="eastAsia" w:asciiTheme="minorEastAsia" w:hAnsiTheme="minorEastAsia" w:eastAsiaTheme="minorEastAsia" w:cstheme="minorEastAsia"/>
          <w:szCs w:val="21"/>
        </w:rPr>
        <w:t>）确定</w:t>
      </w:r>
      <w:r>
        <w:rPr>
          <w:rFonts w:hint="eastAsia" w:ascii="宋体" w:hAnsi="宋体" w:cs="宋体"/>
          <w:szCs w:val="21"/>
        </w:rPr>
        <w:t>，自其知道或者应当知道保险事故发生之日起计算。</w:t>
      </w:r>
    </w:p>
    <w:p>
      <w:pPr>
        <w:pStyle w:val="18"/>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争议处理和法律适用</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第二十</w:t>
      </w:r>
      <w:r>
        <w:rPr>
          <w:rFonts w:hint="eastAsia" w:ascii="宋体" w:hAnsi="宋体" w:cs="宋体"/>
          <w:b/>
          <w:bCs/>
          <w:szCs w:val="21"/>
          <w:lang w:val="en-US" w:eastAsia="zh-CN"/>
        </w:rPr>
        <w:t>七</w:t>
      </w:r>
      <w:r>
        <w:rPr>
          <w:rFonts w:hint="eastAsia" w:ascii="宋体" w:hAnsi="宋体" w:cs="宋体"/>
          <w:b/>
          <w:bCs/>
          <w:szCs w:val="21"/>
        </w:rPr>
        <w:t xml:space="preserve">条 </w:t>
      </w:r>
      <w:r>
        <w:rPr>
          <w:rFonts w:hint="eastAsia" w:ascii="宋体" w:hAnsi="宋体" w:cs="宋体"/>
          <w:szCs w:val="21"/>
        </w:rPr>
        <w:t>因履行本保险合同发生的争议，由当事人协商解决。协商不成的，可依法向中华人民共和国境内</w:t>
      </w:r>
      <w:r>
        <w:rPr>
          <w:rFonts w:hint="eastAsia" w:ascii="宋体" w:hAnsi="宋体" w:cs="宋体"/>
          <w:b/>
          <w:bCs/>
          <w:szCs w:val="21"/>
        </w:rPr>
        <w:t>（不包括港澳台地区）</w:t>
      </w:r>
      <w:r>
        <w:rPr>
          <w:rFonts w:hint="eastAsia" w:ascii="宋体" w:hAnsi="宋体" w:cs="宋体"/>
          <w:szCs w:val="21"/>
        </w:rPr>
        <w:t>有管辖权的人民法院起诉。</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第二十</w:t>
      </w:r>
      <w:r>
        <w:rPr>
          <w:rFonts w:hint="eastAsia" w:ascii="宋体" w:hAnsi="宋体" w:cs="宋体"/>
          <w:b/>
          <w:bCs/>
          <w:szCs w:val="21"/>
          <w:lang w:val="en-US" w:eastAsia="zh-CN"/>
        </w:rPr>
        <w:t>八</w:t>
      </w:r>
      <w:r>
        <w:rPr>
          <w:rFonts w:hint="eastAsia" w:ascii="宋体" w:hAnsi="宋体" w:cs="宋体"/>
          <w:b/>
          <w:bCs/>
          <w:szCs w:val="21"/>
        </w:rPr>
        <w:t xml:space="preserve">条 </w:t>
      </w:r>
      <w:r>
        <w:rPr>
          <w:rFonts w:hint="eastAsia" w:ascii="宋体" w:hAnsi="宋体" w:cs="宋体"/>
          <w:szCs w:val="21"/>
        </w:rPr>
        <w:t>与本保险合同有关的以及履行本保险合同产生的一切争议处理适用中华人民共和国法律</w:t>
      </w:r>
      <w:r>
        <w:rPr>
          <w:rFonts w:hint="eastAsia" w:ascii="宋体" w:hAnsi="宋体" w:cs="宋体"/>
          <w:b/>
          <w:bCs/>
          <w:szCs w:val="21"/>
        </w:rPr>
        <w:t>（不包括香港、澳门、台湾地区有关法律）</w:t>
      </w:r>
      <w:r>
        <w:rPr>
          <w:rFonts w:hint="eastAsia" w:ascii="宋体" w:hAnsi="宋体" w:cs="宋体"/>
          <w:szCs w:val="21"/>
        </w:rPr>
        <w:t>。</w:t>
      </w:r>
    </w:p>
    <w:p>
      <w:pPr>
        <w:pStyle w:val="18"/>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其他事项</w:t>
      </w:r>
    </w:p>
    <w:p>
      <w:pPr>
        <w:numPr>
          <w:ilvl w:val="255"/>
          <w:numId w:val="0"/>
        </w:numPr>
        <w:spacing w:line="360" w:lineRule="auto"/>
        <w:ind w:firstLine="422" w:firstLineChars="200"/>
        <w:rPr>
          <w:rFonts w:ascii="宋体" w:hAnsi="宋体" w:cs="宋体"/>
          <w:szCs w:val="21"/>
        </w:rPr>
      </w:pPr>
      <w:r>
        <w:rPr>
          <w:rFonts w:hint="eastAsia" w:ascii="宋体" w:hAnsi="宋体" w:cs="宋体"/>
          <w:b/>
          <w:bCs/>
          <w:szCs w:val="21"/>
        </w:rPr>
        <w:t>第</w:t>
      </w:r>
      <w:r>
        <w:rPr>
          <w:rFonts w:hint="eastAsia" w:ascii="宋体" w:hAnsi="宋体" w:cs="宋体"/>
          <w:b/>
          <w:bCs/>
          <w:szCs w:val="21"/>
          <w:lang w:val="en-US" w:eastAsia="zh-CN"/>
        </w:rPr>
        <w:t>二十九</w:t>
      </w:r>
      <w:r>
        <w:rPr>
          <w:rFonts w:hint="eastAsia" w:ascii="宋体" w:hAnsi="宋体" w:cs="宋体"/>
          <w:b/>
          <w:bCs/>
          <w:szCs w:val="21"/>
        </w:rPr>
        <w:t xml:space="preserve">条 </w:t>
      </w:r>
      <w:r>
        <w:rPr>
          <w:rFonts w:hint="eastAsia" w:ascii="宋体" w:hAnsi="宋体" w:cs="宋体"/>
          <w:szCs w:val="21"/>
        </w:rPr>
        <w:t>除本保险合同另有约定外，经投保人和保险人协商同意后，可变更本保险合同的有关内容。变更本保险合同时，投保人应填写变更合同申请书，经保险人审核同意，并在本保险合同的保险单或其它保险凭证上加以批注，或由投保人和保险人订立变更的书面协议后生效。</w:t>
      </w:r>
    </w:p>
    <w:p>
      <w:pPr>
        <w:numPr>
          <w:ilvl w:val="255"/>
          <w:numId w:val="0"/>
        </w:numPr>
        <w:spacing w:line="360" w:lineRule="auto"/>
        <w:ind w:firstLine="422" w:firstLineChars="200"/>
        <w:rPr>
          <w:rFonts w:ascii="宋体" w:hAnsi="宋体" w:cs="宋体"/>
          <w:szCs w:val="21"/>
        </w:rPr>
      </w:pPr>
      <w:r>
        <w:rPr>
          <w:rFonts w:hint="eastAsia" w:ascii="宋体" w:hAnsi="宋体" w:cs="宋体"/>
          <w:b/>
          <w:bCs/>
          <w:szCs w:val="21"/>
        </w:rPr>
        <w:t xml:space="preserve">第三十条 </w:t>
      </w:r>
      <w:r>
        <w:rPr>
          <w:rFonts w:hint="eastAsia" w:ascii="宋体" w:hAnsi="宋体" w:cs="宋体"/>
          <w:szCs w:val="21"/>
        </w:rPr>
        <w:t>在本保险合同成立后，投保人可以书面形式通知保险人解除合同，</w:t>
      </w:r>
      <w:r>
        <w:rPr>
          <w:rFonts w:hint="eastAsia" w:ascii="宋体" w:hAnsi="宋体" w:cs="宋体"/>
          <w:b/>
          <w:bCs/>
          <w:szCs w:val="21"/>
        </w:rPr>
        <w:t>但保险人已根据本保险合同约定给付保险金的除外。</w:t>
      </w:r>
    </w:p>
    <w:p>
      <w:pPr>
        <w:pStyle w:val="17"/>
        <w:spacing w:line="360" w:lineRule="auto"/>
        <w:ind w:left="0" w:leftChars="0"/>
        <w:rPr>
          <w:rFonts w:ascii="宋体" w:hAnsi="宋体" w:cs="宋体"/>
          <w:szCs w:val="21"/>
        </w:rPr>
      </w:pPr>
      <w:r>
        <w:rPr>
          <w:rFonts w:hint="eastAsia" w:ascii="宋体" w:hAnsi="宋体" w:cs="宋体"/>
          <w:szCs w:val="21"/>
        </w:rPr>
        <w:t>投保人解除本保险合同时，应提供下列证明文件和资料：</w:t>
      </w:r>
    </w:p>
    <w:p>
      <w:pPr>
        <w:pStyle w:val="17"/>
        <w:spacing w:line="360" w:lineRule="auto"/>
        <w:ind w:left="0" w:leftChars="0"/>
        <w:outlineLvl w:val="0"/>
        <w:rPr>
          <w:rFonts w:ascii="宋体" w:hAnsi="宋体" w:cs="宋体"/>
          <w:szCs w:val="21"/>
        </w:rPr>
      </w:pPr>
      <w:r>
        <w:rPr>
          <w:rFonts w:hint="eastAsia" w:ascii="宋体" w:hAnsi="宋体" w:cs="宋体"/>
          <w:szCs w:val="21"/>
        </w:rPr>
        <w:t>（一）保险合同解除申请书；</w:t>
      </w:r>
    </w:p>
    <w:p>
      <w:pPr>
        <w:pStyle w:val="17"/>
        <w:spacing w:line="360" w:lineRule="auto"/>
        <w:ind w:left="0" w:leftChars="0"/>
        <w:outlineLvl w:val="0"/>
        <w:rPr>
          <w:rFonts w:ascii="宋体" w:hAnsi="宋体" w:cs="宋体"/>
          <w:szCs w:val="21"/>
        </w:rPr>
      </w:pPr>
      <w:r>
        <w:rPr>
          <w:rFonts w:hint="eastAsia" w:ascii="宋体" w:hAnsi="宋体" w:cs="宋体"/>
          <w:szCs w:val="21"/>
        </w:rPr>
        <w:t>（二）保险单原件；</w:t>
      </w:r>
    </w:p>
    <w:p>
      <w:pPr>
        <w:pStyle w:val="17"/>
        <w:spacing w:line="360" w:lineRule="auto"/>
        <w:ind w:left="0" w:leftChars="0"/>
        <w:outlineLvl w:val="0"/>
        <w:rPr>
          <w:rFonts w:ascii="宋体" w:hAnsi="宋体" w:cs="宋体"/>
          <w:szCs w:val="21"/>
        </w:rPr>
      </w:pPr>
      <w:r>
        <w:rPr>
          <w:rFonts w:hint="eastAsia" w:ascii="宋体" w:hAnsi="宋体" w:cs="宋体"/>
          <w:szCs w:val="21"/>
        </w:rPr>
        <w:t>（三）保险费交付凭证；</w:t>
      </w:r>
    </w:p>
    <w:p>
      <w:pPr>
        <w:pStyle w:val="17"/>
        <w:spacing w:line="360" w:lineRule="auto"/>
        <w:ind w:left="0" w:leftChars="0"/>
        <w:outlineLvl w:val="0"/>
        <w:rPr>
          <w:rFonts w:ascii="宋体" w:hAnsi="宋体" w:cs="宋体"/>
          <w:szCs w:val="21"/>
        </w:rPr>
      </w:pPr>
      <w:r>
        <w:rPr>
          <w:rFonts w:hint="eastAsia" w:ascii="宋体" w:hAnsi="宋体" w:cs="宋体"/>
          <w:szCs w:val="21"/>
        </w:rPr>
        <w:t>（四）投保人身份证明；</w:t>
      </w:r>
    </w:p>
    <w:p>
      <w:pPr>
        <w:pStyle w:val="17"/>
        <w:spacing w:line="360" w:lineRule="auto"/>
        <w:ind w:left="0" w:leftChars="0"/>
        <w:outlineLvl w:val="0"/>
        <w:rPr>
          <w:rFonts w:ascii="宋体" w:hAnsi="宋体" w:cs="宋体"/>
          <w:szCs w:val="21"/>
        </w:rPr>
      </w:pPr>
      <w:r>
        <w:rPr>
          <w:rFonts w:hint="eastAsia" w:ascii="宋体" w:hAnsi="宋体" w:cs="宋体"/>
          <w:szCs w:val="21"/>
        </w:rPr>
        <w:t>（五）保险人需要的其它有关文件和资料。</w:t>
      </w:r>
    </w:p>
    <w:p>
      <w:pPr>
        <w:pStyle w:val="17"/>
        <w:spacing w:line="360" w:lineRule="auto"/>
        <w:ind w:left="0" w:leftChars="0"/>
        <w:rPr>
          <w:rFonts w:ascii="宋体" w:hAnsi="宋体" w:cs="宋体"/>
          <w:szCs w:val="21"/>
        </w:rPr>
      </w:pPr>
      <w:r>
        <w:rPr>
          <w:rFonts w:hint="eastAsia" w:ascii="宋体" w:hAnsi="宋体" w:cs="宋体"/>
          <w:szCs w:val="21"/>
        </w:rPr>
        <w:t>投保人要求解除本保险合同，</w:t>
      </w:r>
      <w:r>
        <w:rPr>
          <w:rFonts w:hint="eastAsia" w:ascii="宋体" w:hAnsi="宋体" w:cs="宋体"/>
          <w:b/>
          <w:bCs/>
          <w:szCs w:val="21"/>
        </w:rPr>
        <w:t>自保险人接到保险合同解除申请书之时起，本保险合同的效力终止。</w:t>
      </w:r>
      <w:r>
        <w:rPr>
          <w:rFonts w:hint="eastAsia" w:ascii="宋体" w:hAnsi="宋体" w:cs="宋体"/>
          <w:szCs w:val="21"/>
        </w:rPr>
        <w:t>保险人收到上述证明文件和资料之日起30日内退还保险单的未满期保险费。</w:t>
      </w:r>
    </w:p>
    <w:p>
      <w:pPr>
        <w:spacing w:line="360" w:lineRule="auto"/>
        <w:ind w:firstLine="426" w:firstLineChars="202"/>
        <w:rPr>
          <w:rFonts w:ascii="宋体" w:hAnsi="宋体" w:cs="宋体"/>
          <w:b/>
          <w:szCs w:val="21"/>
        </w:rPr>
      </w:pPr>
      <w:r>
        <w:rPr>
          <w:rFonts w:hint="eastAsia" w:ascii="宋体" w:hAnsi="宋体" w:cs="宋体"/>
          <w:b/>
          <w:szCs w:val="21"/>
        </w:rPr>
        <w:t>第三十</w:t>
      </w:r>
      <w:r>
        <w:rPr>
          <w:rFonts w:hint="eastAsia" w:ascii="宋体" w:hAnsi="宋体" w:cs="宋体"/>
          <w:b/>
          <w:szCs w:val="21"/>
          <w:lang w:val="en-US" w:eastAsia="zh-CN"/>
        </w:rPr>
        <w:t>一</w:t>
      </w:r>
      <w:r>
        <w:rPr>
          <w:rFonts w:hint="eastAsia" w:ascii="宋体" w:hAnsi="宋体" w:cs="宋体"/>
          <w:b/>
          <w:szCs w:val="21"/>
        </w:rPr>
        <w:t>条 发生以下情况之一时，本保险合同效力即时终止：</w:t>
      </w:r>
    </w:p>
    <w:p>
      <w:pPr>
        <w:spacing w:line="360" w:lineRule="auto"/>
        <w:ind w:firstLine="426" w:firstLineChars="202"/>
        <w:outlineLvl w:val="0"/>
        <w:rPr>
          <w:rFonts w:ascii="宋体" w:hAnsi="宋体" w:cs="宋体"/>
          <w:b/>
          <w:szCs w:val="21"/>
        </w:rPr>
      </w:pPr>
      <w:r>
        <w:rPr>
          <w:rFonts w:hint="eastAsia" w:ascii="宋体" w:hAnsi="宋体" w:cs="宋体"/>
          <w:b/>
          <w:szCs w:val="21"/>
        </w:rPr>
        <w:t>（一）保险期间届满；</w:t>
      </w:r>
    </w:p>
    <w:p>
      <w:pPr>
        <w:spacing w:line="360" w:lineRule="auto"/>
        <w:ind w:firstLine="426" w:firstLineChars="202"/>
        <w:outlineLvl w:val="0"/>
        <w:rPr>
          <w:rFonts w:ascii="宋体" w:hAnsi="宋体" w:cs="宋体"/>
          <w:b/>
          <w:szCs w:val="21"/>
        </w:rPr>
      </w:pPr>
      <w:r>
        <w:rPr>
          <w:rFonts w:hint="eastAsia" w:ascii="宋体" w:hAnsi="宋体" w:cs="宋体"/>
          <w:b/>
          <w:szCs w:val="21"/>
        </w:rPr>
        <w:t>（二）被保险人身故；</w:t>
      </w:r>
    </w:p>
    <w:p>
      <w:pPr>
        <w:adjustRightInd w:val="0"/>
        <w:snapToGrid w:val="0"/>
        <w:spacing w:line="360" w:lineRule="auto"/>
        <w:ind w:firstLine="422" w:firstLineChars="200"/>
        <w:outlineLvl w:val="0"/>
        <w:rPr>
          <w:rFonts w:ascii="宋体" w:hAnsi="宋体" w:cs="宋体"/>
          <w:b/>
          <w:szCs w:val="21"/>
        </w:rPr>
      </w:pPr>
      <w:r>
        <w:rPr>
          <w:rFonts w:hint="eastAsia" w:ascii="宋体" w:hAnsi="宋体" w:cs="宋体"/>
          <w:b/>
          <w:szCs w:val="21"/>
        </w:rPr>
        <w:t>（三）因本保险合同其他条款所约定的情况而终止效力。</w:t>
      </w:r>
    </w:p>
    <w:p>
      <w:pPr>
        <w:widowControl/>
        <w:spacing w:after="0" w:line="240" w:lineRule="auto"/>
        <w:jc w:val="left"/>
        <w:rPr>
          <w:rFonts w:ascii="宋体" w:hAnsi="宋体" w:cs="宋体"/>
          <w:b/>
          <w:szCs w:val="21"/>
        </w:rPr>
      </w:pPr>
      <w:r>
        <w:rPr>
          <w:rFonts w:hint="eastAsia" w:ascii="宋体" w:hAnsi="宋体" w:cs="宋体"/>
          <w:b/>
          <w:szCs w:val="21"/>
        </w:rPr>
        <w:br w:type="page"/>
      </w:r>
    </w:p>
    <w:p>
      <w:pPr>
        <w:adjustRightInd w:val="0"/>
        <w:snapToGrid w:val="0"/>
        <w:spacing w:line="360" w:lineRule="auto"/>
        <w:jc w:val="center"/>
        <w:outlineLvl w:val="0"/>
        <w:rPr>
          <w:rFonts w:ascii="宋体" w:hAnsi="宋体" w:cs="宋体"/>
          <w:b/>
          <w:szCs w:val="21"/>
        </w:rPr>
      </w:pPr>
      <w:r>
        <w:rPr>
          <w:rFonts w:hint="eastAsia" w:ascii="宋体" w:hAnsi="宋体" w:cs="宋体"/>
          <w:b/>
          <w:szCs w:val="21"/>
        </w:rPr>
        <w:t>释义</w:t>
      </w:r>
    </w:p>
    <w:p>
      <w:pPr>
        <w:pStyle w:val="17"/>
        <w:numPr>
          <w:ilvl w:val="255"/>
          <w:numId w:val="0"/>
        </w:numPr>
        <w:spacing w:line="360" w:lineRule="auto"/>
        <w:ind w:firstLine="422" w:firstLineChars="200"/>
        <w:rPr>
          <w:rFonts w:ascii="宋体" w:hAnsi="宋体" w:cs="宋体"/>
          <w:szCs w:val="21"/>
        </w:rPr>
      </w:pPr>
      <w:r>
        <w:rPr>
          <w:rFonts w:hint="eastAsia" w:ascii="宋体" w:hAnsi="宋体" w:cs="宋体"/>
          <w:b/>
          <w:szCs w:val="21"/>
        </w:rPr>
        <w:t>1、周岁：</w:t>
      </w:r>
      <w:r>
        <w:rPr>
          <w:rFonts w:hint="eastAsia" w:ascii="宋体" w:hAnsi="宋体" w:cs="宋体"/>
          <w:szCs w:val="21"/>
        </w:rPr>
        <w:t>指按有效身份证件中记载的出生日期计算的年龄，自出生之日起为零周岁，每经过一年增加一岁，不足一年的不计。</w:t>
      </w:r>
    </w:p>
    <w:p>
      <w:pPr>
        <w:pStyle w:val="17"/>
        <w:spacing w:line="360" w:lineRule="auto"/>
        <w:ind w:left="0" w:leftChars="0" w:firstLine="422"/>
        <w:rPr>
          <w:rFonts w:ascii="宋体" w:hAnsi="宋体" w:cs="宋体"/>
          <w:b/>
          <w:bCs/>
          <w:szCs w:val="21"/>
        </w:rPr>
      </w:pPr>
      <w:r>
        <w:rPr>
          <w:rFonts w:hint="eastAsia" w:ascii="宋体" w:hAnsi="宋体" w:cs="宋体"/>
          <w:b/>
          <w:bCs/>
          <w:szCs w:val="21"/>
        </w:rPr>
        <w:t>2、意外伤害：</w:t>
      </w:r>
      <w:bookmarkStart w:id="17" w:name="_Hlk28015926"/>
      <w:r>
        <w:rPr>
          <w:rFonts w:hint="eastAsia" w:ascii="宋体" w:hAnsi="宋体" w:cs="宋体"/>
          <w:szCs w:val="21"/>
        </w:rPr>
        <w:t>指以外来的、突发的、非本意的、非疾病的客观事件为直接且单独的原因致使身体受到的伤害。</w:t>
      </w:r>
      <w:r>
        <w:rPr>
          <w:rFonts w:hint="eastAsia" w:ascii="宋体" w:hAnsi="宋体" w:cs="宋体"/>
          <w:b/>
          <w:bCs/>
          <w:szCs w:val="21"/>
        </w:rPr>
        <w:t>以下情形属于疾病范畴，非本条款所指意外伤害：</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（1）猝死：指由潜在疾病、身体机能障碍或其他非外来性原因所导致的、在出现急性症状后发生的突然死亡，以医院的诊断或公安、司法机关的鉴定为准；</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（2）过敏及由过敏引发的变态反应性疾病；</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（3）高原反应；</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（4）中暑；</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（5）细菌、病毒或其他病原体导致的感染性疾病。</w:t>
      </w:r>
      <w:bookmarkEnd w:id="17"/>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3、等待期：指自保险合同生效之日起计算的一段时间，</w:t>
      </w:r>
      <w:r>
        <w:rPr>
          <w:rFonts w:hint="eastAsia" w:ascii="宋体" w:hAnsi="宋体" w:cs="宋体"/>
          <w:b/>
          <w:bCs/>
          <w:szCs w:val="21"/>
          <w:lang w:val="en-US" w:eastAsia="zh-CN"/>
        </w:rPr>
        <w:t>具体天数由保险人和投保人在投保时约定并在本保险合同中载明。</w:t>
      </w:r>
      <w:r>
        <w:rPr>
          <w:rFonts w:hint="eastAsia" w:ascii="宋体" w:hAnsi="宋体" w:cs="宋体"/>
          <w:b/>
          <w:bCs/>
          <w:szCs w:val="21"/>
        </w:rPr>
        <w:t>等待期内发生疾病，无论等待期内治疗还是等待期外治疗，保险人均不承担给付保险金责任。</w:t>
      </w:r>
      <w:r>
        <w:rPr>
          <w:rFonts w:hint="default" w:ascii="宋体" w:hAnsi="宋体" w:cs="宋体"/>
          <w:b/>
          <w:bCs/>
          <w:szCs w:val="21"/>
          <w:lang w:val="en-US"/>
        </w:rPr>
        <w:t>续保</w:t>
      </w:r>
      <w:r>
        <w:rPr>
          <w:rFonts w:hint="eastAsia" w:ascii="宋体" w:hAnsi="宋体" w:cs="宋体"/>
          <w:b/>
          <w:bCs/>
          <w:szCs w:val="21"/>
        </w:rPr>
        <w:t>不受此限。</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szCs w:val="21"/>
        </w:rPr>
        <w:t>4、医院</w:t>
      </w:r>
      <w:r>
        <w:rPr>
          <w:rFonts w:hint="eastAsia" w:ascii="宋体" w:hAnsi="宋体" w:cs="宋体"/>
          <w:b/>
          <w:bCs/>
          <w:szCs w:val="21"/>
        </w:rPr>
        <w:t>：是指</w:t>
      </w:r>
      <w:bookmarkStart w:id="18" w:name="_Hlk31886067"/>
      <w:r>
        <w:rPr>
          <w:rFonts w:hint="eastAsia" w:ascii="宋体" w:hAnsi="宋体" w:cs="宋体"/>
          <w:b/>
          <w:bCs/>
          <w:szCs w:val="21"/>
        </w:rPr>
        <w:t>经中华人民共和国卫生部门审核认定的二级或二级以上的公立医院</w:t>
      </w:r>
      <w:bookmarkEnd w:id="18"/>
      <w:r>
        <w:rPr>
          <w:rFonts w:hint="eastAsia" w:ascii="宋体" w:hAnsi="宋体" w:cs="宋体"/>
          <w:b/>
          <w:bCs/>
          <w:szCs w:val="21"/>
        </w:rPr>
        <w:t>，且仅限于上述医院的普通部，不包括如下机构或医疗服务：</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（1）特需医疗、外宾医疗、干部病房、联合病房、国际医疗中心、VIP部、联合医院、A级病房；</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（2）诊所、康复中心、家庭病床、护理机构；</w:t>
      </w:r>
    </w:p>
    <w:p>
      <w:pPr>
        <w:pStyle w:val="17"/>
        <w:numPr>
          <w:ilvl w:val="255"/>
          <w:numId w:val="0"/>
        </w:numPr>
        <w:spacing w:line="360" w:lineRule="auto"/>
        <w:ind w:firstLine="422" w:firstLineChars="200"/>
        <w:rPr>
          <w:rFonts w:ascii="宋体" w:hAnsi="宋体" w:cs="宋体"/>
          <w:kern w:val="0"/>
          <w:szCs w:val="21"/>
        </w:rPr>
      </w:pPr>
      <w:r>
        <w:rPr>
          <w:rFonts w:hint="eastAsia" w:ascii="宋体" w:hAnsi="宋体" w:cs="宋体"/>
          <w:b/>
          <w:bCs/>
          <w:szCs w:val="21"/>
        </w:rPr>
        <w:t>（3）休养、戒酒、戒毒中心。</w:t>
      </w:r>
    </w:p>
    <w:p>
      <w:pPr>
        <w:pStyle w:val="17"/>
        <w:spacing w:line="360" w:lineRule="auto"/>
        <w:ind w:left="0" w:leftChars="0"/>
        <w:rPr>
          <w:rFonts w:ascii="宋体" w:hAnsi="宋体" w:cs="宋体"/>
          <w:b/>
          <w:szCs w:val="21"/>
        </w:rPr>
      </w:pPr>
      <w:r>
        <w:rPr>
          <w:rFonts w:hint="eastAsia" w:ascii="宋体" w:hAnsi="宋体" w:cs="宋体"/>
          <w:kern w:val="0"/>
          <w:szCs w:val="21"/>
        </w:rPr>
        <w:t>该医院必须具有系统的、充分的诊断设备，全套外科手术设备及能够提供二十四小时的医疗与护理服务的能力或资质。</w:t>
      </w:r>
    </w:p>
    <w:p>
      <w:pPr>
        <w:pStyle w:val="17"/>
        <w:spacing w:line="360" w:lineRule="auto"/>
        <w:ind w:left="0" w:leftChars="0" w:firstLine="422"/>
        <w:rPr>
          <w:rFonts w:ascii="宋体" w:hAnsi="宋体" w:cs="宋体"/>
          <w:b/>
          <w:kern w:val="0"/>
          <w:szCs w:val="21"/>
        </w:rPr>
      </w:pPr>
      <w:r>
        <w:rPr>
          <w:rFonts w:hint="eastAsia" w:ascii="宋体" w:hAnsi="宋体" w:cs="宋体"/>
          <w:b/>
          <w:szCs w:val="21"/>
        </w:rPr>
        <w:t>5、住院：</w:t>
      </w:r>
      <w:r>
        <w:rPr>
          <w:rFonts w:hint="eastAsia" w:ascii="宋体" w:hAnsi="宋体" w:cs="宋体"/>
          <w:kern w:val="0"/>
          <w:szCs w:val="21"/>
        </w:rPr>
        <w:t>是指被保险人因意外伤害或疾病而入住医院或指定医疗机构的正式病房接受全日24小时监护治疗的过程，并正式办理入出院手续。</w:t>
      </w:r>
      <w:r>
        <w:rPr>
          <w:rFonts w:hint="eastAsia" w:ascii="宋体" w:hAnsi="宋体" w:cs="宋体"/>
          <w:b/>
          <w:kern w:val="0"/>
          <w:szCs w:val="21"/>
        </w:rPr>
        <w:t>但不包括下列情况：</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（1）被保险人在医院或指定医疗机构的（门）急诊观察室、家庭病床（房）入住；</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（2）被保险人在特需病房、外宾病房或其它不属于基本医疗保险范畴的高等级病房入住；</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（3）被保险人入住康复科、康复病床或接受康复治疗；</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（4）被保险人住院期间一天内未接受与入院诊断相关的检查和治疗或一天内住院不满二十四小时,但遵医嘱到外院接受临时治疗的除外；</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（5）被保险人住院体检；</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（6）挂床住院及其他不合理的住院。挂床住院指办理正式住院手续的被保险人，在住院期间每日非24小时在院。具体表现包括在住院期间连续若干日无任何治疗，只发生护理费、诊疗费、床位费等情况。</w:t>
      </w:r>
    </w:p>
    <w:p>
      <w:pPr>
        <w:pStyle w:val="17"/>
        <w:spacing w:line="360" w:lineRule="auto"/>
        <w:ind w:left="0" w:leftChars="0" w:firstLine="422"/>
        <w:rPr>
          <w:rFonts w:ascii="宋体" w:hAnsi="宋体" w:cs="宋体"/>
          <w:b/>
          <w:szCs w:val="21"/>
        </w:rPr>
      </w:pPr>
      <w:r>
        <w:rPr>
          <w:rFonts w:hint="eastAsia" w:ascii="宋体" w:hAnsi="宋体" w:cs="宋体"/>
          <w:b/>
          <w:szCs w:val="21"/>
        </w:rPr>
        <w:t>6、必需且合理：指符合以下两个条件</w:t>
      </w:r>
    </w:p>
    <w:p>
      <w:pPr>
        <w:pStyle w:val="17"/>
        <w:numPr>
          <w:ilvl w:val="255"/>
          <w:numId w:val="0"/>
        </w:numPr>
        <w:spacing w:line="360" w:lineRule="auto"/>
        <w:ind w:firstLine="422" w:firstLineChars="200"/>
        <w:rPr>
          <w:rFonts w:ascii="宋体" w:hAnsi="宋体" w:cs="宋体"/>
          <w:bCs/>
          <w:szCs w:val="21"/>
        </w:rPr>
      </w:pPr>
      <w:r>
        <w:rPr>
          <w:rFonts w:hint="eastAsia" w:ascii="宋体" w:hAnsi="宋体" w:cs="宋体"/>
          <w:b/>
          <w:bCs/>
          <w:szCs w:val="21"/>
        </w:rPr>
        <w:t>（1）符合通常惯例：指与接受医疗服务所在地通行治疗规范、通行治疗方法、平均医疗费用价格水平一致的费用。</w:t>
      </w:r>
    </w:p>
    <w:p>
      <w:pPr>
        <w:pStyle w:val="17"/>
        <w:numPr>
          <w:ilvl w:val="255"/>
          <w:numId w:val="0"/>
        </w:numPr>
        <w:spacing w:line="360" w:lineRule="auto"/>
        <w:ind w:firstLine="422"/>
        <w:rPr>
          <w:rFonts w:ascii="宋体" w:hAnsi="宋体" w:cs="宋体"/>
          <w:bCs/>
          <w:szCs w:val="21"/>
        </w:rPr>
      </w:pPr>
      <w:r>
        <w:rPr>
          <w:rFonts w:hint="eastAsia" w:ascii="宋体" w:hAnsi="宋体" w:cs="宋体"/>
          <w:bCs/>
          <w:szCs w:val="21"/>
        </w:rPr>
        <w:t>是否符合通常惯例由保险人根据客观、审慎、合理的原则进行审核；如果被保险人对审核结果有不同意见，可由双方认同的权威医学机构或者权威医学专家进行审核鉴定。</w:t>
      </w:r>
    </w:p>
    <w:p>
      <w:pPr>
        <w:pStyle w:val="17"/>
        <w:spacing w:line="360" w:lineRule="auto"/>
        <w:ind w:left="0" w:leftChars="0" w:firstLine="422"/>
        <w:rPr>
          <w:rFonts w:ascii="宋体" w:hAnsi="宋体" w:cs="宋体"/>
          <w:b/>
          <w:szCs w:val="21"/>
        </w:rPr>
      </w:pPr>
      <w:r>
        <w:rPr>
          <w:rFonts w:hint="eastAsia" w:ascii="宋体" w:hAnsi="宋体" w:cs="宋体"/>
          <w:b/>
          <w:szCs w:val="21"/>
        </w:rPr>
        <w:t>（2）</w:t>
      </w:r>
      <w:r>
        <w:rPr>
          <w:rFonts w:hint="eastAsia" w:ascii="宋体" w:hAnsi="宋体" w:cs="宋体"/>
          <w:b/>
          <w:bCs/>
          <w:szCs w:val="21"/>
        </w:rPr>
        <w:t>医学必要：指被保险</w:t>
      </w:r>
      <w:r>
        <w:rPr>
          <w:rFonts w:hint="eastAsia" w:ascii="宋体" w:hAnsi="宋体" w:cs="宋体"/>
          <w:b/>
          <w:szCs w:val="21"/>
        </w:rPr>
        <w:t>人接受治疗或服务、使用器械或服用药品符合以下条件：</w:t>
      </w:r>
    </w:p>
    <w:p>
      <w:pPr>
        <w:pStyle w:val="17"/>
        <w:spacing w:line="360" w:lineRule="auto"/>
        <w:ind w:left="0" w:leftChars="0"/>
        <w:rPr>
          <w:rFonts w:ascii="宋体" w:hAnsi="宋体" w:cs="宋体"/>
          <w:szCs w:val="21"/>
        </w:rPr>
      </w:pPr>
      <w:r>
        <w:rPr>
          <w:rFonts w:hint="eastAsia" w:ascii="宋体" w:hAnsi="宋体" w:cs="宋体"/>
          <w:szCs w:val="21"/>
        </w:rPr>
        <w:t>a.医师处方要求且对治疗被保险人疾病或伤害合适且必需；</w:t>
      </w:r>
    </w:p>
    <w:p>
      <w:pPr>
        <w:pStyle w:val="17"/>
        <w:spacing w:line="360" w:lineRule="auto"/>
        <w:ind w:left="0" w:leftChars="0"/>
        <w:rPr>
          <w:rFonts w:ascii="宋体" w:hAnsi="宋体" w:cs="宋体"/>
          <w:szCs w:val="21"/>
        </w:rPr>
      </w:pPr>
      <w:r>
        <w:rPr>
          <w:rFonts w:hint="eastAsia" w:ascii="宋体" w:hAnsi="宋体" w:cs="宋体"/>
          <w:szCs w:val="21"/>
        </w:rPr>
        <w:t>b.在范围、持续期、强度、护理上不超过为被保险人提供安全、恰当、合适的诊断或治疗所需的水平；</w:t>
      </w:r>
    </w:p>
    <w:p>
      <w:pPr>
        <w:pStyle w:val="17"/>
        <w:spacing w:line="360" w:lineRule="auto"/>
        <w:ind w:left="0" w:leftChars="0"/>
        <w:rPr>
          <w:rFonts w:ascii="宋体" w:hAnsi="宋体" w:cs="宋体"/>
          <w:szCs w:val="21"/>
        </w:rPr>
      </w:pPr>
      <w:r>
        <w:rPr>
          <w:rFonts w:hint="eastAsia" w:ascii="宋体" w:hAnsi="宋体" w:cs="宋体"/>
          <w:szCs w:val="21"/>
        </w:rPr>
        <w:t>c.与接受治疗当地普遍接受的医疗专业实践标准一致；</w:t>
      </w:r>
    </w:p>
    <w:p>
      <w:pPr>
        <w:pStyle w:val="17"/>
        <w:spacing w:line="360" w:lineRule="auto"/>
        <w:ind w:left="0" w:leftChars="0"/>
        <w:rPr>
          <w:rFonts w:ascii="宋体" w:hAnsi="宋体" w:cs="宋体"/>
          <w:szCs w:val="21"/>
        </w:rPr>
      </w:pPr>
      <w:r>
        <w:rPr>
          <w:rFonts w:hint="eastAsia" w:ascii="宋体" w:hAnsi="宋体" w:cs="宋体"/>
          <w:szCs w:val="21"/>
        </w:rPr>
        <w:t>d.非主要为了个人舒适或为了被保险人父母、家庭、医师或其他医疗提供方的方便；</w:t>
      </w:r>
    </w:p>
    <w:p>
      <w:pPr>
        <w:pStyle w:val="17"/>
        <w:spacing w:line="360" w:lineRule="auto"/>
        <w:ind w:left="0" w:leftChars="0"/>
        <w:rPr>
          <w:rFonts w:ascii="宋体" w:hAnsi="宋体" w:cs="宋体"/>
          <w:szCs w:val="21"/>
        </w:rPr>
      </w:pPr>
      <w:r>
        <w:rPr>
          <w:rFonts w:hint="eastAsia" w:ascii="宋体" w:hAnsi="宋体" w:cs="宋体"/>
          <w:szCs w:val="21"/>
        </w:rPr>
        <w:t>e.非病人学术教育或职业培训的一部分或与之相关；</w:t>
      </w:r>
    </w:p>
    <w:p>
      <w:pPr>
        <w:pStyle w:val="17"/>
        <w:spacing w:line="360" w:lineRule="auto"/>
        <w:ind w:left="0" w:leftChars="0"/>
        <w:rPr>
          <w:rFonts w:ascii="宋体" w:hAnsi="宋体" w:cs="宋体"/>
          <w:szCs w:val="21"/>
        </w:rPr>
      </w:pPr>
      <w:r>
        <w:rPr>
          <w:rFonts w:hint="eastAsia" w:ascii="宋体" w:hAnsi="宋体" w:cs="宋体"/>
          <w:szCs w:val="21"/>
        </w:rPr>
        <w:t>f.非试验性或研究性。</w:t>
      </w:r>
    </w:p>
    <w:p>
      <w:pPr>
        <w:pStyle w:val="17"/>
        <w:spacing w:line="360" w:lineRule="auto"/>
        <w:ind w:left="0" w:leftChars="0"/>
        <w:rPr>
          <w:rFonts w:ascii="宋体" w:hAnsi="宋体" w:cs="宋体"/>
          <w:bCs/>
          <w:szCs w:val="21"/>
        </w:rPr>
      </w:pPr>
      <w:r>
        <w:rPr>
          <w:rFonts w:hint="eastAsia" w:ascii="宋体" w:hAnsi="宋体" w:cs="宋体"/>
          <w:szCs w:val="21"/>
        </w:rPr>
        <w:t>对是否医学必需由保险人根据客观、审慎、合理的原则进行审核；如果被保险人对审核结果有不同意见，可由双方认同的权威医学机构或者权威医学专家进行审核鉴定。</w:t>
      </w:r>
    </w:p>
    <w:p>
      <w:pPr>
        <w:pStyle w:val="17"/>
        <w:spacing w:line="360" w:lineRule="auto"/>
        <w:ind w:left="0" w:leftChars="0" w:firstLine="422"/>
        <w:rPr>
          <w:rFonts w:ascii="宋体" w:hAnsi="宋体" w:cs="宋体"/>
          <w:szCs w:val="21"/>
        </w:rPr>
      </w:pPr>
      <w:r>
        <w:rPr>
          <w:rFonts w:hint="eastAsia" w:ascii="宋体" w:hAnsi="宋体" w:cs="宋体"/>
          <w:b/>
          <w:bCs/>
          <w:szCs w:val="21"/>
        </w:rPr>
        <w:t>7、住院医疗费用：</w:t>
      </w:r>
    </w:p>
    <w:p>
      <w:pPr>
        <w:pStyle w:val="17"/>
        <w:spacing w:line="360" w:lineRule="auto"/>
        <w:ind w:left="0" w:leftChars="0"/>
        <w:outlineLvl w:val="0"/>
        <w:rPr>
          <w:rFonts w:ascii="宋体" w:hAnsi="宋体" w:cs="宋体"/>
          <w:szCs w:val="21"/>
        </w:rPr>
      </w:pPr>
      <w:r>
        <w:rPr>
          <w:rFonts w:hint="eastAsia" w:ascii="宋体" w:hAnsi="宋体" w:cs="宋体"/>
          <w:szCs w:val="21"/>
        </w:rPr>
        <w:t>（1）床位费</w:t>
      </w:r>
    </w:p>
    <w:p>
      <w:pPr>
        <w:pStyle w:val="17"/>
        <w:spacing w:line="360" w:lineRule="auto"/>
        <w:ind w:left="0" w:leftChars="0"/>
        <w:rPr>
          <w:rFonts w:ascii="宋体" w:hAnsi="宋体" w:cs="宋体"/>
          <w:b/>
          <w:bCs/>
          <w:szCs w:val="21"/>
        </w:rPr>
      </w:pPr>
      <w:r>
        <w:rPr>
          <w:rFonts w:hint="eastAsia" w:ascii="宋体" w:hAnsi="宋体" w:cs="宋体"/>
          <w:szCs w:val="21"/>
        </w:rPr>
        <w:t>指住院期间实际发生的、不高于双人病房的住院床位费</w:t>
      </w:r>
      <w:r>
        <w:rPr>
          <w:rFonts w:hint="eastAsia" w:ascii="宋体" w:hAnsi="宋体" w:cs="宋体"/>
          <w:b/>
          <w:bCs/>
          <w:szCs w:val="21"/>
        </w:rPr>
        <w:t>（不包括单人病房、套房、家庭病床）。</w:t>
      </w:r>
    </w:p>
    <w:p>
      <w:pPr>
        <w:pStyle w:val="17"/>
        <w:spacing w:line="360" w:lineRule="auto"/>
        <w:ind w:left="0" w:leftChars="0"/>
        <w:outlineLvl w:val="0"/>
        <w:rPr>
          <w:rFonts w:ascii="宋体" w:hAnsi="宋体" w:cs="宋体"/>
          <w:szCs w:val="21"/>
        </w:rPr>
      </w:pPr>
      <w:r>
        <w:rPr>
          <w:rFonts w:hint="eastAsia" w:ascii="宋体" w:hAnsi="宋体" w:cs="宋体"/>
          <w:szCs w:val="21"/>
        </w:rPr>
        <w:t>（2）加床费</w:t>
      </w:r>
    </w:p>
    <w:p>
      <w:pPr>
        <w:pStyle w:val="17"/>
        <w:spacing w:line="360" w:lineRule="auto"/>
        <w:ind w:left="0" w:leftChars="0"/>
        <w:rPr>
          <w:rFonts w:ascii="宋体" w:hAnsi="宋体" w:cs="宋体"/>
          <w:szCs w:val="21"/>
        </w:rPr>
      </w:pPr>
      <w:r>
        <w:rPr>
          <w:rFonts w:hint="eastAsia" w:ascii="宋体" w:hAnsi="宋体" w:cs="宋体"/>
          <w:szCs w:val="21"/>
        </w:rPr>
        <w:t>指未满18周岁的被保险人在住院治疗期间，保险人根据合同约定给付其合法监护人（限一人）在合同约定的医院或指定医疗机构留宿发生的加床费；或女性被保险人在住院治疗期间，保险人根据合同约定给付其一周岁以下哺乳期婴儿在合同约定的医院或医疗机构留宿发生的加床费。</w:t>
      </w:r>
    </w:p>
    <w:p>
      <w:pPr>
        <w:pStyle w:val="17"/>
        <w:spacing w:line="360" w:lineRule="auto"/>
        <w:ind w:left="0" w:leftChars="0"/>
        <w:outlineLvl w:val="0"/>
        <w:rPr>
          <w:rFonts w:ascii="宋体" w:hAnsi="宋体" w:cs="宋体"/>
          <w:szCs w:val="21"/>
        </w:rPr>
      </w:pPr>
      <w:r>
        <w:rPr>
          <w:rFonts w:hint="eastAsia" w:ascii="宋体" w:hAnsi="宋体" w:cs="宋体"/>
          <w:szCs w:val="21"/>
        </w:rPr>
        <w:t>（3）重症监护室床位费</w:t>
      </w:r>
    </w:p>
    <w:p>
      <w:pPr>
        <w:pStyle w:val="17"/>
        <w:spacing w:line="360" w:lineRule="auto"/>
        <w:ind w:left="0" w:leftChars="0"/>
        <w:rPr>
          <w:rFonts w:ascii="宋体" w:hAnsi="宋体" w:cs="宋体"/>
          <w:szCs w:val="21"/>
        </w:rPr>
      </w:pPr>
      <w:r>
        <w:rPr>
          <w:rFonts w:hint="eastAsia" w:ascii="宋体" w:hAnsi="宋体" w:cs="宋体"/>
          <w:szCs w:val="21"/>
        </w:rPr>
        <w:t>指住院期间出于医学必要被保险人需在重症监护室进行合理且必要的医疗而产生的床位费。重症监护室指配有中心监护台、心电监护仪及其他监护抢救设施，相对封闭管理，符合重症监护病房（ICU）、冠心病重症监护病房（CCU）标准的单人或多人监护病房。</w:t>
      </w:r>
    </w:p>
    <w:p>
      <w:pPr>
        <w:pStyle w:val="17"/>
        <w:spacing w:line="360" w:lineRule="auto"/>
        <w:ind w:left="0" w:leftChars="0"/>
        <w:outlineLvl w:val="0"/>
        <w:rPr>
          <w:rFonts w:ascii="宋体" w:hAnsi="宋体" w:cs="宋体"/>
          <w:szCs w:val="21"/>
        </w:rPr>
      </w:pPr>
      <w:r>
        <w:rPr>
          <w:rFonts w:hint="eastAsia" w:ascii="宋体" w:hAnsi="宋体" w:cs="宋体"/>
          <w:szCs w:val="21"/>
        </w:rPr>
        <w:t>（4）药品费</w:t>
      </w:r>
    </w:p>
    <w:p>
      <w:pPr>
        <w:pStyle w:val="17"/>
        <w:spacing w:line="360" w:lineRule="auto"/>
        <w:ind w:left="0" w:leftChars="0"/>
        <w:rPr>
          <w:rFonts w:ascii="宋体" w:hAnsi="宋体" w:cs="宋体"/>
          <w:b/>
          <w:bCs/>
          <w:szCs w:val="21"/>
        </w:rPr>
      </w:pPr>
      <w:r>
        <w:rPr>
          <w:rFonts w:hint="eastAsia" w:ascii="宋体" w:hAnsi="宋体" w:cs="宋体"/>
          <w:szCs w:val="21"/>
        </w:rPr>
        <w:t>指住院期间实际发生的合理且必要的由医生开具的具有国家药品监督管理部门核发的药品批准文号或者进口药品注册证书、医药产品注册证书的国产或进口药品的费用。</w:t>
      </w:r>
      <w:r>
        <w:rPr>
          <w:rFonts w:hint="eastAsia" w:ascii="宋体" w:hAnsi="宋体" w:cs="宋体"/>
          <w:b/>
          <w:bCs/>
          <w:szCs w:val="21"/>
        </w:rPr>
        <w:t>但不包括营养补充类药品，免疫功能调节类药品，美容及减肥类药品，预防类药品，以及下列中药类药品：</w:t>
      </w:r>
    </w:p>
    <w:p>
      <w:pPr>
        <w:pStyle w:val="17"/>
        <w:spacing w:line="360" w:lineRule="auto"/>
        <w:ind w:left="0" w:leftChars="0" w:firstLine="422"/>
        <w:rPr>
          <w:rFonts w:ascii="宋体" w:hAnsi="宋体" w:cs="宋体"/>
          <w:b/>
          <w:bCs/>
          <w:szCs w:val="21"/>
        </w:rPr>
      </w:pPr>
      <w:r>
        <w:rPr>
          <w:rFonts w:hint="eastAsia" w:ascii="宋体" w:hAnsi="宋体" w:cs="宋体"/>
          <w:b/>
          <w:bCs/>
          <w:szCs w:val="21"/>
        </w:rPr>
        <w:t>a.主要起营养滋补作用的单方、复方中药或中成药品，如花旗参，冬虫草，白糖参，朝鲜红参，玳瑁，蛤蚧，珊瑚，狗宝、红参，琥珀，灵芝，羚羊角尖粉，马宝，玛瑙，牛黄，麝香，西红花，血竭，燕窝，野山参，移山参，珍珠（粉），紫河车，阿胶，血宝胶囊，红桃K口服液，十全大补丸，十全大补膏等；</w:t>
      </w:r>
    </w:p>
    <w:p>
      <w:pPr>
        <w:pStyle w:val="17"/>
        <w:spacing w:line="360" w:lineRule="auto"/>
        <w:ind w:left="0" w:leftChars="0" w:firstLine="422"/>
        <w:rPr>
          <w:rFonts w:ascii="宋体" w:hAnsi="宋体" w:cs="宋体"/>
          <w:b/>
          <w:bCs/>
          <w:szCs w:val="21"/>
        </w:rPr>
      </w:pPr>
      <w:r>
        <w:rPr>
          <w:rFonts w:hint="eastAsia" w:ascii="宋体" w:hAnsi="宋体" w:cs="宋体"/>
          <w:b/>
          <w:bCs/>
          <w:szCs w:val="21"/>
        </w:rPr>
        <w:t>b.部分可以入药的动物及动物脏器，如鹿茸，海马，胎盘，鞭，尾，筋，骨等；</w:t>
      </w:r>
    </w:p>
    <w:p>
      <w:pPr>
        <w:pStyle w:val="17"/>
        <w:spacing w:line="360" w:lineRule="auto"/>
        <w:ind w:left="0" w:leftChars="0" w:firstLine="422"/>
        <w:rPr>
          <w:rFonts w:ascii="宋体" w:hAnsi="宋体" w:cs="宋体"/>
          <w:b/>
          <w:bCs/>
          <w:szCs w:val="21"/>
        </w:rPr>
      </w:pPr>
      <w:r>
        <w:rPr>
          <w:rFonts w:hint="eastAsia" w:ascii="宋体" w:hAnsi="宋体" w:cs="宋体"/>
          <w:b/>
          <w:bCs/>
          <w:szCs w:val="21"/>
        </w:rPr>
        <w:t>c.用中药材和中药饮片炮制的各类酒制剂等。</w:t>
      </w:r>
    </w:p>
    <w:p>
      <w:pPr>
        <w:pStyle w:val="17"/>
        <w:spacing w:line="360" w:lineRule="auto"/>
        <w:ind w:left="0" w:leftChars="0"/>
        <w:outlineLvl w:val="0"/>
        <w:rPr>
          <w:rFonts w:ascii="宋体" w:hAnsi="宋体" w:cs="宋体"/>
          <w:szCs w:val="21"/>
        </w:rPr>
      </w:pPr>
      <w:r>
        <w:rPr>
          <w:rFonts w:hint="eastAsia" w:ascii="宋体" w:hAnsi="宋体" w:cs="宋体"/>
          <w:szCs w:val="21"/>
        </w:rPr>
        <w:t>（5）膳食费</w:t>
      </w:r>
    </w:p>
    <w:p>
      <w:pPr>
        <w:pStyle w:val="17"/>
        <w:spacing w:line="360" w:lineRule="auto"/>
        <w:ind w:left="0" w:leftChars="0"/>
        <w:rPr>
          <w:rFonts w:ascii="宋体" w:hAnsi="宋体" w:cs="宋体"/>
          <w:szCs w:val="21"/>
        </w:rPr>
      </w:pPr>
      <w:r>
        <w:rPr>
          <w:rFonts w:hint="eastAsia" w:ascii="宋体" w:hAnsi="宋体" w:cs="宋体"/>
          <w:szCs w:val="21"/>
        </w:rPr>
        <w:t>指住院期间根据医生的医嘱，由作为合同约定的医院或指定医疗机构内部专属部门的、为住院病人配餐的食堂配送的膳食费用。膳食费应包含在医疗账单内,根据各医院或指定医疗机构的惯例，可以作为独立的款项,也可以合并在病房费等其他款项内。</w:t>
      </w:r>
    </w:p>
    <w:p>
      <w:pPr>
        <w:pStyle w:val="17"/>
        <w:spacing w:line="360" w:lineRule="auto"/>
        <w:ind w:left="0" w:leftChars="0"/>
        <w:outlineLvl w:val="0"/>
        <w:rPr>
          <w:rFonts w:ascii="宋体" w:hAnsi="宋体" w:cs="宋体"/>
          <w:szCs w:val="21"/>
        </w:rPr>
      </w:pPr>
      <w:r>
        <w:rPr>
          <w:rFonts w:hint="eastAsia" w:ascii="宋体" w:hAnsi="宋体" w:cs="宋体"/>
          <w:szCs w:val="21"/>
        </w:rPr>
        <w:t>（6）治疗费</w:t>
      </w:r>
    </w:p>
    <w:p>
      <w:pPr>
        <w:pStyle w:val="17"/>
        <w:spacing w:line="360" w:lineRule="auto"/>
        <w:ind w:left="0" w:leftChars="0"/>
        <w:rPr>
          <w:rFonts w:ascii="宋体" w:hAnsi="宋体" w:cs="宋体"/>
          <w:b/>
          <w:bCs/>
          <w:szCs w:val="21"/>
        </w:rPr>
      </w:pPr>
      <w:r>
        <w:rPr>
          <w:rFonts w:hint="eastAsia" w:ascii="宋体" w:hAnsi="宋体" w:cs="宋体"/>
          <w:szCs w:val="21"/>
        </w:rPr>
        <w:t>指住院期间以治疗疾病为目的，提供必要的医学手段而发生的合理的治疗者的技术劳务费和医疗器械使用费，以及消耗品的费用，具体以就诊合同约定的医院或指定医疗机构的费用项目划分为准。</w:t>
      </w:r>
      <w:r>
        <w:rPr>
          <w:rFonts w:hint="eastAsia" w:ascii="宋体" w:hAnsi="宋体" w:cs="宋体"/>
          <w:b/>
          <w:bCs/>
          <w:szCs w:val="21"/>
        </w:rPr>
        <w:t>本项责任不包含如下费用：物理治疗、中医理疗及其他特殊疗法费用。</w:t>
      </w:r>
    </w:p>
    <w:p>
      <w:pPr>
        <w:pStyle w:val="17"/>
        <w:numPr>
          <w:ilvl w:val="0"/>
          <w:numId w:val="3"/>
        </w:numPr>
        <w:spacing w:line="360" w:lineRule="auto"/>
        <w:ind w:left="0" w:leftChars="0"/>
        <w:outlineLvl w:val="0"/>
        <w:rPr>
          <w:rFonts w:ascii="宋体" w:hAnsi="宋体" w:cs="宋体"/>
          <w:szCs w:val="21"/>
        </w:rPr>
      </w:pPr>
      <w:r>
        <w:rPr>
          <w:rFonts w:hint="eastAsia" w:ascii="宋体" w:hAnsi="宋体" w:cs="宋体"/>
          <w:szCs w:val="21"/>
        </w:rPr>
        <w:t>护理费</w:t>
      </w:r>
    </w:p>
    <w:p>
      <w:pPr>
        <w:pStyle w:val="17"/>
        <w:spacing w:line="360" w:lineRule="auto"/>
        <w:ind w:left="0" w:leftChars="0"/>
        <w:rPr>
          <w:rFonts w:ascii="宋体" w:hAnsi="宋体" w:cs="宋体"/>
          <w:szCs w:val="21"/>
        </w:rPr>
      </w:pPr>
      <w:r>
        <w:rPr>
          <w:rFonts w:hint="eastAsia" w:ascii="宋体" w:hAnsi="宋体" w:cs="宋体"/>
          <w:szCs w:val="21"/>
        </w:rPr>
        <w:t>指住院期间根据医嘱所示的护理等级确定的护理费用。</w:t>
      </w:r>
    </w:p>
    <w:p>
      <w:pPr>
        <w:pStyle w:val="17"/>
        <w:spacing w:line="360" w:lineRule="auto"/>
        <w:ind w:left="0" w:leftChars="0"/>
        <w:outlineLvl w:val="0"/>
        <w:rPr>
          <w:rFonts w:ascii="宋体" w:hAnsi="宋体" w:cs="宋体"/>
          <w:szCs w:val="21"/>
        </w:rPr>
      </w:pPr>
      <w:r>
        <w:rPr>
          <w:rFonts w:hint="eastAsia" w:ascii="宋体" w:hAnsi="宋体" w:cs="宋体"/>
          <w:szCs w:val="21"/>
        </w:rPr>
        <w:t>（8）检查检验费</w:t>
      </w:r>
    </w:p>
    <w:p>
      <w:pPr>
        <w:pStyle w:val="17"/>
        <w:spacing w:line="360" w:lineRule="auto"/>
        <w:ind w:left="0" w:leftChars="0"/>
        <w:rPr>
          <w:rFonts w:ascii="宋体" w:hAnsi="宋体" w:cs="宋体"/>
          <w:szCs w:val="21"/>
        </w:rPr>
      </w:pPr>
      <w:r>
        <w:rPr>
          <w:rFonts w:hint="eastAsia" w:ascii="宋体" w:hAnsi="宋体" w:cs="宋体"/>
          <w:szCs w:val="21"/>
        </w:rPr>
        <w:t>指住院期间实际发生的，以诊断疾病为目的，采取必要的医学手段进行检查及检验而发生的合理的医疗费用，包括X光费、心电图费、B超费、脑电图费、内窥镜费、肺功能仪费、分子生化检验费和血、尿、便常规检验费等。</w:t>
      </w:r>
    </w:p>
    <w:p>
      <w:pPr>
        <w:pStyle w:val="17"/>
        <w:spacing w:line="360" w:lineRule="auto"/>
        <w:ind w:left="0" w:leftChars="0"/>
        <w:outlineLvl w:val="0"/>
        <w:rPr>
          <w:rFonts w:ascii="宋体" w:hAnsi="宋体" w:cs="宋体"/>
          <w:szCs w:val="21"/>
        </w:rPr>
      </w:pPr>
      <w:r>
        <w:rPr>
          <w:rFonts w:hint="eastAsia" w:ascii="宋体" w:hAnsi="宋体" w:cs="宋体"/>
          <w:szCs w:val="21"/>
        </w:rPr>
        <w:t>（9）手术费</w:t>
      </w:r>
    </w:p>
    <w:p>
      <w:pPr>
        <w:pStyle w:val="17"/>
        <w:spacing w:line="360" w:lineRule="auto"/>
        <w:ind w:left="0" w:leftChars="0"/>
        <w:rPr>
          <w:rFonts w:ascii="宋体" w:hAnsi="宋体" w:cs="宋体"/>
          <w:szCs w:val="21"/>
        </w:rPr>
      </w:pPr>
      <w:r>
        <w:rPr>
          <w:rFonts w:hint="eastAsia" w:ascii="宋体" w:hAnsi="宋体" w:cs="宋体"/>
          <w:szCs w:val="21"/>
        </w:rPr>
        <w:t>指当地卫生行政部门规定的手术项目的费用。包括手术费、麻醉费、手术监测费、手术材料费、术中用药费、手术设备费；</w:t>
      </w:r>
      <w:r>
        <w:rPr>
          <w:rFonts w:hint="eastAsia" w:ascii="宋体" w:hAnsi="宋体" w:cs="宋体"/>
          <w:b/>
          <w:bCs/>
          <w:szCs w:val="21"/>
        </w:rPr>
        <w:t>若因器官移植而发生的手术费用，不包括器官本身的费用和获取器官过程中的费用。</w:t>
      </w:r>
    </w:p>
    <w:p>
      <w:pPr>
        <w:pStyle w:val="17"/>
        <w:spacing w:line="360" w:lineRule="auto"/>
        <w:ind w:left="0" w:leftChars="0"/>
        <w:outlineLvl w:val="0"/>
        <w:rPr>
          <w:rFonts w:ascii="宋体" w:hAnsi="宋体" w:cs="宋体"/>
          <w:szCs w:val="21"/>
        </w:rPr>
      </w:pPr>
      <w:r>
        <w:rPr>
          <w:rFonts w:hint="eastAsia" w:ascii="宋体" w:hAnsi="宋体" w:cs="宋体"/>
          <w:szCs w:val="21"/>
        </w:rPr>
        <w:t>（10）医生费</w:t>
      </w:r>
    </w:p>
    <w:p>
      <w:pPr>
        <w:pStyle w:val="17"/>
        <w:spacing w:line="360" w:lineRule="auto"/>
        <w:ind w:left="0" w:leftChars="0"/>
        <w:rPr>
          <w:rFonts w:ascii="宋体" w:hAnsi="宋体" w:cs="宋体"/>
          <w:szCs w:val="21"/>
        </w:rPr>
      </w:pPr>
      <w:r>
        <w:rPr>
          <w:rFonts w:hint="eastAsia" w:ascii="宋体" w:hAnsi="宋体" w:cs="宋体"/>
          <w:szCs w:val="21"/>
        </w:rPr>
        <w:t>指包括外科医生、麻醉师、内科医生、专科医生的费用。</w:t>
      </w:r>
    </w:p>
    <w:p>
      <w:pPr>
        <w:pStyle w:val="17"/>
        <w:spacing w:line="360" w:lineRule="auto"/>
        <w:ind w:left="0" w:leftChars="0"/>
        <w:outlineLvl w:val="0"/>
        <w:rPr>
          <w:rFonts w:ascii="宋体" w:hAnsi="宋体" w:cs="宋体"/>
          <w:szCs w:val="21"/>
        </w:rPr>
      </w:pPr>
      <w:r>
        <w:rPr>
          <w:rFonts w:hint="eastAsia" w:ascii="宋体" w:hAnsi="宋体" w:cs="宋体"/>
          <w:szCs w:val="21"/>
        </w:rPr>
        <w:t>（11）救护车使用费</w:t>
      </w:r>
    </w:p>
    <w:p>
      <w:pPr>
        <w:pStyle w:val="17"/>
        <w:spacing w:line="360" w:lineRule="auto"/>
        <w:ind w:left="0" w:leftChars="0"/>
        <w:rPr>
          <w:rFonts w:ascii="宋体" w:hAnsi="宋体" w:cs="宋体"/>
          <w:szCs w:val="21"/>
        </w:rPr>
      </w:pPr>
      <w:r>
        <w:rPr>
          <w:rFonts w:hint="eastAsia" w:ascii="宋体" w:hAnsi="宋体" w:cs="宋体"/>
          <w:szCs w:val="21"/>
        </w:rPr>
        <w:t>指住院期间以抢救生命或治疗疾病为目的，根据医生建议，被保险人需医院转诊过程中的医院用车费用，且</w:t>
      </w:r>
      <w:r>
        <w:rPr>
          <w:rFonts w:hint="eastAsia" w:ascii="宋体" w:hAnsi="宋体" w:cs="宋体"/>
          <w:b/>
          <w:bCs/>
          <w:szCs w:val="21"/>
        </w:rPr>
        <w:t>救护车的使用仅限于同一城市中的医疗运送。</w:t>
      </w:r>
    </w:p>
    <w:p>
      <w:pPr>
        <w:pStyle w:val="17"/>
        <w:spacing w:line="360" w:lineRule="auto"/>
        <w:ind w:left="0" w:leftChars="0" w:firstLine="422"/>
        <w:rPr>
          <w:rFonts w:ascii="宋体" w:hAnsi="宋体" w:cs="宋体"/>
          <w:b/>
          <w:szCs w:val="21"/>
        </w:rPr>
      </w:pPr>
      <w:r>
        <w:rPr>
          <w:rFonts w:ascii="宋体" w:hAnsi="宋体" w:cs="宋体"/>
          <w:b/>
          <w:szCs w:val="21"/>
        </w:rPr>
        <w:t>8、</w:t>
      </w:r>
      <w:r>
        <w:rPr>
          <w:rFonts w:hint="eastAsia" w:ascii="宋体" w:hAnsi="宋体" w:cs="宋体"/>
          <w:b/>
          <w:szCs w:val="21"/>
        </w:rPr>
        <w:t>恶性肿瘤——轻度</w:t>
      </w:r>
      <w:r>
        <w:rPr>
          <w:rFonts w:ascii="宋体" w:hAnsi="宋体" w:cs="宋体"/>
          <w:b/>
          <w:szCs w:val="21"/>
        </w:rPr>
        <w:t>：</w:t>
      </w:r>
    </w:p>
    <w:p>
      <w:pPr>
        <w:spacing w:after="156" w:afterLines="50"/>
        <w:ind w:firstLine="480"/>
        <w:rPr>
          <w:rFonts w:hAnsi="宋体" w:cs="宋体"/>
          <w:szCs w:val="21"/>
        </w:rPr>
      </w:pPr>
      <w:r>
        <w:rPr>
          <w:rFonts w:hint="eastAsia" w:hAnsi="宋体" w:cs="宋体"/>
          <w:szCs w:val="21"/>
        </w:rPr>
        <w:t>指恶性细胞不受控制的进行性增长和扩散，浸润和破坏周围正常组织，可以经血管、淋巴管和体腔扩散转移到身体其他部位，病灶经组织病理学检查（涵盖骨髓病理学检查）结果明确诊断，临床诊断属于世界卫生组织（WHO，World Health  Organization）《疾病和有关健康问题的国际统计分类》第十次修订版（ICD-10）的恶性肿瘤类别及《国际疾病分类肿瘤学专辑》第三版（ICD-O-3）的肿瘤形态学编码属于3、6、9（恶性肿瘤）范畴，但不在“恶性肿瘤——重度”保障范围的疾病。且特指下列六项之一：</w:t>
      </w:r>
    </w:p>
    <w:p>
      <w:pPr>
        <w:spacing w:after="156" w:afterLines="50"/>
        <w:ind w:firstLine="420" w:firstLineChars="200"/>
        <w:rPr>
          <w:rFonts w:hAnsi="宋体" w:cs="宋体"/>
          <w:szCs w:val="21"/>
        </w:rPr>
      </w:pPr>
      <w:r>
        <w:rPr>
          <w:rFonts w:hint="eastAsia" w:hAnsi="宋体" w:cs="宋体"/>
          <w:szCs w:val="21"/>
        </w:rPr>
        <w:t>1.TNM分期为Ⅰ期的甲状腺癌；</w:t>
      </w:r>
    </w:p>
    <w:p>
      <w:pPr>
        <w:spacing w:after="156" w:afterLines="50"/>
        <w:ind w:firstLine="420" w:firstLineChars="200"/>
        <w:rPr>
          <w:rFonts w:hAnsi="宋体" w:cs="宋体"/>
          <w:szCs w:val="21"/>
        </w:rPr>
      </w:pPr>
      <w:r>
        <w:rPr>
          <w:rFonts w:hint="eastAsia" w:hAnsi="宋体" w:cs="宋体"/>
          <w:szCs w:val="21"/>
        </w:rPr>
        <w:t>2.TNM分期为T</w:t>
      </w:r>
      <w:r>
        <w:rPr>
          <w:rFonts w:hint="eastAsia" w:hAnsi="宋体" w:cs="宋体"/>
          <w:szCs w:val="21"/>
          <w:vertAlign w:val="subscript"/>
        </w:rPr>
        <w:t>1</w:t>
      </w:r>
      <w:r>
        <w:rPr>
          <w:rFonts w:hint="eastAsia" w:hAnsi="宋体" w:cs="宋体"/>
          <w:szCs w:val="21"/>
        </w:rPr>
        <w:t>N</w:t>
      </w:r>
      <w:r>
        <w:rPr>
          <w:rFonts w:hint="eastAsia" w:hAnsi="宋体" w:cs="宋体"/>
          <w:szCs w:val="21"/>
          <w:vertAlign w:val="subscript"/>
        </w:rPr>
        <w:t>0</w:t>
      </w:r>
      <w:r>
        <w:rPr>
          <w:rFonts w:hint="eastAsia" w:hAnsi="宋体" w:cs="宋体"/>
          <w:szCs w:val="21"/>
        </w:rPr>
        <w:t>M</w:t>
      </w:r>
      <w:r>
        <w:rPr>
          <w:rFonts w:hint="eastAsia" w:hAnsi="宋体" w:cs="宋体"/>
          <w:szCs w:val="21"/>
          <w:vertAlign w:val="subscript"/>
        </w:rPr>
        <w:t>0</w:t>
      </w:r>
      <w:r>
        <w:rPr>
          <w:rFonts w:hint="eastAsia" w:hAnsi="宋体" w:cs="宋体"/>
          <w:szCs w:val="21"/>
        </w:rPr>
        <w:t>期的前列腺癌；</w:t>
      </w:r>
    </w:p>
    <w:p>
      <w:pPr>
        <w:spacing w:after="156" w:afterLines="50"/>
        <w:ind w:firstLine="420" w:firstLineChars="200"/>
        <w:rPr>
          <w:rFonts w:hAnsi="宋体" w:cs="宋体"/>
          <w:szCs w:val="21"/>
        </w:rPr>
      </w:pPr>
      <w:r>
        <w:rPr>
          <w:rFonts w:hint="eastAsia" w:hAnsi="宋体" w:cs="宋体"/>
          <w:szCs w:val="21"/>
        </w:rPr>
        <w:t>3.黑色素瘤以外的未发生淋巴结和远处转移的皮肤恶性肿瘤；</w:t>
      </w:r>
    </w:p>
    <w:p>
      <w:pPr>
        <w:spacing w:after="156" w:afterLines="50"/>
        <w:ind w:firstLine="420" w:firstLineChars="200"/>
        <w:rPr>
          <w:rFonts w:hAnsi="宋体" w:cs="宋体"/>
          <w:szCs w:val="21"/>
        </w:rPr>
      </w:pPr>
      <w:r>
        <w:rPr>
          <w:rFonts w:hint="eastAsia" w:hAnsi="宋体" w:cs="宋体"/>
          <w:szCs w:val="21"/>
        </w:rPr>
        <w:t>4.相当于Binet分期方案A期程度的慢性淋巴细胞白血病；</w:t>
      </w:r>
    </w:p>
    <w:p>
      <w:pPr>
        <w:spacing w:after="156" w:afterLines="50"/>
        <w:ind w:firstLine="420" w:firstLineChars="200"/>
        <w:rPr>
          <w:rFonts w:hAnsi="宋体" w:cs="宋体"/>
          <w:szCs w:val="21"/>
        </w:rPr>
      </w:pPr>
      <w:r>
        <w:rPr>
          <w:rFonts w:hint="eastAsia" w:hAnsi="宋体" w:cs="宋体"/>
          <w:szCs w:val="21"/>
        </w:rPr>
        <w:t>5.相当于Ann Arbor分期方案Ⅰ期程度的何杰金氏病；</w:t>
      </w:r>
    </w:p>
    <w:p>
      <w:pPr>
        <w:spacing w:after="156" w:afterLines="50"/>
        <w:ind w:firstLine="420" w:firstLineChars="200"/>
        <w:rPr>
          <w:rFonts w:hAnsi="宋体" w:cs="宋体"/>
          <w:szCs w:val="21"/>
        </w:rPr>
      </w:pPr>
      <w:r>
        <w:rPr>
          <w:rFonts w:hint="eastAsia" w:hAnsi="宋体" w:cs="宋体"/>
          <w:szCs w:val="21"/>
        </w:rPr>
        <w:t>6.未发生淋巴结和远处转移且WHO分级为G1级别（核分裂像&lt;10/50 HPF和ki-67≤2%）的神经内分泌肿瘤。</w:t>
      </w:r>
    </w:p>
    <w:p>
      <w:pPr>
        <w:spacing w:after="156" w:afterLines="50"/>
        <w:ind w:firstLine="422" w:firstLineChars="200"/>
        <w:rPr>
          <w:rFonts w:hAnsi="宋体" w:cs="宋体"/>
          <w:b/>
          <w:bCs/>
          <w:szCs w:val="21"/>
        </w:rPr>
      </w:pPr>
      <w:r>
        <w:rPr>
          <w:rFonts w:hint="eastAsia" w:hAnsi="宋体" w:cs="宋体"/>
          <w:b/>
          <w:bCs/>
          <w:szCs w:val="21"/>
        </w:rPr>
        <w:t>下列疾病不属于“恶性肿瘤——轻度”，不在保障范围内：</w:t>
      </w:r>
    </w:p>
    <w:p>
      <w:pPr>
        <w:spacing w:after="156" w:afterLines="50"/>
        <w:ind w:firstLine="422" w:firstLineChars="200"/>
        <w:rPr>
          <w:rFonts w:hAnsi="宋体" w:cs="宋体"/>
          <w:b/>
          <w:bCs/>
          <w:szCs w:val="21"/>
        </w:rPr>
      </w:pPr>
      <w:r>
        <w:rPr>
          <w:rFonts w:hint="eastAsia" w:hAnsi="宋体" w:cs="宋体"/>
          <w:b/>
          <w:bCs/>
          <w:szCs w:val="21"/>
        </w:rPr>
        <w:t>ICD-O-3肿瘤形态学编码属于0（良性肿瘤）、1（动态未定性肿瘤）、2（原位癌和非侵袭性癌）范畴的疾病，如：</w:t>
      </w:r>
    </w:p>
    <w:p>
      <w:pPr>
        <w:spacing w:after="156" w:afterLines="50"/>
        <w:ind w:firstLine="422" w:firstLineChars="200"/>
        <w:rPr>
          <w:rFonts w:hAnsi="宋体" w:cs="宋体"/>
          <w:b/>
          <w:bCs/>
          <w:szCs w:val="21"/>
        </w:rPr>
      </w:pPr>
      <w:r>
        <w:rPr>
          <w:rFonts w:hint="eastAsia" w:hAnsi="宋体" w:cs="宋体"/>
          <w:b/>
          <w:bCs/>
          <w:szCs w:val="21"/>
        </w:rPr>
        <w:t>1.原位癌，癌前病变，非浸润性癌，非侵袭性癌，肿瘤细胞未侵犯基底层，上皮内瘤变，细胞不典型性增生等；</w:t>
      </w:r>
    </w:p>
    <w:p>
      <w:pPr>
        <w:pStyle w:val="17"/>
        <w:spacing w:line="360" w:lineRule="auto"/>
        <w:ind w:left="0" w:leftChars="0" w:firstLine="422"/>
        <w:rPr>
          <w:rFonts w:ascii="宋体" w:hAnsi="宋体" w:cs="宋体"/>
          <w:bCs/>
          <w:szCs w:val="21"/>
        </w:rPr>
      </w:pPr>
      <w:r>
        <w:rPr>
          <w:rFonts w:hint="eastAsia" w:hAnsi="宋体" w:cs="宋体"/>
          <w:b/>
          <w:bCs/>
          <w:szCs w:val="21"/>
        </w:rPr>
        <w:t>2.交界性肿瘤，交界恶性肿瘤，肿瘤低度恶性潜能，潜在低度恶性肿瘤等。</w:t>
      </w:r>
    </w:p>
    <w:p>
      <w:pPr>
        <w:pStyle w:val="17"/>
        <w:spacing w:line="360" w:lineRule="auto"/>
        <w:ind w:left="0" w:leftChars="0" w:firstLine="422"/>
        <w:rPr>
          <w:rFonts w:ascii="宋体" w:hAnsi="宋体" w:cs="宋体"/>
          <w:szCs w:val="21"/>
        </w:rPr>
      </w:pPr>
      <w:r>
        <w:rPr>
          <w:rFonts w:ascii="宋体" w:hAnsi="宋体" w:cs="宋体"/>
          <w:b/>
          <w:szCs w:val="21"/>
        </w:rPr>
        <w:t>9、</w:t>
      </w:r>
      <w:r>
        <w:rPr>
          <w:rFonts w:hint="eastAsia" w:ascii="宋体" w:hAnsi="宋体" w:cs="宋体"/>
          <w:b/>
          <w:szCs w:val="21"/>
        </w:rPr>
        <w:t>化学疗法：</w:t>
      </w:r>
      <w:r>
        <w:rPr>
          <w:rFonts w:hint="eastAsia" w:ascii="宋体" w:hAnsi="宋体" w:cs="宋体"/>
          <w:szCs w:val="21"/>
        </w:rPr>
        <w:t>指针对于恶性肿瘤的化学治疗。化疗是使用医学界公认的化疗药物以杀死癌细胞、抑制癌细胞生长繁殖为目的而进行的治疗。本保险合同所指的化疗为被保险人根据医嘱,在合同约定的医院或指定医疗机构进行的静脉注射化疗。</w:t>
      </w:r>
    </w:p>
    <w:p>
      <w:pPr>
        <w:pStyle w:val="17"/>
        <w:spacing w:line="360" w:lineRule="auto"/>
        <w:ind w:left="0" w:leftChars="0" w:firstLine="422"/>
        <w:rPr>
          <w:rFonts w:ascii="宋体" w:hAnsi="宋体" w:cs="宋体"/>
          <w:szCs w:val="21"/>
        </w:rPr>
      </w:pPr>
      <w:r>
        <w:rPr>
          <w:rFonts w:ascii="宋体" w:hAnsi="宋体" w:cs="宋体"/>
          <w:b/>
          <w:szCs w:val="21"/>
        </w:rPr>
        <w:t>10</w:t>
      </w:r>
      <w:r>
        <w:rPr>
          <w:rFonts w:hint="eastAsia" w:ascii="宋体" w:hAnsi="宋体" w:cs="宋体"/>
          <w:b/>
          <w:szCs w:val="21"/>
        </w:rPr>
        <w:t>、放射疗法：</w:t>
      </w:r>
      <w:r>
        <w:rPr>
          <w:rFonts w:hint="eastAsia" w:ascii="宋体" w:hAnsi="宋体" w:cs="宋体"/>
          <w:szCs w:val="21"/>
        </w:rPr>
        <w:t>指针对恶性肿瘤的放射治疗。放疗是使用各种不同能量的射线照射肿瘤组织，以抑制和杀灭癌细胞为目的而进行的治疗。本保险条款所指的放疗为被保险人根据医嘱，在合同约定的医院或指定医疗机构的专门科室进行的放疗。</w:t>
      </w:r>
    </w:p>
    <w:p>
      <w:pPr>
        <w:pStyle w:val="17"/>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1</w:t>
      </w:r>
      <w:r>
        <w:rPr>
          <w:rFonts w:hint="eastAsia" w:ascii="宋体" w:hAnsi="宋体" w:cs="宋体"/>
          <w:b/>
          <w:szCs w:val="21"/>
        </w:rPr>
        <w:t>、肿瘤免疫疗法：</w:t>
      </w:r>
      <w:r>
        <w:rPr>
          <w:rFonts w:hint="eastAsia" w:ascii="宋体" w:hAnsi="宋体" w:cs="宋体"/>
          <w:szCs w:val="21"/>
        </w:rPr>
        <w:t>指应用免疫学原理和方法，使用肿瘤免疫治疗药物提高肿瘤细胞的免疫原性和对效应细胞杀伤的敏感性，激发和增强机体抗肿瘤免疫应答，并应用免疫细胞和效应分子输注宿主体内，协同机体免疫系统杀伤肿瘤、抑制肿瘤生长。本保险合同所指的肿瘤免疫治疗药物需符合法律、法规要求并经过国家食品药品监督管理总局批准用于临床治疗。</w:t>
      </w:r>
    </w:p>
    <w:p>
      <w:pPr>
        <w:pStyle w:val="17"/>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2</w:t>
      </w:r>
      <w:r>
        <w:rPr>
          <w:rFonts w:hint="eastAsia" w:ascii="宋体" w:hAnsi="宋体" w:cs="宋体"/>
          <w:b/>
          <w:szCs w:val="21"/>
        </w:rPr>
        <w:t>、肿瘤内分泌疗法：</w:t>
      </w:r>
      <w:r>
        <w:rPr>
          <w:rFonts w:hint="eastAsia" w:ascii="宋体" w:hAnsi="宋体" w:cs="宋体"/>
          <w:szCs w:val="21"/>
        </w:rPr>
        <w:t>指针对于恶性肿瘤的内分泌疗法，用药物抑制激素生成和激素反应，杀死癌细胞或抑制癌细胞的生长。本保险合同所指的内分泌治疗药物需符合法律、法规要求并经过国家食品药品监督管理总局批准用于临床治疗。</w:t>
      </w:r>
    </w:p>
    <w:p>
      <w:pPr>
        <w:pStyle w:val="17"/>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3</w:t>
      </w:r>
      <w:r>
        <w:rPr>
          <w:rFonts w:hint="eastAsia" w:ascii="宋体" w:hAnsi="宋体" w:cs="宋体"/>
          <w:b/>
          <w:szCs w:val="21"/>
        </w:rPr>
        <w:t>、肿瘤靶向疗法：</w:t>
      </w:r>
      <w:r>
        <w:rPr>
          <w:rFonts w:hint="eastAsia" w:ascii="宋体" w:hAnsi="宋体" w:cs="宋体"/>
          <w:szCs w:val="21"/>
        </w:rPr>
        <w:t>指在细胞分子水平上，针对已经明确的致癌点来设计相应的靶向治疗药物，利用具有一定特异性的载体，将药物或其他杀伤肿瘤细胞的活性物质选择性地运送到肿瘤部位攻击癌细胞的疗法。本保险合同所指的靶向治疗的药物需具有国家药品监督管理部门核发的药品批准文号或者进口药品注册证书、医药产品注册证书。</w:t>
      </w:r>
    </w:p>
    <w:p>
      <w:pPr>
        <w:pStyle w:val="17"/>
        <w:spacing w:line="360" w:lineRule="auto"/>
        <w:ind w:left="422" w:leftChars="0" w:firstLine="0" w:firstLineChars="0"/>
        <w:rPr>
          <w:rStyle w:val="33"/>
          <w:rFonts w:ascii="宋体" w:hAnsi="宋体" w:cs="宋体"/>
          <w:sz w:val="21"/>
          <w:szCs w:val="21"/>
        </w:rPr>
      </w:pPr>
      <w:r>
        <w:rPr>
          <w:rFonts w:hint="eastAsia" w:ascii="宋体" w:hAnsi="宋体" w:cs="宋体"/>
          <w:b/>
          <w:szCs w:val="21"/>
        </w:rPr>
        <w:t>1</w:t>
      </w:r>
      <w:r>
        <w:rPr>
          <w:rFonts w:hint="eastAsia" w:ascii="宋体" w:hAnsi="宋体" w:cs="宋体"/>
          <w:b/>
          <w:szCs w:val="21"/>
          <w:lang w:val="en-US" w:eastAsia="zh-CN"/>
        </w:rPr>
        <w:t>4</w:t>
      </w:r>
      <w:r>
        <w:rPr>
          <w:rFonts w:hint="eastAsia" w:ascii="宋体" w:hAnsi="宋体" w:cs="宋体"/>
          <w:b/>
          <w:szCs w:val="21"/>
        </w:rPr>
        <w:t>、</w:t>
      </w:r>
      <w:r>
        <w:rPr>
          <w:rStyle w:val="33"/>
          <w:rFonts w:hint="eastAsia" w:ascii="宋体" w:hAnsi="宋体" w:cs="宋体"/>
          <w:sz w:val="21"/>
          <w:szCs w:val="21"/>
        </w:rPr>
        <w:t>客运公共交通：</w:t>
      </w:r>
    </w:p>
    <w:p>
      <w:pPr>
        <w:pStyle w:val="17"/>
        <w:spacing w:line="360" w:lineRule="auto"/>
        <w:ind w:left="0" w:leftChars="0"/>
        <w:rPr>
          <w:rFonts w:ascii="宋体" w:hAnsi="宋体" w:cs="宋体"/>
          <w:kern w:val="0"/>
          <w:szCs w:val="21"/>
        </w:rPr>
      </w:pPr>
      <w:r>
        <w:rPr>
          <w:rFonts w:hint="eastAsia" w:ascii="宋体" w:hAnsi="宋体" w:cs="宋体"/>
          <w:kern w:val="0"/>
          <w:szCs w:val="21"/>
        </w:rPr>
        <w:t>①民航班机：本保险合同所指民航班机为经相关政府部门登记许可合法运营、以客运为目的的飞机；</w:t>
      </w:r>
    </w:p>
    <w:p>
      <w:pPr>
        <w:pStyle w:val="17"/>
        <w:spacing w:line="360" w:lineRule="auto"/>
        <w:ind w:left="0" w:leftChars="0"/>
        <w:rPr>
          <w:rFonts w:ascii="宋体" w:hAnsi="宋体" w:cs="宋体"/>
          <w:kern w:val="0"/>
          <w:szCs w:val="21"/>
        </w:rPr>
      </w:pPr>
      <w:r>
        <w:rPr>
          <w:rFonts w:hint="eastAsia" w:ascii="宋体" w:hAnsi="宋体" w:cs="宋体"/>
          <w:kern w:val="0"/>
          <w:szCs w:val="21"/>
        </w:rPr>
        <w:t>②火车：本保险合同所指火车为经相关政府部门登记许可合法运营、以客运为目的的火车（含地铁、轻轨、动车、其他高速列车）；</w:t>
      </w:r>
    </w:p>
    <w:p>
      <w:pPr>
        <w:pStyle w:val="17"/>
        <w:spacing w:line="360" w:lineRule="auto"/>
        <w:ind w:left="0" w:leftChars="0"/>
        <w:rPr>
          <w:rFonts w:ascii="宋体" w:hAnsi="宋体" w:cs="宋体"/>
          <w:kern w:val="0"/>
          <w:szCs w:val="21"/>
        </w:rPr>
      </w:pPr>
      <w:r>
        <w:rPr>
          <w:rFonts w:hint="eastAsia" w:ascii="宋体" w:hAnsi="宋体" w:cs="宋体"/>
          <w:kern w:val="0"/>
          <w:szCs w:val="21"/>
        </w:rPr>
        <w:t>③轮船：本保险合同所指轮船为经相关政府部门登记许可合法运营、以客运为目的的轮船；</w:t>
      </w:r>
    </w:p>
    <w:p>
      <w:pPr>
        <w:pStyle w:val="17"/>
        <w:spacing w:line="360" w:lineRule="auto"/>
        <w:ind w:left="0" w:leftChars="0"/>
        <w:rPr>
          <w:rFonts w:ascii="宋体" w:hAnsi="宋体" w:cs="宋体"/>
          <w:szCs w:val="21"/>
        </w:rPr>
      </w:pPr>
      <w:r>
        <w:rPr>
          <w:rFonts w:hint="eastAsia" w:ascii="宋体" w:hAnsi="宋体" w:cs="宋体"/>
          <w:kern w:val="0"/>
          <w:szCs w:val="21"/>
        </w:rPr>
        <w:t>④合法商业运营的客运汽车：本保险合同所指汽车为经相关政府部门登记许可合法运营、以客运为目的的公共汽车（含电车）。</w:t>
      </w:r>
    </w:p>
    <w:p>
      <w:pPr>
        <w:pStyle w:val="17"/>
        <w:numPr>
          <w:ilvl w:val="255"/>
          <w:numId w:val="0"/>
        </w:numPr>
        <w:spacing w:line="360" w:lineRule="auto"/>
        <w:ind w:firstLine="422" w:firstLineChars="200"/>
        <w:rPr>
          <w:rFonts w:ascii="宋体" w:hAnsi="宋体" w:cs="宋体"/>
          <w:bCs/>
          <w:szCs w:val="21"/>
        </w:rPr>
      </w:pPr>
      <w:r>
        <w:rPr>
          <w:rFonts w:hint="eastAsia" w:ascii="宋体" w:hAnsi="宋体" w:cs="宋体"/>
          <w:b/>
          <w:bCs/>
          <w:szCs w:val="21"/>
          <w:lang w:val="en-US" w:eastAsia="zh-CN"/>
        </w:rPr>
        <w:t>15</w:t>
      </w:r>
      <w:r>
        <w:rPr>
          <w:rFonts w:hint="eastAsia" w:ascii="宋体" w:hAnsi="宋体" w:cs="宋体"/>
          <w:b/>
          <w:bCs/>
          <w:szCs w:val="21"/>
        </w:rPr>
        <w:t>、指定医疗机构：</w:t>
      </w:r>
      <w:r>
        <w:rPr>
          <w:rFonts w:hint="eastAsia" w:ascii="宋体" w:hAnsi="宋体" w:cs="宋体"/>
          <w:b w:val="0"/>
          <w:bCs w:val="0"/>
          <w:szCs w:val="21"/>
        </w:rPr>
        <w:t>该医疗机构清单</w:t>
      </w:r>
      <w:r>
        <w:rPr>
          <w:rFonts w:hint="eastAsia" w:asciiTheme="minorEastAsia" w:hAnsiTheme="minorEastAsia" w:eastAsiaTheme="minorEastAsia" w:cstheme="minorEastAsia"/>
          <w:szCs w:val="21"/>
        </w:rPr>
        <w:t>以保险人</w:t>
      </w:r>
      <w:r>
        <w:rPr>
          <w:rFonts w:hint="eastAsia" w:ascii="宋体" w:hAnsi="宋体" w:cs="宋体"/>
          <w:szCs w:val="21"/>
        </w:rPr>
        <w:t>官方正式渠道（包括但不限于官网、官微）或第三方销售平台</w:t>
      </w:r>
      <w:r>
        <w:rPr>
          <w:rFonts w:hint="eastAsia" w:asciiTheme="minorEastAsia" w:hAnsiTheme="minorEastAsia" w:eastAsiaTheme="minorEastAsia" w:cstheme="minorEastAsia"/>
          <w:szCs w:val="21"/>
        </w:rPr>
        <w:t>的最新公布信息为准，被保险人也可以通过指定的服务热线进行查询，</w:t>
      </w:r>
      <w:r>
        <w:rPr>
          <w:rFonts w:hint="eastAsia" w:ascii="宋体" w:hAnsi="宋体" w:cs="宋体"/>
          <w:b/>
          <w:bCs/>
          <w:szCs w:val="21"/>
        </w:rPr>
        <w:t>保险人保留医疗机构清单做出调整的权利</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szCs w:val="21"/>
          <w:lang w:val="en-US" w:eastAsia="zh-CN"/>
        </w:rPr>
        <w:t>其中</w:t>
      </w:r>
      <w:r>
        <w:rPr>
          <w:rFonts w:hint="eastAsia" w:asciiTheme="minorEastAsia" w:hAnsiTheme="minorEastAsia" w:eastAsiaTheme="minorEastAsia" w:cstheme="minorEastAsia"/>
          <w:szCs w:val="21"/>
        </w:rPr>
        <w:t>质子重离子指定医疗机构由投保人与保险人在订立本保险合同时协商确定，并在本保险合同中载明。</w:t>
      </w:r>
    </w:p>
    <w:p>
      <w:pPr>
        <w:pStyle w:val="17"/>
        <w:spacing w:line="360" w:lineRule="auto"/>
        <w:ind w:left="0" w:leftChars="0" w:firstLine="422"/>
        <w:rPr>
          <w:rFonts w:ascii="宋体" w:hAnsi="宋体" w:cs="宋体"/>
          <w:szCs w:val="21"/>
        </w:rPr>
      </w:pPr>
      <w:r>
        <w:rPr>
          <w:rFonts w:hint="eastAsia" w:ascii="宋体" w:hAnsi="宋体" w:cs="宋体"/>
          <w:b/>
          <w:bCs/>
          <w:szCs w:val="21"/>
        </w:rPr>
        <w:t>1</w:t>
      </w:r>
      <w:r>
        <w:rPr>
          <w:rFonts w:hint="eastAsia" w:ascii="宋体" w:hAnsi="宋体" w:cs="宋体"/>
          <w:b/>
          <w:bCs/>
          <w:szCs w:val="21"/>
          <w:lang w:val="en-US" w:eastAsia="zh-CN"/>
        </w:rPr>
        <w:t>6</w:t>
      </w:r>
      <w:r>
        <w:rPr>
          <w:rFonts w:hint="eastAsia" w:ascii="宋体" w:hAnsi="宋体" w:cs="宋体"/>
          <w:b/>
          <w:bCs/>
          <w:szCs w:val="21"/>
        </w:rPr>
        <w:t>、质子重离子医疗费用：</w:t>
      </w:r>
      <w:r>
        <w:rPr>
          <w:rFonts w:hint="eastAsia" w:ascii="宋体" w:hAnsi="宋体" w:cs="宋体"/>
          <w:szCs w:val="21"/>
        </w:rPr>
        <w:t>指被保险人因接受质子、重离子放射治疗而发生的相关费用，包括定位及制定放疗计划费用以及质子、重离子放射治疗实施费用。</w:t>
      </w:r>
    </w:p>
    <w:p>
      <w:pPr>
        <w:pStyle w:val="17"/>
        <w:spacing w:line="360" w:lineRule="auto"/>
        <w:ind w:left="0" w:leftChars="0" w:firstLine="422" w:firstLineChars="0"/>
        <w:rPr>
          <w:rFonts w:ascii="宋体" w:hAnsi="宋体" w:cs="宋体"/>
          <w:bCs/>
          <w:szCs w:val="21"/>
        </w:rPr>
      </w:pPr>
      <w:r>
        <w:rPr>
          <w:rFonts w:hint="eastAsia" w:ascii="宋体" w:hAnsi="宋体" w:cs="宋体"/>
          <w:b/>
          <w:bCs/>
          <w:szCs w:val="21"/>
          <w:lang w:val="en-US" w:eastAsia="zh-CN"/>
        </w:rPr>
        <w:t>17</w:t>
      </w:r>
      <w:r>
        <w:rPr>
          <w:rFonts w:hint="eastAsia" w:ascii="宋体" w:hAnsi="宋体" w:cs="宋体"/>
          <w:b/>
          <w:bCs/>
          <w:szCs w:val="21"/>
        </w:rPr>
        <w:t>、指定药店：</w:t>
      </w:r>
      <w:r>
        <w:rPr>
          <w:rFonts w:hint="eastAsia" w:ascii="宋体" w:hAnsi="宋体" w:cs="宋体"/>
          <w:bCs/>
          <w:szCs w:val="21"/>
        </w:rPr>
        <w:t>指保险人授权的第三方服务商提供的药店名单，该药店名单以保险人在官方正式渠道（包括但不限于官网、官微）</w:t>
      </w:r>
      <w:r>
        <w:rPr>
          <w:rFonts w:hint="eastAsia" w:ascii="宋体" w:hAnsi="宋体" w:cs="宋体"/>
          <w:szCs w:val="21"/>
        </w:rPr>
        <w:t>或第三方销售平台</w:t>
      </w:r>
      <w:r>
        <w:rPr>
          <w:rFonts w:hint="eastAsia" w:ascii="宋体" w:hAnsi="宋体" w:cs="宋体"/>
          <w:bCs/>
          <w:szCs w:val="21"/>
        </w:rPr>
        <w:t>的通知为准。保险人保留对上述指定药店名单做出调整的权利。保险人指定的药店需同时满足以下条件：</w:t>
      </w:r>
    </w:p>
    <w:p>
      <w:pPr>
        <w:pStyle w:val="17"/>
        <w:spacing w:line="360" w:lineRule="auto"/>
        <w:ind w:left="0" w:leftChars="0" w:firstLineChars="0"/>
        <w:rPr>
          <w:rFonts w:ascii="宋体" w:hAnsi="宋体" w:cs="宋体"/>
          <w:bCs/>
          <w:szCs w:val="21"/>
        </w:rPr>
      </w:pPr>
      <w:r>
        <w:rPr>
          <w:rFonts w:hint="eastAsia" w:ascii="宋体" w:hAnsi="宋体" w:cs="宋体"/>
          <w:bCs/>
          <w:szCs w:val="21"/>
        </w:rPr>
        <w:t>（1）取得国家药品经营许可证、GSP认证；</w:t>
      </w:r>
    </w:p>
    <w:p>
      <w:pPr>
        <w:pStyle w:val="17"/>
        <w:spacing w:line="360" w:lineRule="auto"/>
        <w:ind w:left="0" w:leftChars="0" w:firstLineChars="0"/>
        <w:rPr>
          <w:rFonts w:ascii="宋体" w:hAnsi="宋体" w:cs="宋体"/>
          <w:bCs/>
          <w:szCs w:val="21"/>
        </w:rPr>
      </w:pPr>
      <w:r>
        <w:rPr>
          <w:rFonts w:hint="eastAsia" w:ascii="宋体" w:hAnsi="宋体" w:cs="宋体"/>
          <w:bCs/>
          <w:szCs w:val="21"/>
        </w:rPr>
        <w:t>（2）具有完善的冷链药品送达能力；</w:t>
      </w:r>
    </w:p>
    <w:p>
      <w:pPr>
        <w:pStyle w:val="17"/>
        <w:spacing w:line="360" w:lineRule="auto"/>
        <w:ind w:left="0" w:leftChars="0" w:firstLineChars="0"/>
        <w:rPr>
          <w:rFonts w:ascii="宋体" w:hAnsi="宋体" w:cs="宋体"/>
          <w:bCs/>
          <w:szCs w:val="21"/>
        </w:rPr>
      </w:pPr>
      <w:r>
        <w:rPr>
          <w:rFonts w:hint="eastAsia" w:ascii="宋体" w:hAnsi="宋体" w:cs="宋体"/>
          <w:bCs/>
          <w:szCs w:val="21"/>
        </w:rPr>
        <w:t>（3）该药店内具有医师、执业药师等专业人员提供服务。</w:t>
      </w:r>
    </w:p>
    <w:p>
      <w:pPr>
        <w:pStyle w:val="17"/>
        <w:spacing w:line="360" w:lineRule="auto"/>
        <w:ind w:left="0" w:leftChars="0" w:firstLine="422" w:firstLineChars="0"/>
        <w:rPr>
          <w:rFonts w:ascii="宋体" w:hAnsi="宋体" w:cs="宋体"/>
          <w:bCs/>
          <w:szCs w:val="21"/>
        </w:rPr>
      </w:pPr>
      <w:r>
        <w:rPr>
          <w:rFonts w:hint="eastAsia" w:ascii="宋体" w:hAnsi="宋体" w:cs="宋体"/>
          <w:b/>
          <w:bCs/>
          <w:szCs w:val="21"/>
          <w:lang w:val="en-US" w:eastAsia="zh-CN"/>
        </w:rPr>
        <w:t>18</w:t>
      </w:r>
      <w:r>
        <w:rPr>
          <w:rFonts w:hint="eastAsia" w:ascii="宋体" w:hAnsi="宋体" w:cs="宋体"/>
          <w:b/>
          <w:bCs/>
          <w:szCs w:val="21"/>
        </w:rPr>
        <w:t>、特定药品：</w:t>
      </w:r>
      <w:r>
        <w:rPr>
          <w:rFonts w:hint="eastAsia" w:ascii="宋体" w:hAnsi="宋体" w:cs="宋体"/>
          <w:bCs/>
          <w:szCs w:val="21"/>
        </w:rPr>
        <w:t>指本保险合同到期日前在中国国家药品监督管理局批准并已在中国上市的靶向药物和免疫治疗药物。药品的适应症以中国国家药品监督管理局批准的药品说明书为准。</w:t>
      </w:r>
    </w:p>
    <w:p>
      <w:pPr>
        <w:pStyle w:val="17"/>
        <w:spacing w:line="360" w:lineRule="auto"/>
        <w:ind w:left="0" w:leftChars="0" w:firstLine="422" w:firstLineChars="0"/>
        <w:rPr>
          <w:rFonts w:ascii="宋体" w:hAnsi="宋体" w:cs="宋体"/>
          <w:bCs/>
          <w:szCs w:val="21"/>
        </w:rPr>
      </w:pPr>
      <w:r>
        <w:rPr>
          <w:rFonts w:hint="eastAsia" w:ascii="宋体" w:hAnsi="宋体" w:cs="宋体"/>
          <w:b/>
          <w:bCs/>
          <w:szCs w:val="21"/>
          <w:lang w:val="en-US" w:eastAsia="zh-CN"/>
        </w:rPr>
        <w:t>19</w:t>
      </w:r>
      <w:r>
        <w:rPr>
          <w:rFonts w:hint="eastAsia" w:ascii="宋体" w:hAnsi="宋体" w:cs="宋体"/>
          <w:b/>
          <w:bCs/>
          <w:szCs w:val="21"/>
        </w:rPr>
        <w:t>、靶向药物：</w:t>
      </w:r>
      <w:r>
        <w:rPr>
          <w:rFonts w:hint="eastAsia" w:ascii="宋体" w:hAnsi="宋体" w:cs="宋体"/>
          <w:bCs/>
          <w:szCs w:val="21"/>
        </w:rPr>
        <w:t>指被赋予了靶向能力的药物或其制剂。其目的是使药物或其载体能瞄准特定的病变部位，并在目标部位蓄积或释放有效成分。靶向制剂可以使药物在目标局部形成相对较高的浓度，从而在提高药效的同时抑制毒副作用，减少对正常组织、细胞的伤害。</w:t>
      </w:r>
    </w:p>
    <w:p>
      <w:pPr>
        <w:pStyle w:val="17"/>
        <w:spacing w:line="360" w:lineRule="auto"/>
        <w:ind w:left="0" w:leftChars="0" w:firstLine="422" w:firstLineChars="0"/>
        <w:rPr>
          <w:rFonts w:ascii="宋体" w:hAnsi="宋体" w:cs="宋体"/>
          <w:bCs/>
          <w:szCs w:val="21"/>
        </w:rPr>
      </w:pPr>
      <w:r>
        <w:rPr>
          <w:rFonts w:hint="eastAsia" w:ascii="宋体" w:hAnsi="宋体" w:cs="宋体"/>
          <w:b/>
          <w:bCs/>
          <w:szCs w:val="21"/>
        </w:rPr>
        <w:t>2</w:t>
      </w:r>
      <w:r>
        <w:rPr>
          <w:rFonts w:hint="eastAsia" w:ascii="宋体" w:hAnsi="宋体" w:cs="宋体"/>
          <w:b/>
          <w:bCs/>
          <w:szCs w:val="21"/>
          <w:lang w:val="en-US" w:eastAsia="zh-CN"/>
        </w:rPr>
        <w:t>0</w:t>
      </w:r>
      <w:r>
        <w:rPr>
          <w:rFonts w:hint="eastAsia" w:ascii="宋体" w:hAnsi="宋体" w:cs="宋体"/>
          <w:b/>
          <w:bCs/>
          <w:szCs w:val="21"/>
        </w:rPr>
        <w:t>、免疫治疗药物：</w:t>
      </w:r>
      <w:r>
        <w:rPr>
          <w:rFonts w:hint="eastAsia" w:ascii="宋体" w:hAnsi="宋体" w:cs="宋体"/>
          <w:bCs/>
          <w:szCs w:val="21"/>
        </w:rPr>
        <w:t>指通过重新启动并维持肿瘤-免疫循环，恢复机体正常的抗肿瘤免疫反应，从而控制与清除肿瘤的药物。</w:t>
      </w:r>
    </w:p>
    <w:p>
      <w:pPr>
        <w:pStyle w:val="17"/>
        <w:spacing w:line="360" w:lineRule="auto"/>
        <w:ind w:left="0" w:leftChars="0" w:firstLineChars="0"/>
        <w:rPr>
          <w:rFonts w:ascii="宋体" w:hAnsi="宋体" w:cs="宋体"/>
          <w:b/>
          <w:bCs/>
          <w:szCs w:val="21"/>
        </w:rPr>
      </w:pPr>
      <w:r>
        <w:rPr>
          <w:rFonts w:hint="eastAsia" w:ascii="宋体" w:hAnsi="宋体" w:cs="宋体"/>
          <w:b/>
          <w:bCs/>
          <w:szCs w:val="21"/>
        </w:rPr>
        <w:t>2</w:t>
      </w:r>
      <w:r>
        <w:rPr>
          <w:rFonts w:hint="eastAsia" w:ascii="宋体" w:hAnsi="宋体" w:cs="宋体"/>
          <w:b/>
          <w:bCs/>
          <w:szCs w:val="21"/>
          <w:lang w:val="en-US" w:eastAsia="zh-CN"/>
        </w:rPr>
        <w:t>1</w:t>
      </w:r>
      <w:r>
        <w:rPr>
          <w:rFonts w:hint="eastAsia" w:ascii="宋体" w:hAnsi="宋体" w:cs="宋体"/>
          <w:b/>
          <w:bCs/>
          <w:szCs w:val="21"/>
        </w:rPr>
        <w:t>、处方：</w:t>
      </w:r>
      <w:r>
        <w:rPr>
          <w:rFonts w:hint="eastAsia" w:ascii="宋体" w:hAnsi="宋体" w:cs="宋体"/>
          <w:bCs/>
          <w:szCs w:val="21"/>
        </w:rPr>
        <w:t>指由注册的执业医师和在诊疗活动中为患者开具的、由取得药学专业技术职务任职资格的药学专业技术人员审核、调配、核对，并作为患者用药凭证的医疗文书。处方包括医疗机构病区用药医嘱单。</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w:t>
      </w:r>
      <w:r>
        <w:rPr>
          <w:rFonts w:hint="eastAsia" w:ascii="宋体" w:hAnsi="宋体" w:cs="宋体"/>
          <w:b/>
          <w:bCs/>
          <w:szCs w:val="21"/>
          <w:lang w:val="en-US" w:eastAsia="zh-CN"/>
        </w:rPr>
        <w:t>2</w:t>
      </w:r>
      <w:r>
        <w:rPr>
          <w:rFonts w:hint="eastAsia" w:ascii="宋体" w:hAnsi="宋体" w:cs="宋体"/>
          <w:b/>
          <w:bCs/>
          <w:szCs w:val="21"/>
        </w:rPr>
        <w:t>、约定的药品清单：</w:t>
      </w:r>
      <w:r>
        <w:rPr>
          <w:rFonts w:hint="eastAsia" w:ascii="宋体" w:hAnsi="宋体" w:cs="宋体"/>
          <w:szCs w:val="21"/>
        </w:rPr>
        <w:t>保险人在承保时与投保人约定的属于保险责任的符合保险保障计划的药品清单。</w:t>
      </w:r>
      <w:r>
        <w:rPr>
          <w:rFonts w:hint="eastAsia" w:ascii="宋体" w:hAnsi="宋体" w:cs="宋体"/>
          <w:b/>
          <w:bCs/>
          <w:szCs w:val="21"/>
        </w:rPr>
        <w:t>具体药品清单以保险人在官方正式渠道（包括但不限于官网、官微）或第三方销售平台的通知为准，保险人保留对药品清单做出调整的权利。</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w:t>
      </w:r>
      <w:r>
        <w:rPr>
          <w:rFonts w:hint="eastAsia" w:ascii="宋体" w:hAnsi="宋体" w:cs="宋体"/>
          <w:b/>
          <w:bCs/>
          <w:szCs w:val="21"/>
          <w:lang w:val="en-US" w:eastAsia="zh-CN"/>
        </w:rPr>
        <w:t>3</w:t>
      </w:r>
      <w:r>
        <w:rPr>
          <w:rFonts w:ascii="宋体" w:hAnsi="宋体" w:cs="宋体"/>
          <w:b/>
          <w:bCs/>
          <w:szCs w:val="21"/>
        </w:rPr>
        <w:t>、</w:t>
      </w:r>
      <w:r>
        <w:rPr>
          <w:rFonts w:hint="eastAsia" w:ascii="宋体" w:hAnsi="宋体" w:cs="宋体"/>
          <w:b/>
          <w:bCs/>
          <w:szCs w:val="21"/>
        </w:rPr>
        <w:t>海南博鳌乐城国际医疗旅游先行区特定医疗机构：</w:t>
      </w:r>
      <w:r>
        <w:rPr>
          <w:rFonts w:hint="eastAsia" w:ascii="宋体" w:hAnsi="宋体" w:cs="宋体"/>
          <w:szCs w:val="21"/>
        </w:rPr>
        <w:t>保险人网站公布的位于海南博鳌乐城国际医疗旅游先行区的医疗机构，其具体名单以保险人官方正式渠道（包括但不限于官网、官微）或第三方销售平台的最新公布信息为准，被保险人还可以通过指定的服务热线进行查询。</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海南博鳌乐城国际医疗旅游先行区经中华人民共和国国务院批复（《关于同意设立海南博鳌乐城国际医疗旅游先行区的批复》（国函〔</w:t>
      </w:r>
      <w:r>
        <w:rPr>
          <w:rFonts w:ascii="宋体" w:hAnsi="宋体" w:cs="宋体"/>
          <w:b/>
          <w:bCs/>
          <w:szCs w:val="21"/>
        </w:rPr>
        <w:t>2013〕33号））设立</w:t>
      </w:r>
      <w:r>
        <w:rPr>
          <w:rFonts w:hint="eastAsia" w:ascii="宋体" w:hAnsi="宋体" w:cs="宋体"/>
          <w:b/>
          <w:bCs/>
          <w:szCs w:val="21"/>
        </w:rPr>
        <w:t>。</w:t>
      </w:r>
    </w:p>
    <w:p>
      <w:pPr>
        <w:pStyle w:val="17"/>
        <w:numPr>
          <w:ilvl w:val="255"/>
          <w:numId w:val="0"/>
        </w:numPr>
        <w:spacing w:line="360" w:lineRule="auto"/>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2</w:t>
      </w:r>
      <w:r>
        <w:rPr>
          <w:rFonts w:hint="eastAsia" w:asciiTheme="minorEastAsia" w:hAnsiTheme="minorEastAsia" w:eastAsiaTheme="minorEastAsia" w:cstheme="minorEastAsia"/>
          <w:b/>
          <w:szCs w:val="21"/>
          <w:lang w:val="en-US" w:eastAsia="zh-CN"/>
        </w:rPr>
        <w:t>4</w:t>
      </w:r>
      <w:r>
        <w:rPr>
          <w:rFonts w:hint="eastAsia" w:asciiTheme="minorEastAsia" w:hAnsiTheme="minorEastAsia" w:eastAsiaTheme="minorEastAsia" w:cstheme="minorEastAsia"/>
          <w:b/>
          <w:szCs w:val="21"/>
        </w:rPr>
        <w:t>、临床急需进口药品清单：</w:t>
      </w:r>
      <w:r>
        <w:rPr>
          <w:rFonts w:hint="eastAsia" w:asciiTheme="minorEastAsia" w:hAnsiTheme="minorEastAsia" w:eastAsiaTheme="minorEastAsia" w:cstheme="minorEastAsia"/>
          <w:szCs w:val="21"/>
        </w:rPr>
        <w:t>保险人将根据临床急需进口药品的临床应用发展，跟踪分析并适时更新和公布《保险人指定的临床急需进口药品清单》，该药品清单以保险人</w:t>
      </w:r>
      <w:r>
        <w:rPr>
          <w:rFonts w:hint="eastAsia" w:ascii="宋体" w:hAnsi="宋体" w:cs="宋体"/>
          <w:szCs w:val="21"/>
        </w:rPr>
        <w:t>官方正式渠道（包括但不限于官网、官微）或第三方销售平台</w:t>
      </w:r>
      <w:r>
        <w:rPr>
          <w:rFonts w:hint="eastAsia" w:asciiTheme="minorEastAsia" w:hAnsiTheme="minorEastAsia" w:eastAsiaTheme="minorEastAsia" w:cstheme="minorEastAsia"/>
          <w:szCs w:val="21"/>
        </w:rPr>
        <w:t>的最新公布信息为准，被保险人也可以通过指定的服务热线进行查询。</w:t>
      </w:r>
    </w:p>
    <w:p>
      <w:pPr>
        <w:pStyle w:val="17"/>
        <w:numPr>
          <w:ilvl w:val="255"/>
          <w:numId w:val="0"/>
        </w:numPr>
        <w:spacing w:line="360" w:lineRule="auto"/>
        <w:ind w:firstLine="422" w:firstLineChars="200"/>
        <w:rPr>
          <w:rFonts w:ascii="宋体" w:hAnsi="宋体" w:cs="宋体"/>
          <w:color w:val="auto"/>
          <w:szCs w:val="21"/>
        </w:rPr>
      </w:pPr>
      <w:r>
        <w:rPr>
          <w:rFonts w:asciiTheme="minorEastAsia" w:hAnsiTheme="minorEastAsia" w:eastAsiaTheme="minorEastAsia" w:cstheme="minorEastAsia"/>
          <w:b/>
          <w:bCs/>
          <w:color w:val="auto"/>
          <w:szCs w:val="21"/>
        </w:rPr>
        <w:t>2</w:t>
      </w:r>
      <w:r>
        <w:rPr>
          <w:rFonts w:hint="eastAsia" w:asciiTheme="minorEastAsia" w:hAnsiTheme="minorEastAsia" w:eastAsiaTheme="minorEastAsia" w:cstheme="minorEastAsia"/>
          <w:b/>
          <w:bCs/>
          <w:color w:val="auto"/>
          <w:szCs w:val="21"/>
          <w:lang w:eastAsia="zh-CN"/>
        </w:rPr>
        <w:t>5</w:t>
      </w:r>
      <w:r>
        <w:rPr>
          <w:rFonts w:asciiTheme="minorEastAsia" w:hAnsiTheme="minorEastAsia" w:eastAsiaTheme="minorEastAsia" w:cstheme="minorEastAsia"/>
          <w:b/>
          <w:bCs/>
          <w:color w:val="auto"/>
          <w:szCs w:val="21"/>
        </w:rPr>
        <w:t>、</w:t>
      </w:r>
      <w:r>
        <w:rPr>
          <w:rFonts w:hint="eastAsia" w:ascii="宋体" w:hAnsi="宋体" w:cs="宋体"/>
          <w:b/>
          <w:bCs/>
          <w:color w:val="auto"/>
          <w:szCs w:val="21"/>
        </w:rPr>
        <w:t>指定适应症：</w:t>
      </w:r>
      <w:r>
        <w:rPr>
          <w:rFonts w:hint="eastAsia" w:ascii="宋体" w:hAnsi="宋体" w:cs="宋体"/>
          <w:color w:val="auto"/>
          <w:szCs w:val="21"/>
        </w:rPr>
        <w:t>指细胞免疫疗法的适应症包括弥漫性大</w:t>
      </w:r>
      <w:r>
        <w:rPr>
          <w:rFonts w:ascii="宋体" w:hAnsi="宋体" w:cs="宋体"/>
          <w:color w:val="auto"/>
          <w:szCs w:val="21"/>
        </w:rPr>
        <w:t>B</w:t>
      </w:r>
      <w:r>
        <w:rPr>
          <w:rFonts w:hint="eastAsia" w:ascii="宋体" w:hAnsi="宋体" w:cs="宋体"/>
          <w:color w:val="auto"/>
          <w:szCs w:val="21"/>
        </w:rPr>
        <w:t>细胞淋巴瘤非特指型、原发纵膈大</w:t>
      </w:r>
      <w:r>
        <w:rPr>
          <w:rFonts w:ascii="宋体" w:hAnsi="宋体" w:cs="宋体"/>
          <w:color w:val="auto"/>
          <w:szCs w:val="21"/>
        </w:rPr>
        <w:t>B</w:t>
      </w:r>
      <w:r>
        <w:rPr>
          <w:rFonts w:hint="eastAsia" w:ascii="宋体" w:hAnsi="宋体" w:cs="宋体"/>
          <w:color w:val="auto"/>
          <w:szCs w:val="21"/>
        </w:rPr>
        <w:t>细胞淋巴瘤、高级别</w:t>
      </w:r>
      <w:r>
        <w:rPr>
          <w:rFonts w:ascii="宋体" w:hAnsi="宋体" w:cs="宋体"/>
          <w:color w:val="auto"/>
          <w:szCs w:val="21"/>
        </w:rPr>
        <w:t>B</w:t>
      </w:r>
      <w:r>
        <w:rPr>
          <w:rFonts w:hint="eastAsia" w:ascii="宋体" w:hAnsi="宋体" w:cs="宋体"/>
          <w:color w:val="auto"/>
          <w:szCs w:val="21"/>
        </w:rPr>
        <w:t>细胞淋巴瘤和滤泡淋巴瘤转化的弥漫性大</w:t>
      </w:r>
      <w:r>
        <w:rPr>
          <w:rFonts w:ascii="宋体" w:hAnsi="宋体" w:cs="宋体"/>
          <w:color w:val="auto"/>
          <w:szCs w:val="21"/>
        </w:rPr>
        <w:t>B</w:t>
      </w:r>
      <w:r>
        <w:rPr>
          <w:rFonts w:hint="eastAsia" w:ascii="宋体" w:hAnsi="宋体" w:cs="宋体"/>
          <w:color w:val="auto"/>
          <w:szCs w:val="21"/>
        </w:rPr>
        <w:t>细胞淋巴瘤。</w:t>
      </w:r>
      <w:r>
        <w:rPr>
          <w:rFonts w:hint="eastAsia" w:ascii="宋体" w:hAnsi="宋体" w:cs="宋体"/>
          <w:b/>
          <w:bCs/>
          <w:color w:val="auto"/>
          <w:szCs w:val="21"/>
        </w:rPr>
        <w:t>该指定适用症清单</w:t>
      </w:r>
      <w:r>
        <w:rPr>
          <w:rFonts w:hint="eastAsia" w:asciiTheme="minorEastAsia" w:hAnsiTheme="minorEastAsia" w:eastAsiaTheme="minorEastAsia" w:cstheme="minorEastAsia"/>
          <w:color w:val="auto"/>
          <w:szCs w:val="21"/>
        </w:rPr>
        <w:t>以保险人</w:t>
      </w:r>
      <w:r>
        <w:rPr>
          <w:rFonts w:hint="eastAsia" w:ascii="宋体" w:hAnsi="宋体" w:cs="宋体"/>
          <w:color w:val="auto"/>
          <w:szCs w:val="21"/>
        </w:rPr>
        <w:t>官方正式渠道（包括但不限于官网、官微）或第三方销售平台</w:t>
      </w:r>
      <w:r>
        <w:rPr>
          <w:rFonts w:hint="eastAsia" w:asciiTheme="minorEastAsia" w:hAnsiTheme="minorEastAsia" w:eastAsiaTheme="minorEastAsia" w:cstheme="minorEastAsia"/>
          <w:color w:val="auto"/>
          <w:szCs w:val="21"/>
        </w:rPr>
        <w:t>的最新公布信息为准，被保险人也可以通过指定的服务热线进行查询，</w:t>
      </w:r>
      <w:r>
        <w:rPr>
          <w:rFonts w:hint="eastAsia" w:ascii="宋体" w:hAnsi="宋体" w:cs="宋体"/>
          <w:b/>
          <w:bCs/>
          <w:color w:val="auto"/>
          <w:szCs w:val="21"/>
        </w:rPr>
        <w:t>保险人保留对清单做出调整的权利</w:t>
      </w:r>
      <w:r>
        <w:rPr>
          <w:rFonts w:hint="eastAsia" w:asciiTheme="minorEastAsia" w:hAnsiTheme="minorEastAsia" w:eastAsiaTheme="minorEastAsia" w:cstheme="minorEastAsia"/>
          <w:color w:val="auto"/>
          <w:szCs w:val="21"/>
        </w:rPr>
        <w:t>。</w:t>
      </w:r>
    </w:p>
    <w:p>
      <w:pPr>
        <w:pStyle w:val="17"/>
        <w:numPr>
          <w:ilvl w:val="255"/>
          <w:numId w:val="0"/>
        </w:numPr>
        <w:spacing w:after="0" w:line="360" w:lineRule="auto"/>
        <w:ind w:firstLine="422" w:firstLineChars="200"/>
        <w:rPr>
          <w:rFonts w:ascii="宋体" w:hAnsi="宋体" w:cs="宋体"/>
          <w:szCs w:val="21"/>
        </w:rPr>
      </w:pPr>
      <w:r>
        <w:rPr>
          <w:rFonts w:ascii="宋体" w:hAnsi="宋体" w:cs="宋体"/>
          <w:b/>
          <w:bCs/>
          <w:szCs w:val="21"/>
          <w:highlight w:val="none"/>
        </w:rPr>
        <w:t>2</w:t>
      </w:r>
      <w:r>
        <w:rPr>
          <w:rFonts w:hint="eastAsia" w:ascii="宋体" w:hAnsi="宋体" w:cs="宋体"/>
          <w:b/>
          <w:bCs/>
          <w:szCs w:val="21"/>
          <w:highlight w:val="none"/>
          <w:lang w:eastAsia="zh-CN"/>
        </w:rPr>
        <w:t>6</w:t>
      </w:r>
      <w:r>
        <w:rPr>
          <w:rFonts w:ascii="宋体" w:hAnsi="宋体" w:cs="宋体"/>
          <w:b/>
          <w:bCs/>
          <w:szCs w:val="21"/>
          <w:highlight w:val="none"/>
        </w:rPr>
        <w:t>、细胞免疫疗法</w:t>
      </w:r>
      <w:r>
        <w:rPr>
          <w:rFonts w:hint="eastAsia" w:ascii="宋体" w:hAnsi="宋体" w:cs="宋体"/>
          <w:b/>
          <w:bCs/>
          <w:szCs w:val="21"/>
          <w:highlight w:val="none"/>
        </w:rPr>
        <w:t>：</w:t>
      </w:r>
      <w:r>
        <w:rPr>
          <w:rFonts w:hint="eastAsia" w:ascii="宋体" w:hAnsi="宋体" w:cs="宋体"/>
          <w:szCs w:val="21"/>
        </w:rPr>
        <w:t xml:space="preserve">本保险合同承担被保险人在指定医疗机构按照国家药品监督管理局批准的药品说明书使用指定药品进行的恶性肿瘤细胞免疫疗法，包括以下八个步骤： </w:t>
      </w:r>
    </w:p>
    <w:p>
      <w:pPr>
        <w:pStyle w:val="17"/>
        <w:numPr>
          <w:ilvl w:val="255"/>
          <w:numId w:val="0"/>
        </w:numPr>
        <w:spacing w:after="0" w:line="360" w:lineRule="auto"/>
        <w:ind w:firstLine="420" w:firstLineChars="200"/>
        <w:rPr>
          <w:rFonts w:ascii="宋体" w:hAnsi="宋体" w:cs="宋体"/>
          <w:szCs w:val="21"/>
        </w:rPr>
      </w:pPr>
      <w:r>
        <w:rPr>
          <w:rFonts w:hint="eastAsia" w:ascii="宋体" w:hAnsi="宋体" w:cs="宋体"/>
          <w:szCs w:val="21"/>
        </w:rPr>
        <w:t>（1）单采前的检查</w:t>
      </w:r>
    </w:p>
    <w:p>
      <w:pPr>
        <w:pStyle w:val="17"/>
        <w:numPr>
          <w:ilvl w:val="255"/>
          <w:numId w:val="0"/>
        </w:numPr>
        <w:spacing w:after="0" w:line="360" w:lineRule="auto"/>
        <w:ind w:firstLine="420" w:firstLineChars="200"/>
        <w:rPr>
          <w:rFonts w:ascii="宋体" w:hAnsi="宋体" w:cs="宋体"/>
          <w:szCs w:val="21"/>
        </w:rPr>
      </w:pPr>
      <w:r>
        <w:rPr>
          <w:rFonts w:hint="eastAsia" w:ascii="宋体" w:hAnsi="宋体" w:cs="宋体"/>
          <w:szCs w:val="21"/>
        </w:rPr>
        <w:t>被保险人经指定医疗机构评估确认适合使用指定药品进行恶性肿瘤细胞免疫疗法并开具指定药品处方后，在指定医疗机构接受单采相关的各项检查，确保被保险人身体状况适合单采。</w:t>
      </w:r>
    </w:p>
    <w:p>
      <w:pPr>
        <w:pStyle w:val="17"/>
        <w:numPr>
          <w:ilvl w:val="255"/>
          <w:numId w:val="0"/>
        </w:numPr>
        <w:spacing w:after="0" w:line="360" w:lineRule="auto"/>
        <w:ind w:firstLine="420" w:firstLineChars="200"/>
        <w:rPr>
          <w:rFonts w:ascii="宋体" w:hAnsi="宋体" w:cs="宋体"/>
          <w:szCs w:val="21"/>
        </w:rPr>
      </w:pPr>
      <w:r>
        <w:rPr>
          <w:rFonts w:hint="eastAsia" w:ascii="宋体" w:hAnsi="宋体" w:cs="宋体"/>
          <w:szCs w:val="21"/>
        </w:rPr>
        <w:t>（2）单采</w:t>
      </w:r>
    </w:p>
    <w:p>
      <w:pPr>
        <w:pStyle w:val="17"/>
        <w:numPr>
          <w:ilvl w:val="255"/>
          <w:numId w:val="0"/>
        </w:numPr>
        <w:spacing w:after="0" w:line="360" w:lineRule="auto"/>
        <w:ind w:firstLine="420" w:firstLineChars="200"/>
        <w:rPr>
          <w:rFonts w:ascii="宋体" w:hAnsi="宋体" w:cs="宋体"/>
          <w:szCs w:val="21"/>
        </w:rPr>
      </w:pPr>
      <w:r>
        <w:rPr>
          <w:rFonts w:hint="eastAsia" w:ascii="宋体" w:hAnsi="宋体" w:cs="宋体"/>
          <w:szCs w:val="21"/>
        </w:rPr>
        <w:t xml:space="preserve">被保险人在指定医疗机构进行单采，提取白细胞。 </w:t>
      </w:r>
    </w:p>
    <w:p>
      <w:pPr>
        <w:pStyle w:val="17"/>
        <w:numPr>
          <w:ilvl w:val="255"/>
          <w:numId w:val="0"/>
        </w:numPr>
        <w:spacing w:after="0" w:line="360" w:lineRule="auto"/>
        <w:ind w:firstLine="420" w:firstLineChars="200"/>
        <w:rPr>
          <w:rFonts w:ascii="宋体" w:hAnsi="宋体" w:cs="宋体"/>
          <w:szCs w:val="21"/>
        </w:rPr>
      </w:pPr>
      <w:r>
        <w:rPr>
          <w:rFonts w:hint="eastAsia" w:ascii="宋体" w:hAnsi="宋体" w:cs="宋体"/>
          <w:szCs w:val="21"/>
        </w:rPr>
        <w:t>（3）CAR-T细胞的制备</w:t>
      </w:r>
    </w:p>
    <w:p>
      <w:pPr>
        <w:pStyle w:val="17"/>
        <w:numPr>
          <w:ilvl w:val="255"/>
          <w:numId w:val="0"/>
        </w:numPr>
        <w:spacing w:after="0" w:line="360" w:lineRule="auto"/>
        <w:ind w:firstLine="420" w:firstLineChars="200"/>
        <w:rPr>
          <w:rFonts w:ascii="宋体" w:hAnsi="宋体" w:cs="宋体"/>
          <w:szCs w:val="21"/>
        </w:rPr>
      </w:pPr>
      <w:r>
        <w:rPr>
          <w:rFonts w:hint="eastAsia" w:ascii="宋体" w:hAnsi="宋体" w:cs="宋体"/>
          <w:szCs w:val="21"/>
        </w:rPr>
        <w:t>利用被保险人的白细胞，在制药中心制备CAR-T细胞。</w:t>
      </w:r>
    </w:p>
    <w:p>
      <w:pPr>
        <w:pStyle w:val="17"/>
        <w:numPr>
          <w:ilvl w:val="255"/>
          <w:numId w:val="0"/>
        </w:numPr>
        <w:spacing w:after="0" w:line="360" w:lineRule="auto"/>
        <w:ind w:firstLine="420" w:firstLineChars="200"/>
        <w:rPr>
          <w:rFonts w:ascii="宋体" w:hAnsi="宋体" w:cs="宋体"/>
          <w:szCs w:val="21"/>
        </w:rPr>
      </w:pPr>
      <w:r>
        <w:rPr>
          <w:rFonts w:hint="eastAsia" w:ascii="宋体" w:hAnsi="宋体" w:cs="宋体"/>
          <w:szCs w:val="21"/>
        </w:rPr>
        <w:t>（4）回输前的检查</w:t>
      </w:r>
    </w:p>
    <w:p>
      <w:pPr>
        <w:pStyle w:val="17"/>
        <w:numPr>
          <w:ilvl w:val="255"/>
          <w:numId w:val="0"/>
        </w:numPr>
        <w:spacing w:after="0" w:line="360" w:lineRule="auto"/>
        <w:ind w:firstLine="420" w:firstLineChars="200"/>
        <w:rPr>
          <w:rFonts w:ascii="宋体" w:hAnsi="宋体" w:cs="宋体"/>
          <w:szCs w:val="21"/>
        </w:rPr>
      </w:pPr>
      <w:r>
        <w:rPr>
          <w:rFonts w:hint="eastAsia" w:ascii="宋体" w:hAnsi="宋体" w:cs="宋体"/>
          <w:szCs w:val="21"/>
        </w:rPr>
        <w:t xml:space="preserve">被保险人在指定医疗机构接受CAR-T细胞回输相关的各项检查，确保被保险人的身体状况适合进行预处理化疗和回输。 </w:t>
      </w:r>
    </w:p>
    <w:p>
      <w:pPr>
        <w:pStyle w:val="17"/>
        <w:numPr>
          <w:ilvl w:val="255"/>
          <w:numId w:val="0"/>
        </w:numPr>
        <w:spacing w:after="0" w:line="360" w:lineRule="auto"/>
        <w:ind w:firstLine="420" w:firstLineChars="200"/>
        <w:rPr>
          <w:rFonts w:ascii="宋体" w:hAnsi="宋体" w:cs="宋体"/>
          <w:szCs w:val="21"/>
        </w:rPr>
      </w:pPr>
      <w:r>
        <w:rPr>
          <w:rFonts w:hint="eastAsia" w:ascii="宋体" w:hAnsi="宋体" w:cs="宋体"/>
          <w:szCs w:val="21"/>
        </w:rPr>
        <w:t xml:space="preserve">（5）预处理化疗 </w:t>
      </w:r>
    </w:p>
    <w:p>
      <w:pPr>
        <w:pStyle w:val="17"/>
        <w:numPr>
          <w:ilvl w:val="255"/>
          <w:numId w:val="0"/>
        </w:numPr>
        <w:spacing w:after="0" w:line="360" w:lineRule="auto"/>
        <w:ind w:firstLine="420" w:firstLineChars="200"/>
        <w:rPr>
          <w:rFonts w:ascii="宋体" w:hAnsi="宋体" w:cs="宋体"/>
          <w:szCs w:val="21"/>
        </w:rPr>
      </w:pPr>
      <w:r>
        <w:rPr>
          <w:rFonts w:hint="eastAsia" w:ascii="宋体" w:hAnsi="宋体" w:cs="宋体"/>
          <w:szCs w:val="21"/>
        </w:rPr>
        <w:t xml:space="preserve">被保险人在指定医疗机构接受CAR-T细胞回输前的预处理化疗。 </w:t>
      </w:r>
    </w:p>
    <w:p>
      <w:pPr>
        <w:pStyle w:val="17"/>
        <w:numPr>
          <w:ilvl w:val="255"/>
          <w:numId w:val="0"/>
        </w:numPr>
        <w:spacing w:after="0" w:line="360" w:lineRule="auto"/>
        <w:ind w:firstLine="420" w:firstLineChars="200"/>
        <w:rPr>
          <w:rFonts w:ascii="宋体" w:hAnsi="宋体" w:cs="宋体"/>
          <w:szCs w:val="21"/>
        </w:rPr>
      </w:pPr>
      <w:r>
        <w:rPr>
          <w:rFonts w:hint="eastAsia" w:ascii="宋体" w:hAnsi="宋体" w:cs="宋体"/>
          <w:szCs w:val="21"/>
        </w:rPr>
        <w:t xml:space="preserve">（6）CAR-T细胞回输 </w:t>
      </w:r>
    </w:p>
    <w:p>
      <w:pPr>
        <w:pStyle w:val="17"/>
        <w:numPr>
          <w:ilvl w:val="255"/>
          <w:numId w:val="0"/>
        </w:numPr>
        <w:spacing w:after="0" w:line="360" w:lineRule="auto"/>
        <w:ind w:firstLine="420" w:firstLineChars="200"/>
        <w:rPr>
          <w:rFonts w:ascii="宋体" w:hAnsi="宋体" w:cs="宋体"/>
          <w:szCs w:val="21"/>
        </w:rPr>
      </w:pPr>
      <w:r>
        <w:rPr>
          <w:rFonts w:hint="eastAsia" w:ascii="宋体" w:hAnsi="宋体" w:cs="宋体"/>
          <w:szCs w:val="21"/>
        </w:rPr>
        <w:t xml:space="preserve">在指定医疗机构将CAR-T细胞回输到被保险人体内。 </w:t>
      </w:r>
    </w:p>
    <w:p>
      <w:pPr>
        <w:pStyle w:val="17"/>
        <w:numPr>
          <w:ilvl w:val="255"/>
          <w:numId w:val="0"/>
        </w:numPr>
        <w:spacing w:after="0" w:line="360" w:lineRule="auto"/>
        <w:ind w:firstLine="420" w:firstLineChars="200"/>
        <w:rPr>
          <w:rFonts w:ascii="宋体" w:hAnsi="宋体" w:cs="宋体"/>
          <w:szCs w:val="21"/>
        </w:rPr>
      </w:pPr>
      <w:r>
        <w:rPr>
          <w:rFonts w:hint="eastAsia" w:ascii="宋体" w:hAnsi="宋体" w:cs="宋体"/>
          <w:szCs w:val="21"/>
        </w:rPr>
        <w:t xml:space="preserve">（7）反应监控 </w:t>
      </w:r>
    </w:p>
    <w:p>
      <w:pPr>
        <w:pStyle w:val="17"/>
        <w:numPr>
          <w:ilvl w:val="255"/>
          <w:numId w:val="0"/>
        </w:numPr>
        <w:spacing w:after="0" w:line="360" w:lineRule="auto"/>
        <w:ind w:firstLine="420" w:firstLineChars="200"/>
        <w:rPr>
          <w:rFonts w:ascii="宋体" w:hAnsi="宋体" w:cs="宋体"/>
          <w:szCs w:val="21"/>
        </w:rPr>
      </w:pPr>
      <w:r>
        <w:rPr>
          <w:rFonts w:hint="eastAsia" w:ascii="宋体" w:hAnsi="宋体" w:cs="宋体"/>
          <w:szCs w:val="21"/>
        </w:rPr>
        <w:t xml:space="preserve">指定医疗机构监护被保险人，控制CAR-T治疗可能带来的不良反应。 </w:t>
      </w:r>
    </w:p>
    <w:p>
      <w:pPr>
        <w:pStyle w:val="17"/>
        <w:numPr>
          <w:ilvl w:val="255"/>
          <w:numId w:val="0"/>
        </w:numPr>
        <w:spacing w:after="0" w:line="360" w:lineRule="auto"/>
        <w:ind w:firstLine="420" w:firstLineChars="200"/>
        <w:rPr>
          <w:rFonts w:ascii="宋体" w:hAnsi="宋体" w:cs="宋体"/>
          <w:szCs w:val="21"/>
        </w:rPr>
      </w:pPr>
      <w:r>
        <w:rPr>
          <w:rFonts w:hint="eastAsia" w:ascii="宋体" w:hAnsi="宋体" w:cs="宋体"/>
          <w:szCs w:val="21"/>
        </w:rPr>
        <w:t xml:space="preserve">（8）治疗效果评估 </w:t>
      </w:r>
    </w:p>
    <w:p>
      <w:pPr>
        <w:pStyle w:val="17"/>
        <w:numPr>
          <w:ilvl w:val="255"/>
          <w:numId w:val="0"/>
        </w:numPr>
        <w:spacing w:line="360" w:lineRule="auto"/>
        <w:ind w:firstLine="420" w:firstLineChars="200"/>
        <w:rPr>
          <w:rFonts w:ascii="宋体" w:hAnsi="宋体" w:cs="宋体"/>
          <w:szCs w:val="21"/>
        </w:rPr>
      </w:pPr>
      <w:r>
        <w:rPr>
          <w:rFonts w:hint="eastAsia" w:ascii="宋体" w:hAnsi="宋体" w:cs="宋体"/>
          <w:szCs w:val="21"/>
        </w:rPr>
        <w:t>被保险人到接受治疗的医疗机构接受各项检查，评估治疗效果。</w:t>
      </w:r>
    </w:p>
    <w:p>
      <w:pPr>
        <w:pStyle w:val="17"/>
        <w:numPr>
          <w:ilvl w:val="255"/>
          <w:numId w:val="0"/>
        </w:numPr>
        <w:spacing w:line="360" w:lineRule="auto"/>
        <w:ind w:firstLine="422" w:firstLineChars="200"/>
        <w:rPr>
          <w:rFonts w:ascii="宋体" w:hAnsi="宋体" w:cs="宋体"/>
          <w:szCs w:val="21"/>
        </w:rPr>
      </w:pPr>
      <w:r>
        <w:rPr>
          <w:rFonts w:hint="eastAsia" w:ascii="宋体" w:hAnsi="宋体" w:cs="宋体"/>
          <w:b/>
          <w:bCs/>
          <w:szCs w:val="21"/>
          <w:highlight w:val="none"/>
          <w:lang w:eastAsia="zh-CN"/>
        </w:rPr>
        <w:t>2</w:t>
      </w:r>
      <w:r>
        <w:rPr>
          <w:rFonts w:hint="eastAsia" w:ascii="宋体" w:hAnsi="宋体" w:cs="宋体"/>
          <w:b/>
          <w:bCs/>
          <w:szCs w:val="21"/>
          <w:highlight w:val="none"/>
          <w:lang w:val="en-US" w:eastAsia="zh-CN"/>
        </w:rPr>
        <w:t>7</w:t>
      </w:r>
      <w:r>
        <w:rPr>
          <w:rFonts w:ascii="宋体" w:hAnsi="宋体" w:cs="宋体"/>
          <w:b/>
          <w:bCs/>
          <w:szCs w:val="21"/>
          <w:highlight w:val="none"/>
        </w:rPr>
        <w:t>、</w:t>
      </w:r>
      <w:r>
        <w:rPr>
          <w:rFonts w:hint="eastAsia" w:ascii="宋体" w:hAnsi="宋体" w:cs="宋体"/>
          <w:b/>
          <w:bCs/>
          <w:szCs w:val="21"/>
          <w:highlight w:val="none"/>
        </w:rPr>
        <w:t>指定药品：</w:t>
      </w:r>
      <w:r>
        <w:rPr>
          <w:rFonts w:hint="eastAsia" w:ascii="宋体" w:hAnsi="宋体" w:cs="宋体"/>
          <w:szCs w:val="21"/>
        </w:rPr>
        <w:t>指被保险人实际发生的合理且必要的由医生开具的具有国家药品监督管理部门核发的药品批准文号或者进口药品注册证书、医药产品注册证书的国产或进口药品的费用。该指定药品清单以保险人官方正式渠道（包括但不限于官网、官微）或第三方销售平台的最新公布信息为准，被保险人也可以通过指定的服务热线进行查询，</w:t>
      </w:r>
      <w:r>
        <w:rPr>
          <w:rFonts w:hint="eastAsia" w:ascii="宋体" w:hAnsi="宋体" w:cs="宋体"/>
          <w:b/>
          <w:bCs/>
          <w:szCs w:val="21"/>
        </w:rPr>
        <w:t>保险人保留对清单做出调整的权利。</w:t>
      </w:r>
    </w:p>
    <w:p>
      <w:pPr>
        <w:pStyle w:val="17"/>
        <w:numPr>
          <w:ilvl w:val="255"/>
          <w:numId w:val="0"/>
        </w:numPr>
        <w:spacing w:after="0" w:line="360" w:lineRule="auto"/>
        <w:ind w:firstLine="422" w:firstLineChars="200"/>
        <w:rPr>
          <w:rFonts w:ascii="宋体" w:hAnsi="宋体" w:cs="宋体"/>
          <w:szCs w:val="21"/>
        </w:rPr>
      </w:pPr>
      <w:r>
        <w:rPr>
          <w:rFonts w:hint="eastAsia" w:ascii="宋体" w:hAnsi="宋体" w:cs="宋体"/>
          <w:b/>
          <w:bCs/>
          <w:szCs w:val="21"/>
          <w:lang w:val="en-US" w:eastAsia="zh-CN"/>
        </w:rPr>
        <w:t>28</w:t>
      </w:r>
      <w:r>
        <w:rPr>
          <w:rFonts w:hint="eastAsia" w:ascii="宋体" w:hAnsi="宋体" w:cs="宋体"/>
          <w:b/>
          <w:bCs/>
          <w:szCs w:val="21"/>
        </w:rPr>
        <w:t>、治疗期：本保险合同的治疗期自保险期间内被保险人首次进行医学治疗中描述的</w:t>
      </w:r>
      <w:r>
        <w:rPr>
          <w:rFonts w:hint="eastAsia" w:ascii="宋体" w:hAnsi="宋体" w:cs="宋体"/>
          <w:szCs w:val="21"/>
        </w:rPr>
        <w:t>治疗步骤的第（</w:t>
      </w:r>
      <w:r>
        <w:rPr>
          <w:rFonts w:hint="default" w:ascii="宋体" w:hAnsi="宋体" w:cs="宋体"/>
          <w:szCs w:val="21"/>
          <w:lang w:val="en-US"/>
        </w:rPr>
        <w:t>1</w:t>
      </w:r>
      <w:r>
        <w:rPr>
          <w:rFonts w:hint="eastAsia" w:ascii="宋体" w:hAnsi="宋体" w:cs="宋体"/>
          <w:szCs w:val="21"/>
        </w:rPr>
        <w:t xml:space="preserve">）步“单采前的检查”的第1日起，至下列二者最早达到之日结束： </w:t>
      </w:r>
    </w:p>
    <w:p>
      <w:pPr>
        <w:pStyle w:val="17"/>
        <w:numPr>
          <w:ilvl w:val="255"/>
          <w:numId w:val="0"/>
        </w:numPr>
        <w:spacing w:after="0" w:line="360" w:lineRule="auto"/>
        <w:ind w:firstLine="420" w:firstLineChars="200"/>
        <w:rPr>
          <w:rFonts w:ascii="宋体" w:hAnsi="宋体" w:cs="宋体"/>
          <w:szCs w:val="21"/>
        </w:rPr>
      </w:pPr>
      <w:r>
        <w:rPr>
          <w:rFonts w:hint="eastAsia" w:ascii="宋体" w:hAnsi="宋体" w:cs="宋体"/>
          <w:szCs w:val="21"/>
        </w:rPr>
        <w:t>（1）医学治疗中描述的治疗步骤的第（</w:t>
      </w:r>
      <w:r>
        <w:rPr>
          <w:rFonts w:hint="eastAsia" w:ascii="宋体" w:hAnsi="宋体" w:cs="宋体"/>
          <w:szCs w:val="21"/>
          <w:lang w:val="en-US" w:eastAsia="zh-CN"/>
        </w:rPr>
        <w:t>2</w:t>
      </w:r>
      <w:r>
        <w:rPr>
          <w:rFonts w:hint="eastAsia" w:ascii="宋体" w:hAnsi="宋体" w:cs="宋体"/>
          <w:szCs w:val="21"/>
        </w:rPr>
        <w:t xml:space="preserve">）步“单采”治疗之日后的第365日； </w:t>
      </w:r>
    </w:p>
    <w:p>
      <w:pPr>
        <w:pStyle w:val="17"/>
        <w:numPr>
          <w:ilvl w:val="255"/>
          <w:numId w:val="0"/>
        </w:numPr>
        <w:spacing w:line="360" w:lineRule="auto"/>
        <w:ind w:firstLine="420" w:firstLineChars="200"/>
        <w:rPr>
          <w:rFonts w:ascii="宋体" w:hAnsi="宋体" w:cs="宋体"/>
          <w:szCs w:val="21"/>
        </w:rPr>
      </w:pPr>
      <w:r>
        <w:rPr>
          <w:rFonts w:hint="eastAsia" w:ascii="宋体" w:hAnsi="宋体" w:cs="宋体"/>
          <w:szCs w:val="21"/>
        </w:rPr>
        <w:t>（2）医学治疗中描述的治疗步骤的第（6）步“CAR-T细胞回输”治疗之日后的第30日。</w:t>
      </w:r>
    </w:p>
    <w:p>
      <w:pPr>
        <w:pStyle w:val="17"/>
        <w:numPr>
          <w:ilvl w:val="255"/>
          <w:numId w:val="0"/>
        </w:numPr>
        <w:spacing w:line="360" w:lineRule="auto"/>
        <w:ind w:firstLine="422" w:firstLineChars="200"/>
        <w:rPr>
          <w:rFonts w:ascii="宋体" w:hAnsi="宋体" w:cs="宋体"/>
          <w:szCs w:val="21"/>
        </w:rPr>
      </w:pPr>
      <w:r>
        <w:rPr>
          <w:rFonts w:hint="eastAsia" w:ascii="宋体" w:hAnsi="宋体" w:cs="宋体"/>
          <w:b/>
          <w:bCs/>
          <w:szCs w:val="21"/>
          <w:highlight w:val="none"/>
          <w:lang w:eastAsia="zh-CN"/>
        </w:rPr>
        <w:t>2</w:t>
      </w:r>
      <w:r>
        <w:rPr>
          <w:rFonts w:hint="eastAsia" w:ascii="宋体" w:hAnsi="宋体" w:cs="宋体"/>
          <w:b/>
          <w:bCs/>
          <w:szCs w:val="21"/>
          <w:highlight w:val="none"/>
          <w:lang w:val="en-US" w:eastAsia="zh-CN"/>
        </w:rPr>
        <w:t>9</w:t>
      </w:r>
      <w:r>
        <w:rPr>
          <w:rFonts w:ascii="宋体" w:hAnsi="宋体" w:cs="宋体"/>
          <w:b/>
          <w:bCs/>
          <w:szCs w:val="21"/>
          <w:highlight w:val="none"/>
        </w:rPr>
        <w:t>、细胞免疫疗法医疗费用</w:t>
      </w:r>
      <w:r>
        <w:rPr>
          <w:rFonts w:hint="eastAsia" w:ascii="宋体" w:hAnsi="宋体" w:cs="宋体"/>
          <w:b/>
          <w:bCs/>
          <w:szCs w:val="21"/>
          <w:highlight w:val="none"/>
        </w:rPr>
        <w:t>：</w:t>
      </w:r>
      <w:r>
        <w:rPr>
          <w:rFonts w:hint="eastAsia" w:ascii="宋体" w:hAnsi="宋体" w:cs="宋体"/>
          <w:szCs w:val="21"/>
        </w:rPr>
        <w:t>指被保险人因接受细胞免疫疗法而发生的相关费用，包括床位费、重症监护室床位费、护理费、膳食费、检查检验费、治疗费、</w:t>
      </w:r>
      <w:r>
        <w:rPr>
          <w:rFonts w:hint="eastAsia" w:ascii="宋体" w:hAnsi="宋体" w:cs="宋体"/>
          <w:b/>
          <w:bCs/>
          <w:szCs w:val="21"/>
        </w:rPr>
        <w:t>指定药品（释义</w:t>
      </w:r>
      <w:r>
        <w:rPr>
          <w:rFonts w:hint="eastAsia" w:ascii="宋体" w:hAnsi="宋体" w:cs="宋体"/>
          <w:b/>
          <w:bCs/>
          <w:szCs w:val="21"/>
          <w:lang w:val="en-US" w:eastAsia="zh-CN"/>
        </w:rPr>
        <w:t>27</w:t>
      </w:r>
      <w:r>
        <w:rPr>
          <w:rFonts w:hint="eastAsia" w:ascii="宋体" w:hAnsi="宋体" w:cs="宋体"/>
          <w:b/>
          <w:bCs/>
          <w:szCs w:val="21"/>
        </w:rPr>
        <w:t>）费</w:t>
      </w:r>
      <w:r>
        <w:rPr>
          <w:rFonts w:hint="eastAsia" w:ascii="宋体" w:hAnsi="宋体" w:cs="宋体"/>
          <w:szCs w:val="21"/>
        </w:rPr>
        <w:t>、医生费。</w:t>
      </w:r>
    </w:p>
    <w:p>
      <w:pPr>
        <w:pStyle w:val="17"/>
        <w:spacing w:line="360" w:lineRule="auto"/>
        <w:ind w:left="0" w:leftChars="0" w:firstLine="422"/>
        <w:rPr>
          <w:rFonts w:ascii="宋体" w:hAnsi="宋体" w:cs="宋体"/>
          <w:szCs w:val="21"/>
        </w:rPr>
      </w:pPr>
      <w:r>
        <w:rPr>
          <w:rFonts w:hint="eastAsia" w:ascii="宋体" w:hAnsi="宋体" w:cs="宋体"/>
          <w:b/>
          <w:bCs/>
          <w:szCs w:val="21"/>
          <w:lang w:val="en-US" w:eastAsia="zh-CN"/>
        </w:rPr>
        <w:t>30</w:t>
      </w:r>
      <w:r>
        <w:rPr>
          <w:rFonts w:ascii="宋体" w:hAnsi="宋体" w:cs="宋体"/>
          <w:b/>
          <w:bCs/>
          <w:szCs w:val="21"/>
        </w:rPr>
        <w:t>、重大疾病：</w:t>
      </w:r>
      <w:r>
        <w:rPr>
          <w:rFonts w:hint="eastAsia" w:ascii="宋体" w:hAnsi="宋体" w:cs="宋体"/>
          <w:szCs w:val="21"/>
        </w:rPr>
        <w:t>本保险合同所规定的重大疾病指被保险人发生符合以下疾病定义所述条件的疾病：</w:t>
      </w:r>
    </w:p>
    <w:p>
      <w:pPr>
        <w:pStyle w:val="27"/>
        <w:numPr>
          <w:ilvl w:val="0"/>
          <w:numId w:val="4"/>
        </w:numPr>
        <w:autoSpaceDE w:val="0"/>
        <w:autoSpaceDN w:val="0"/>
        <w:adjustRightInd w:val="0"/>
        <w:snapToGrid w:val="0"/>
        <w:spacing w:line="276" w:lineRule="auto"/>
        <w:ind w:left="0" w:firstLine="422"/>
        <w:jc w:val="left"/>
        <w:outlineLvl w:val="0"/>
        <w:rPr>
          <w:rFonts w:ascii="宋体" w:hAnsi="宋体" w:cs="宋体"/>
          <w:b/>
          <w:bCs/>
          <w:szCs w:val="21"/>
        </w:rPr>
      </w:pPr>
      <w:r>
        <w:rPr>
          <w:rFonts w:hint="eastAsia" w:ascii="宋体" w:hAnsi="宋体" w:cs="宋体"/>
          <w:b/>
          <w:bCs/>
          <w:szCs w:val="21"/>
        </w:rPr>
        <w:t>恶性肿瘤——重度</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指恶性细胞不受控制的进行性增长和扩散，浸润和破坏周围正常组织，可以经血管、淋巴管和体腔扩散转移到身体其他部位，病灶经</w:t>
      </w:r>
      <w:r>
        <w:rPr>
          <w:rFonts w:hint="eastAsia" w:ascii="宋体" w:hAnsi="宋体" w:cs="宋体"/>
          <w:b/>
          <w:bCs/>
          <w:kern w:val="0"/>
          <w:szCs w:val="21"/>
        </w:rPr>
        <w:t>组织病理学检查</w:t>
      </w:r>
      <w:r>
        <w:rPr>
          <w:rFonts w:hint="eastAsia" w:ascii="宋体" w:hAnsi="宋体" w:cs="宋体"/>
          <w:kern w:val="0"/>
          <w:szCs w:val="21"/>
        </w:rPr>
        <w:t>（见释义</w:t>
      </w:r>
      <w:r>
        <w:rPr>
          <w:rFonts w:hint="eastAsia" w:ascii="宋体" w:hAnsi="宋体" w:cs="宋体"/>
          <w:kern w:val="0"/>
          <w:szCs w:val="21"/>
          <w:lang w:val="en-US" w:eastAsia="zh-CN"/>
        </w:rPr>
        <w:t>54</w:t>
      </w:r>
      <w:r>
        <w:rPr>
          <w:rFonts w:hint="eastAsia" w:ascii="宋体" w:hAnsi="宋体" w:cs="宋体"/>
          <w:kern w:val="0"/>
          <w:szCs w:val="21"/>
        </w:rPr>
        <w:t>，涵盖骨髓病理学检查）结果明确诊断，临床诊断属于世界卫生组织（WHO，World</w:t>
      </w:r>
      <w:r>
        <w:rPr>
          <w:rFonts w:ascii="宋体" w:hAnsi="宋体" w:cs="宋体"/>
          <w:kern w:val="0"/>
          <w:szCs w:val="21"/>
        </w:rPr>
        <w:t xml:space="preserve"> </w:t>
      </w:r>
      <w:r>
        <w:rPr>
          <w:rFonts w:hint="eastAsia" w:ascii="宋体" w:hAnsi="宋体" w:cs="宋体"/>
          <w:kern w:val="0"/>
          <w:szCs w:val="21"/>
        </w:rPr>
        <w:t>Health Organization）</w:t>
      </w:r>
      <w:r>
        <w:rPr>
          <w:rFonts w:hint="eastAsia" w:ascii="宋体" w:hAnsi="宋体" w:cs="宋体"/>
          <w:b/>
          <w:bCs/>
          <w:kern w:val="0"/>
          <w:szCs w:val="21"/>
        </w:rPr>
        <w:t>《疾病和有关健康问题的国际统计分类》第十次修订版（</w:t>
      </w:r>
      <w:r>
        <w:rPr>
          <w:rFonts w:ascii="宋体" w:hAnsi="宋体" w:cs="宋体"/>
          <w:b/>
          <w:bCs/>
          <w:kern w:val="0"/>
          <w:szCs w:val="21"/>
        </w:rPr>
        <w:t>ICD-10）的恶性肿瘤类别及《国际疾病分类肿瘤学专辑》第三版（ICD-O-3）</w:t>
      </w:r>
      <w:r>
        <w:rPr>
          <w:rFonts w:hint="eastAsia" w:ascii="宋体" w:hAnsi="宋体" w:cs="宋体"/>
          <w:b/>
          <w:bCs/>
          <w:kern w:val="0"/>
          <w:szCs w:val="21"/>
        </w:rPr>
        <w:t>（见释义5</w:t>
      </w:r>
      <w:r>
        <w:rPr>
          <w:rFonts w:hint="eastAsia" w:ascii="宋体" w:hAnsi="宋体" w:cs="宋体"/>
          <w:b/>
          <w:bCs/>
          <w:kern w:val="0"/>
          <w:szCs w:val="21"/>
          <w:lang w:val="en-US" w:eastAsia="zh-CN"/>
        </w:rPr>
        <w:t>5</w:t>
      </w:r>
      <w:r>
        <w:rPr>
          <w:rFonts w:hint="eastAsia" w:ascii="宋体" w:hAnsi="宋体" w:cs="宋体"/>
          <w:b/>
          <w:bCs/>
          <w:kern w:val="0"/>
          <w:szCs w:val="21"/>
        </w:rPr>
        <w:t>）的肿瘤形态学编码属于3、6、9（恶性肿瘤）范畴的疾病</w:t>
      </w:r>
      <w:r>
        <w:rPr>
          <w:rFonts w:hint="eastAsia" w:ascii="宋体" w:hAnsi="宋体" w:cs="宋体"/>
          <w:kern w:val="0"/>
          <w:szCs w:val="21"/>
        </w:rPr>
        <w:t>。</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下列疾病不属于“恶性肿瘤——重度”，不在保障范围内：</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（1）ICD-O-3 肿瘤形态学编码属于0（良性肿瘤）、1（动态未定性肿瘤）、2（原位癌和非侵袭性癌）范畴的疾病，如：</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a.原位癌，癌前病变，非浸润性癌，非侵袭性癌，肿瘤细胞未侵犯基底层，上皮内瘤变，细胞不典型性增生等；</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b.交界性肿瘤，交界恶性肿瘤，肿瘤低度恶性潜能，潜在低度恶性肿瘤等；</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（2）TNM 分期（见释义5</w:t>
      </w:r>
      <w:r>
        <w:rPr>
          <w:rFonts w:hint="eastAsia" w:ascii="宋体" w:hAnsi="宋体" w:cs="宋体"/>
          <w:b/>
          <w:bCs/>
          <w:szCs w:val="21"/>
          <w:lang w:val="en-US" w:eastAsia="zh-CN"/>
        </w:rPr>
        <w:t>6</w:t>
      </w:r>
      <w:r>
        <w:rPr>
          <w:rFonts w:hint="eastAsia" w:ascii="宋体" w:hAnsi="宋体" w:cs="宋体"/>
          <w:b/>
          <w:bCs/>
          <w:szCs w:val="21"/>
        </w:rPr>
        <w:t>）为Ⅰ期或更轻分期的甲状腺癌</w:t>
      </w:r>
      <w:r>
        <w:rPr>
          <w:rFonts w:ascii="宋体" w:hAnsi="宋体" w:cs="宋体"/>
          <w:b/>
          <w:bCs/>
          <w:szCs w:val="21"/>
        </w:rPr>
        <w:t>（</w:t>
      </w:r>
      <w:r>
        <w:rPr>
          <w:rFonts w:hint="eastAsia" w:ascii="宋体" w:hAnsi="宋体" w:cs="宋体"/>
          <w:b/>
          <w:bCs/>
          <w:szCs w:val="21"/>
        </w:rPr>
        <w:t>见</w:t>
      </w:r>
      <w:r>
        <w:rPr>
          <w:rFonts w:hint="eastAsia" w:ascii="宋体" w:hAnsi="宋体" w:cs="宋体"/>
          <w:b/>
          <w:bCs/>
          <w:szCs w:val="21"/>
          <w:lang w:eastAsia="zh-Hans"/>
        </w:rPr>
        <w:t>释义</w:t>
      </w:r>
      <w:r>
        <w:rPr>
          <w:rFonts w:hint="eastAsia" w:ascii="宋体" w:hAnsi="宋体" w:cs="宋体"/>
          <w:b/>
          <w:bCs/>
          <w:szCs w:val="21"/>
        </w:rPr>
        <w:t>5</w:t>
      </w:r>
      <w:r>
        <w:rPr>
          <w:rFonts w:hint="eastAsia" w:ascii="宋体" w:hAnsi="宋体" w:cs="宋体"/>
          <w:b/>
          <w:bCs/>
          <w:szCs w:val="21"/>
          <w:lang w:val="en-US" w:eastAsia="zh-CN"/>
        </w:rPr>
        <w:t>7</w:t>
      </w:r>
      <w:r>
        <w:rPr>
          <w:rFonts w:ascii="宋体" w:hAnsi="宋体" w:cs="宋体"/>
          <w:b/>
          <w:bCs/>
          <w:szCs w:val="21"/>
          <w:lang w:eastAsia="zh-Hans"/>
        </w:rPr>
        <w:t>）</w:t>
      </w:r>
      <w:r>
        <w:rPr>
          <w:rFonts w:hint="eastAsia" w:ascii="宋体" w:hAnsi="宋体" w:cs="宋体"/>
          <w:b/>
          <w:bCs/>
          <w:szCs w:val="21"/>
        </w:rPr>
        <w:t>；</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（3）TNM 分期为 T</w:t>
      </w:r>
      <w:r>
        <w:rPr>
          <w:rFonts w:hint="eastAsia" w:ascii="宋体" w:hAnsi="宋体" w:cs="宋体"/>
          <w:b/>
          <w:bCs/>
          <w:szCs w:val="21"/>
          <w:vertAlign w:val="subscript"/>
        </w:rPr>
        <w:t>1</w:t>
      </w:r>
      <w:r>
        <w:rPr>
          <w:rFonts w:hint="eastAsia" w:ascii="宋体" w:hAnsi="宋体" w:cs="宋体"/>
          <w:b/>
          <w:bCs/>
          <w:szCs w:val="21"/>
        </w:rPr>
        <w:t>N</w:t>
      </w:r>
      <w:r>
        <w:rPr>
          <w:rFonts w:hint="eastAsia" w:ascii="宋体" w:hAnsi="宋体" w:cs="宋体"/>
          <w:b/>
          <w:bCs/>
          <w:szCs w:val="21"/>
          <w:vertAlign w:val="subscript"/>
        </w:rPr>
        <w:t>0</w:t>
      </w:r>
      <w:r>
        <w:rPr>
          <w:rFonts w:hint="eastAsia" w:ascii="宋体" w:hAnsi="宋体" w:cs="宋体"/>
          <w:b/>
          <w:bCs/>
          <w:szCs w:val="21"/>
        </w:rPr>
        <w:t>M</w:t>
      </w:r>
      <w:r>
        <w:rPr>
          <w:rFonts w:hint="eastAsia" w:ascii="宋体" w:hAnsi="宋体" w:cs="宋体"/>
          <w:b/>
          <w:bCs/>
          <w:szCs w:val="21"/>
          <w:vertAlign w:val="subscript"/>
        </w:rPr>
        <w:t xml:space="preserve">0 </w:t>
      </w:r>
      <w:r>
        <w:rPr>
          <w:rFonts w:hint="eastAsia" w:ascii="宋体" w:hAnsi="宋体" w:cs="宋体"/>
          <w:b/>
          <w:bCs/>
          <w:szCs w:val="21"/>
        </w:rPr>
        <w:t>期或更轻分期的前列腺癌；</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（4）黑色素瘤以外的未发生淋巴结和远处转移的皮肤恶性肿瘤；</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（5）相当于 Binet 分期方案 A 期程度的慢性淋巴细胞白血病；</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（6）相当于 Ann Arbor 分期方案Ⅰ期程度的何杰金氏病；</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（7）未发生淋巴结和远处转移且WHO分级为G1级别（核分裂像&lt;10/50 HPF和ki-67≤2%）或更轻分级的神经内分泌肿瘤。</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较重急性心肌梗死</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急性心肌梗死指由于冠状动脉闭塞或梗阻引起部分心肌严重的持久性缺血造成急性心肌坏死。急性心肌梗死的诊断必须依据国际国内诊断标准，符合（1）检测到肌酸激酶同工酶（CK-MB）或肌钙蛋白（cTn）升高和/或降低的动态变化，至少一次达到或超过心肌梗死的临床诊断标准；（2）同时存在下列之一的证据，包括：缺血性胸痛症状、新发生的缺血性心电图改变、新生成的病理性 Q波、影像学证据显示有新出现的心肌活性丧失或新出现局部室壁运动异常、冠脉造影证实存在冠状动脉血栓。</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较重急性心肌梗死指依照上述标准被明确诊断为急性心肌梗死，并且必须同时满足下列至少一项条件：</w:t>
      </w:r>
    </w:p>
    <w:p>
      <w:pPr>
        <w:pStyle w:val="27"/>
        <w:autoSpaceDE w:val="0"/>
        <w:autoSpaceDN w:val="0"/>
        <w:adjustRightInd w:val="0"/>
        <w:snapToGrid w:val="0"/>
        <w:spacing w:line="360" w:lineRule="auto"/>
        <w:ind w:firstLine="424" w:firstLineChars="202"/>
        <w:rPr>
          <w:rFonts w:ascii="宋体" w:hAnsi="宋体" w:cs="宋体"/>
          <w:kern w:val="0"/>
          <w:szCs w:val="21"/>
        </w:rPr>
      </w:pPr>
      <w:r>
        <w:rPr>
          <w:rFonts w:hint="eastAsia" w:ascii="宋体" w:hAnsi="宋体" w:cs="宋体"/>
          <w:kern w:val="0"/>
          <w:szCs w:val="21"/>
        </w:rPr>
        <w:t>（1）心肌损伤标志物肌钙蛋白（cTn）升高，至少一次检测结果达到该检验正常参考值上限的15倍（含）以上；</w:t>
      </w:r>
    </w:p>
    <w:p>
      <w:pPr>
        <w:pStyle w:val="27"/>
        <w:autoSpaceDE w:val="0"/>
        <w:autoSpaceDN w:val="0"/>
        <w:adjustRightInd w:val="0"/>
        <w:snapToGrid w:val="0"/>
        <w:spacing w:line="360" w:lineRule="auto"/>
        <w:ind w:firstLine="424" w:firstLineChars="202"/>
        <w:rPr>
          <w:rFonts w:ascii="宋体" w:hAnsi="宋体" w:cs="宋体"/>
          <w:kern w:val="0"/>
          <w:szCs w:val="21"/>
        </w:rPr>
      </w:pPr>
      <w:r>
        <w:rPr>
          <w:rFonts w:hint="eastAsia" w:ascii="宋体" w:hAnsi="宋体" w:cs="宋体"/>
          <w:kern w:val="0"/>
          <w:szCs w:val="21"/>
        </w:rPr>
        <w:t>（2）肌酸激酶同工酶（CK-MB）升高，至少一次检测结果达到该检验正常参考值上限的2倍（含）以上；</w:t>
      </w:r>
    </w:p>
    <w:p>
      <w:pPr>
        <w:pStyle w:val="27"/>
        <w:autoSpaceDE w:val="0"/>
        <w:autoSpaceDN w:val="0"/>
        <w:adjustRightInd w:val="0"/>
        <w:snapToGrid w:val="0"/>
        <w:spacing w:line="360" w:lineRule="auto"/>
        <w:ind w:firstLine="424" w:firstLineChars="202"/>
        <w:rPr>
          <w:rFonts w:ascii="宋体" w:hAnsi="宋体" w:cs="宋体"/>
          <w:kern w:val="0"/>
          <w:szCs w:val="21"/>
        </w:rPr>
      </w:pPr>
      <w:r>
        <w:rPr>
          <w:rFonts w:hint="eastAsia" w:ascii="宋体" w:hAnsi="宋体" w:cs="宋体"/>
          <w:kern w:val="0"/>
          <w:szCs w:val="21"/>
        </w:rPr>
        <w:t>（3）出现左心室收缩功能下降，在确诊6周以后，检测左室射血分数（LVEF）低于50%（不含）；</w:t>
      </w:r>
    </w:p>
    <w:p>
      <w:pPr>
        <w:pStyle w:val="27"/>
        <w:autoSpaceDE w:val="0"/>
        <w:autoSpaceDN w:val="0"/>
        <w:adjustRightInd w:val="0"/>
        <w:snapToGrid w:val="0"/>
        <w:spacing w:line="360" w:lineRule="auto"/>
        <w:ind w:firstLine="424" w:firstLineChars="202"/>
        <w:rPr>
          <w:rFonts w:ascii="宋体" w:hAnsi="宋体" w:cs="宋体"/>
          <w:kern w:val="0"/>
          <w:szCs w:val="21"/>
        </w:rPr>
      </w:pPr>
      <w:r>
        <w:rPr>
          <w:rFonts w:hint="eastAsia" w:ascii="宋体" w:hAnsi="宋体" w:cs="宋体"/>
          <w:kern w:val="0"/>
          <w:szCs w:val="21"/>
        </w:rPr>
        <w:t>（4）影像学检查证实存在新发的乳头肌功能失调或断裂引起的中度（含）以上的二尖瓣反流；</w:t>
      </w:r>
    </w:p>
    <w:p>
      <w:pPr>
        <w:pStyle w:val="27"/>
        <w:autoSpaceDE w:val="0"/>
        <w:autoSpaceDN w:val="0"/>
        <w:adjustRightInd w:val="0"/>
        <w:snapToGrid w:val="0"/>
        <w:spacing w:line="360" w:lineRule="auto"/>
        <w:ind w:firstLine="424" w:firstLineChars="202"/>
        <w:rPr>
          <w:rFonts w:ascii="宋体" w:hAnsi="宋体" w:cs="宋体"/>
          <w:kern w:val="0"/>
          <w:szCs w:val="21"/>
        </w:rPr>
      </w:pPr>
      <w:r>
        <w:rPr>
          <w:rFonts w:hint="eastAsia" w:ascii="宋体" w:hAnsi="宋体" w:cs="宋体"/>
          <w:kern w:val="0"/>
          <w:szCs w:val="21"/>
        </w:rPr>
        <w:t>（5）影像学检查证实存在新出现的室壁瘤；</w:t>
      </w:r>
    </w:p>
    <w:p>
      <w:pPr>
        <w:pStyle w:val="27"/>
        <w:autoSpaceDE w:val="0"/>
        <w:autoSpaceDN w:val="0"/>
        <w:adjustRightInd w:val="0"/>
        <w:snapToGrid w:val="0"/>
        <w:spacing w:line="360" w:lineRule="auto"/>
        <w:ind w:firstLine="424" w:firstLineChars="202"/>
        <w:rPr>
          <w:rFonts w:ascii="宋体" w:hAnsi="宋体" w:cs="宋体"/>
          <w:kern w:val="0"/>
          <w:szCs w:val="21"/>
        </w:rPr>
      </w:pPr>
      <w:r>
        <w:rPr>
          <w:rFonts w:hint="eastAsia" w:ascii="宋体" w:hAnsi="宋体" w:cs="宋体"/>
          <w:kern w:val="0"/>
          <w:szCs w:val="21"/>
        </w:rPr>
        <w:t>（6）出现室性心动过速、心室颤动或心源性休克。</w:t>
      </w:r>
    </w:p>
    <w:p>
      <w:pPr>
        <w:pStyle w:val="27"/>
        <w:autoSpaceDE w:val="0"/>
        <w:autoSpaceDN w:val="0"/>
        <w:adjustRightInd w:val="0"/>
        <w:snapToGrid w:val="0"/>
        <w:spacing w:line="360" w:lineRule="auto"/>
        <w:ind w:left="420" w:leftChars="200" w:firstLine="0" w:firstLineChars="0"/>
        <w:rPr>
          <w:rFonts w:ascii="宋体" w:hAnsi="宋体" w:cs="宋体"/>
          <w:b/>
          <w:bCs/>
          <w:szCs w:val="21"/>
        </w:rPr>
      </w:pPr>
      <w:r>
        <w:rPr>
          <w:rFonts w:hint="eastAsia" w:ascii="宋体" w:hAnsi="宋体" w:cs="宋体"/>
          <w:b/>
          <w:bCs/>
          <w:kern w:val="0"/>
          <w:szCs w:val="21"/>
        </w:rPr>
        <w:t>其他非冠状动脉阻塞性疾病所引起的肌钙蛋白（cTn）升高不在保障范围内。</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严重脑中风后遗症</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脑血管的突发病变引起脑血管出血、栓塞或梗塞，须由头颅断层扫描（CT）、核磁共振检查（MRI）等影像学检查证实，并导致神经系统永久性的功能障碍。神经系统永久性的功能障碍，指疾病确诊180天后，仍遗留下列至少一种障碍：</w:t>
      </w:r>
    </w:p>
    <w:p>
      <w:pPr>
        <w:pStyle w:val="27"/>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（1）一肢（含）以上</w:t>
      </w:r>
      <w:r>
        <w:rPr>
          <w:rFonts w:hint="eastAsia" w:ascii="宋体" w:hAnsi="宋体" w:cs="宋体"/>
          <w:b/>
          <w:bCs/>
          <w:kern w:val="0"/>
          <w:szCs w:val="21"/>
        </w:rPr>
        <w:t>肢体（见释义5</w:t>
      </w:r>
      <w:r>
        <w:rPr>
          <w:rFonts w:hint="eastAsia" w:ascii="宋体" w:hAnsi="宋体" w:cs="宋体"/>
          <w:b/>
          <w:bCs/>
          <w:kern w:val="0"/>
          <w:szCs w:val="21"/>
          <w:lang w:val="en-US" w:eastAsia="zh-CN"/>
        </w:rPr>
        <w:t>8</w:t>
      </w:r>
      <w:r>
        <w:rPr>
          <w:rFonts w:hint="eastAsia" w:ascii="宋体" w:hAnsi="宋体" w:cs="宋体"/>
          <w:b/>
          <w:bCs/>
          <w:kern w:val="0"/>
          <w:szCs w:val="21"/>
        </w:rPr>
        <w:t>）肌力（</w:t>
      </w:r>
      <w:r>
        <w:rPr>
          <w:rFonts w:hint="eastAsia" w:ascii="宋体" w:hAnsi="宋体" w:cs="宋体"/>
          <w:b/>
          <w:bCs/>
          <w:szCs w:val="21"/>
        </w:rPr>
        <w:t>见</w:t>
      </w:r>
      <w:r>
        <w:rPr>
          <w:rFonts w:hint="eastAsia" w:ascii="宋体" w:hAnsi="宋体" w:cs="宋体"/>
          <w:b/>
          <w:bCs/>
          <w:kern w:val="0"/>
          <w:szCs w:val="21"/>
        </w:rPr>
        <w:t>释义5</w:t>
      </w:r>
      <w:r>
        <w:rPr>
          <w:rFonts w:hint="eastAsia" w:ascii="宋体" w:hAnsi="宋体" w:cs="宋体"/>
          <w:b/>
          <w:bCs/>
          <w:kern w:val="0"/>
          <w:szCs w:val="21"/>
          <w:lang w:val="en-US" w:eastAsia="zh-CN"/>
        </w:rPr>
        <w:t>9</w:t>
      </w:r>
      <w:r>
        <w:rPr>
          <w:rFonts w:hint="eastAsia" w:ascii="宋体" w:hAnsi="宋体" w:cs="宋体"/>
          <w:b/>
          <w:bCs/>
          <w:kern w:val="0"/>
          <w:szCs w:val="21"/>
        </w:rPr>
        <w:t>）</w:t>
      </w:r>
      <w:r>
        <w:rPr>
          <w:rFonts w:hint="eastAsia" w:ascii="宋体" w:hAnsi="宋体" w:cs="宋体"/>
          <w:kern w:val="0"/>
          <w:szCs w:val="21"/>
        </w:rPr>
        <w:t>2级（含）以下；</w:t>
      </w:r>
    </w:p>
    <w:p>
      <w:pPr>
        <w:pStyle w:val="27"/>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（2）</w:t>
      </w:r>
      <w:r>
        <w:rPr>
          <w:rFonts w:hint="eastAsia" w:ascii="宋体" w:hAnsi="宋体" w:cs="宋体"/>
          <w:b/>
          <w:bCs/>
          <w:kern w:val="0"/>
          <w:szCs w:val="21"/>
        </w:rPr>
        <w:t>语言能力完全丧失（见释义</w:t>
      </w:r>
      <w:r>
        <w:rPr>
          <w:rFonts w:hint="eastAsia" w:ascii="宋体" w:hAnsi="宋体" w:cs="宋体"/>
          <w:b/>
          <w:bCs/>
          <w:kern w:val="0"/>
          <w:szCs w:val="21"/>
          <w:lang w:val="en-US" w:eastAsia="zh-CN"/>
        </w:rPr>
        <w:t>60</w:t>
      </w:r>
      <w:r>
        <w:rPr>
          <w:rFonts w:hint="eastAsia" w:ascii="宋体" w:hAnsi="宋体" w:cs="宋体"/>
          <w:b/>
          <w:bCs/>
          <w:kern w:val="0"/>
          <w:szCs w:val="21"/>
        </w:rPr>
        <w:t>）</w:t>
      </w:r>
      <w:r>
        <w:rPr>
          <w:rFonts w:hint="eastAsia" w:ascii="宋体" w:hAnsi="宋体" w:cs="宋体"/>
          <w:kern w:val="0"/>
          <w:szCs w:val="21"/>
        </w:rPr>
        <w:t>，或</w:t>
      </w:r>
      <w:r>
        <w:rPr>
          <w:rFonts w:hint="eastAsia" w:ascii="宋体" w:hAnsi="宋体" w:cs="宋体"/>
          <w:b/>
          <w:bCs/>
          <w:kern w:val="0"/>
          <w:szCs w:val="21"/>
        </w:rPr>
        <w:t>严重咀嚼吞咽功能障碍（</w:t>
      </w:r>
      <w:r>
        <w:rPr>
          <w:rFonts w:hint="eastAsia" w:ascii="宋体" w:hAnsi="宋体" w:cs="宋体"/>
          <w:b/>
          <w:bCs/>
          <w:szCs w:val="21"/>
        </w:rPr>
        <w:t>见</w:t>
      </w:r>
      <w:r>
        <w:rPr>
          <w:rFonts w:hint="eastAsia" w:ascii="宋体" w:hAnsi="宋体" w:cs="宋体"/>
          <w:b/>
          <w:bCs/>
          <w:kern w:val="0"/>
          <w:szCs w:val="21"/>
        </w:rPr>
        <w:t>释义</w:t>
      </w:r>
      <w:r>
        <w:rPr>
          <w:rFonts w:hint="eastAsia" w:ascii="宋体" w:hAnsi="宋体" w:cs="宋体"/>
          <w:b/>
          <w:bCs/>
          <w:kern w:val="0"/>
          <w:szCs w:val="21"/>
          <w:lang w:val="en-US" w:eastAsia="zh-CN"/>
        </w:rPr>
        <w:t>61</w:t>
      </w:r>
      <w:r>
        <w:rPr>
          <w:rFonts w:hint="eastAsia" w:ascii="宋体" w:hAnsi="宋体" w:cs="宋体"/>
          <w:b/>
          <w:bCs/>
          <w:kern w:val="0"/>
          <w:szCs w:val="21"/>
        </w:rPr>
        <w:t>）</w:t>
      </w:r>
      <w:r>
        <w:rPr>
          <w:rFonts w:hint="eastAsia" w:ascii="宋体" w:hAnsi="宋体" w:cs="宋体"/>
          <w:kern w:val="0"/>
          <w:szCs w:val="21"/>
        </w:rPr>
        <w:t>；</w:t>
      </w:r>
    </w:p>
    <w:p>
      <w:pPr>
        <w:pStyle w:val="27"/>
        <w:autoSpaceDE w:val="0"/>
        <w:autoSpaceDN w:val="0"/>
        <w:adjustRightInd w:val="0"/>
        <w:snapToGrid w:val="0"/>
        <w:spacing w:line="360" w:lineRule="auto"/>
        <w:ind w:firstLine="424" w:firstLineChars="202"/>
        <w:rPr>
          <w:rFonts w:ascii="宋体" w:hAnsi="宋体" w:cs="宋体"/>
          <w:kern w:val="0"/>
          <w:szCs w:val="21"/>
        </w:rPr>
      </w:pPr>
      <w:r>
        <w:rPr>
          <w:rFonts w:hint="eastAsia" w:ascii="宋体" w:hAnsi="宋体" w:cs="宋体"/>
          <w:kern w:val="0"/>
          <w:szCs w:val="21"/>
        </w:rPr>
        <w:t>（3）自主生活能力完全丧失，无法独立完成</w:t>
      </w:r>
      <w:r>
        <w:rPr>
          <w:rFonts w:hint="eastAsia" w:ascii="宋体" w:hAnsi="宋体" w:cs="宋体"/>
          <w:b/>
          <w:bCs/>
          <w:kern w:val="0"/>
          <w:szCs w:val="21"/>
        </w:rPr>
        <w:t>六项基本日常生活活动（</w:t>
      </w:r>
      <w:r>
        <w:rPr>
          <w:rFonts w:hint="eastAsia" w:ascii="宋体" w:hAnsi="宋体" w:cs="宋体"/>
          <w:b/>
          <w:bCs/>
          <w:szCs w:val="21"/>
        </w:rPr>
        <w:t>见</w:t>
      </w:r>
      <w:r>
        <w:rPr>
          <w:rFonts w:hint="eastAsia" w:ascii="宋体" w:hAnsi="宋体" w:cs="宋体"/>
          <w:b/>
          <w:bCs/>
          <w:kern w:val="0"/>
          <w:szCs w:val="21"/>
        </w:rPr>
        <w:t>释义6</w:t>
      </w:r>
      <w:r>
        <w:rPr>
          <w:rFonts w:hint="eastAsia" w:ascii="宋体" w:hAnsi="宋体" w:cs="宋体"/>
          <w:b/>
          <w:bCs/>
          <w:kern w:val="0"/>
          <w:szCs w:val="21"/>
          <w:lang w:val="en-US" w:eastAsia="zh-CN"/>
        </w:rPr>
        <w:t>2</w:t>
      </w:r>
      <w:r>
        <w:rPr>
          <w:rFonts w:hint="eastAsia" w:ascii="宋体" w:hAnsi="宋体" w:cs="宋体"/>
          <w:b/>
          <w:bCs/>
          <w:kern w:val="0"/>
          <w:szCs w:val="21"/>
        </w:rPr>
        <w:t>）</w:t>
      </w:r>
      <w:r>
        <w:rPr>
          <w:rFonts w:hint="eastAsia" w:ascii="宋体" w:hAnsi="宋体" w:cs="宋体"/>
          <w:kern w:val="0"/>
          <w:szCs w:val="21"/>
        </w:rPr>
        <w:t>中的三项或三项以上。</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重大器官移植术或造血干细胞移植术</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重大器官移植术，指因相应器官功能衰竭，已经实施了肾脏、肝脏、心脏、肺脏或小肠的异体移植手术。</w:t>
      </w:r>
    </w:p>
    <w:p>
      <w:pPr>
        <w:pStyle w:val="27"/>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造血干细胞移植术，指因造血功能损害或造血系统恶性肿瘤，已经实施了造血干细胞（包括骨髓造血干细胞、外周血造血干细胞和脐血造血干细胞）的移植手术。</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冠状动脉搭桥术（或称冠状动脉旁路移植术）</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指为治疗严重的冠心病，已经实施了切开心包进行的冠状动脉血管旁路移植的手术。</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kern w:val="0"/>
          <w:szCs w:val="21"/>
        </w:rPr>
        <w:t>所有未切开心包的冠状动脉介入治疗不在保障范围内。</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严重慢性肾衰竭</w:t>
      </w:r>
    </w:p>
    <w:p>
      <w:pPr>
        <w:pStyle w:val="27"/>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指双肾功能慢性不可逆性衰竭，依据肾脏病预后质量倡议（K/DOQI）制定的指南，分期达到慢性肾脏病 5期，且经诊断后已经进行了至少90天的规律性透析治疗。规律性透析是指每周进行血液透析或每天进行腹膜透析。</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多个肢体缺失</w:t>
      </w:r>
    </w:p>
    <w:p>
      <w:pPr>
        <w:pStyle w:val="27"/>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指因疾病或意外伤害导致两个或两个以上肢体自腕关节或踝关节近端（靠近躯干端）以上完全性断离。</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急性重症肝炎或亚急性重症肝炎</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指因肝炎病毒感染引起肝脏组织弥漫性坏死，导致急性肝功能衰竭，且经血清学或病毒学检查证实，并须满足下列全部条件：</w:t>
      </w:r>
    </w:p>
    <w:p>
      <w:pPr>
        <w:pStyle w:val="27"/>
        <w:autoSpaceDE w:val="0"/>
        <w:autoSpaceDN w:val="0"/>
        <w:adjustRightInd w:val="0"/>
        <w:snapToGrid w:val="0"/>
        <w:spacing w:line="360" w:lineRule="auto"/>
        <w:ind w:left="420" w:leftChars="200" w:firstLine="0" w:firstLineChars="0"/>
        <w:outlineLvl w:val="1"/>
        <w:rPr>
          <w:rFonts w:ascii="宋体" w:hAnsi="宋体" w:cs="宋体"/>
          <w:kern w:val="0"/>
          <w:szCs w:val="21"/>
        </w:rPr>
      </w:pPr>
      <w:r>
        <w:rPr>
          <w:rFonts w:hint="eastAsia" w:ascii="宋体" w:hAnsi="宋体" w:cs="宋体"/>
          <w:kern w:val="0"/>
          <w:szCs w:val="21"/>
        </w:rPr>
        <w:t>（1）重度黄疸或黄疸迅速加重；</w:t>
      </w:r>
    </w:p>
    <w:p>
      <w:pPr>
        <w:pStyle w:val="27"/>
        <w:autoSpaceDE w:val="0"/>
        <w:autoSpaceDN w:val="0"/>
        <w:adjustRightInd w:val="0"/>
        <w:snapToGrid w:val="0"/>
        <w:spacing w:line="360" w:lineRule="auto"/>
        <w:ind w:left="420" w:leftChars="200" w:firstLine="0" w:firstLineChars="0"/>
        <w:outlineLvl w:val="1"/>
        <w:rPr>
          <w:rFonts w:ascii="宋体" w:hAnsi="宋体" w:cs="宋体"/>
          <w:kern w:val="0"/>
          <w:szCs w:val="21"/>
        </w:rPr>
      </w:pPr>
      <w:r>
        <w:rPr>
          <w:rFonts w:hint="eastAsia" w:ascii="宋体" w:hAnsi="宋体" w:cs="宋体"/>
          <w:kern w:val="0"/>
          <w:szCs w:val="21"/>
        </w:rPr>
        <w:t>（2）肝性脑病；</w:t>
      </w:r>
    </w:p>
    <w:p>
      <w:pPr>
        <w:pStyle w:val="27"/>
        <w:autoSpaceDE w:val="0"/>
        <w:autoSpaceDN w:val="0"/>
        <w:adjustRightInd w:val="0"/>
        <w:snapToGrid w:val="0"/>
        <w:spacing w:line="360" w:lineRule="auto"/>
        <w:ind w:left="420" w:leftChars="200" w:firstLine="0" w:firstLineChars="0"/>
        <w:outlineLvl w:val="1"/>
        <w:rPr>
          <w:rFonts w:ascii="宋体" w:hAnsi="宋体" w:cs="宋体"/>
          <w:kern w:val="0"/>
          <w:szCs w:val="21"/>
        </w:rPr>
      </w:pPr>
      <w:r>
        <w:rPr>
          <w:rFonts w:hint="eastAsia" w:ascii="宋体" w:hAnsi="宋体" w:cs="宋体"/>
          <w:kern w:val="0"/>
          <w:szCs w:val="21"/>
        </w:rPr>
        <w:t>（3）B超或其他影像学检查显示肝脏体积急速萎缩；</w:t>
      </w:r>
    </w:p>
    <w:p>
      <w:pPr>
        <w:pStyle w:val="27"/>
        <w:autoSpaceDE w:val="0"/>
        <w:autoSpaceDN w:val="0"/>
        <w:adjustRightInd w:val="0"/>
        <w:snapToGrid w:val="0"/>
        <w:spacing w:line="360" w:lineRule="auto"/>
        <w:ind w:left="420" w:leftChars="200" w:firstLine="0" w:firstLineChars="0"/>
        <w:outlineLvl w:val="1"/>
        <w:rPr>
          <w:rFonts w:ascii="宋体" w:hAnsi="宋体" w:cs="宋体"/>
          <w:kern w:val="0"/>
          <w:szCs w:val="21"/>
        </w:rPr>
      </w:pPr>
      <w:r>
        <w:rPr>
          <w:rFonts w:hint="eastAsia" w:ascii="宋体" w:hAnsi="宋体" w:cs="宋体"/>
          <w:kern w:val="0"/>
          <w:szCs w:val="21"/>
        </w:rPr>
        <w:t>（4）肝功能指标进行性恶化。</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严重非恶性颅内肿瘤</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指起源于脑、脑神经、脑被膜的非恶性肿瘤，ICD-O-3肿瘤形态学编码属于 0（良性肿瘤）、1（动态未定性肿瘤）范畴，并已经引起颅内压升高或神经系统功能损害，出现视乳头水肿或视觉受损、听觉受损、面部或肢体瘫痪、癫痫等，须由头颅断层扫描（CT）、核磁共振检查（MRI）或正电子发射断层扫描（PET）等影像学检查证实，且须满足下列至少一项条件：</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（1）已经实施了开颅进行的颅内肿瘤完全或部分切除手术；</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（2）已经实施了针对颅内肿瘤的放射治疗，如γ刀、质子重离子治疗等。</w:t>
      </w:r>
    </w:p>
    <w:p>
      <w:pPr>
        <w:pStyle w:val="27"/>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下列疾病不在保障范围内：</w:t>
      </w:r>
    </w:p>
    <w:p>
      <w:pPr>
        <w:pStyle w:val="27"/>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（1）脑垂体瘤；</w:t>
      </w:r>
    </w:p>
    <w:p>
      <w:pPr>
        <w:pStyle w:val="27"/>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（2）脑囊肿；</w:t>
      </w:r>
    </w:p>
    <w:p>
      <w:pPr>
        <w:pStyle w:val="27"/>
        <w:autoSpaceDE w:val="0"/>
        <w:autoSpaceDN w:val="0"/>
        <w:adjustRightInd w:val="0"/>
        <w:snapToGrid w:val="0"/>
        <w:spacing w:line="360" w:lineRule="auto"/>
        <w:ind w:firstLine="422"/>
        <w:rPr>
          <w:rFonts w:ascii="宋体" w:hAnsi="宋体" w:cs="宋体"/>
          <w:szCs w:val="21"/>
        </w:rPr>
      </w:pPr>
      <w:r>
        <w:rPr>
          <w:rFonts w:hint="eastAsia" w:ascii="宋体" w:hAnsi="宋体" w:cs="宋体"/>
          <w:b/>
          <w:kern w:val="0"/>
          <w:szCs w:val="21"/>
        </w:rPr>
        <w:t>（3）颅内血管性疾病（如脑动脉瘤、脑动静脉畸形、海绵状血管瘤、毛细血管扩张症等）。</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严重慢性肝衰竭</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指因慢性肝脏疾病导致的肝衰竭，且须满足下列全部条件：</w:t>
      </w:r>
    </w:p>
    <w:p>
      <w:pPr>
        <w:pStyle w:val="27"/>
        <w:autoSpaceDE w:val="0"/>
        <w:autoSpaceDN w:val="0"/>
        <w:adjustRightInd w:val="0"/>
        <w:snapToGrid w:val="0"/>
        <w:spacing w:line="360" w:lineRule="auto"/>
        <w:outlineLvl w:val="1"/>
        <w:rPr>
          <w:rFonts w:ascii="宋体" w:hAnsi="宋体" w:cs="宋体"/>
          <w:bCs/>
          <w:kern w:val="0"/>
          <w:szCs w:val="21"/>
        </w:rPr>
      </w:pPr>
      <w:r>
        <w:rPr>
          <w:rFonts w:hint="eastAsia" w:ascii="宋体" w:hAnsi="宋体" w:cs="宋体"/>
          <w:bCs/>
          <w:kern w:val="0"/>
          <w:szCs w:val="21"/>
        </w:rPr>
        <w:t>（1）持续性黄疸；</w:t>
      </w:r>
    </w:p>
    <w:p>
      <w:pPr>
        <w:pStyle w:val="27"/>
        <w:autoSpaceDE w:val="0"/>
        <w:autoSpaceDN w:val="0"/>
        <w:adjustRightInd w:val="0"/>
        <w:snapToGrid w:val="0"/>
        <w:spacing w:line="360" w:lineRule="auto"/>
        <w:outlineLvl w:val="1"/>
        <w:rPr>
          <w:rFonts w:ascii="宋体" w:hAnsi="宋体" w:cs="宋体"/>
          <w:bCs/>
          <w:kern w:val="0"/>
          <w:szCs w:val="21"/>
        </w:rPr>
      </w:pPr>
      <w:r>
        <w:rPr>
          <w:rFonts w:hint="eastAsia" w:ascii="宋体" w:hAnsi="宋体" w:cs="宋体"/>
          <w:bCs/>
          <w:kern w:val="0"/>
          <w:szCs w:val="21"/>
        </w:rPr>
        <w:t>（2）腹水；</w:t>
      </w:r>
    </w:p>
    <w:p>
      <w:pPr>
        <w:pStyle w:val="27"/>
        <w:autoSpaceDE w:val="0"/>
        <w:autoSpaceDN w:val="0"/>
        <w:adjustRightInd w:val="0"/>
        <w:snapToGrid w:val="0"/>
        <w:spacing w:line="360" w:lineRule="auto"/>
        <w:outlineLvl w:val="1"/>
        <w:rPr>
          <w:rFonts w:ascii="宋体" w:hAnsi="宋体" w:cs="宋体"/>
          <w:bCs/>
          <w:kern w:val="0"/>
          <w:szCs w:val="21"/>
        </w:rPr>
      </w:pPr>
      <w:r>
        <w:rPr>
          <w:rFonts w:hint="eastAsia" w:ascii="宋体" w:hAnsi="宋体" w:cs="宋体"/>
          <w:bCs/>
          <w:kern w:val="0"/>
          <w:szCs w:val="21"/>
        </w:rPr>
        <w:t>（3）肝性脑病；</w:t>
      </w:r>
    </w:p>
    <w:p>
      <w:pPr>
        <w:pStyle w:val="27"/>
        <w:autoSpaceDE w:val="0"/>
        <w:autoSpaceDN w:val="0"/>
        <w:adjustRightInd w:val="0"/>
        <w:snapToGrid w:val="0"/>
        <w:spacing w:line="360" w:lineRule="auto"/>
        <w:outlineLvl w:val="1"/>
        <w:rPr>
          <w:rFonts w:ascii="宋体" w:hAnsi="宋体" w:cs="宋体"/>
          <w:bCs/>
          <w:kern w:val="0"/>
          <w:szCs w:val="21"/>
        </w:rPr>
      </w:pPr>
      <w:r>
        <w:rPr>
          <w:rFonts w:hint="eastAsia" w:ascii="宋体" w:hAnsi="宋体" w:cs="宋体"/>
          <w:bCs/>
          <w:kern w:val="0"/>
          <w:szCs w:val="21"/>
        </w:rPr>
        <w:t>（4）充血性脾肿大伴脾功能亢进或食管胃底静脉曲张。</w:t>
      </w:r>
    </w:p>
    <w:p>
      <w:pPr>
        <w:pStyle w:val="27"/>
        <w:autoSpaceDE w:val="0"/>
        <w:autoSpaceDN w:val="0"/>
        <w:adjustRightInd w:val="0"/>
        <w:snapToGrid w:val="0"/>
        <w:spacing w:line="360" w:lineRule="auto"/>
        <w:ind w:firstLine="422"/>
        <w:rPr>
          <w:rFonts w:ascii="宋体" w:hAnsi="宋体" w:cs="宋体"/>
          <w:szCs w:val="21"/>
        </w:rPr>
      </w:pPr>
      <w:r>
        <w:rPr>
          <w:rFonts w:hint="eastAsia" w:ascii="宋体" w:hAnsi="宋体" w:cs="宋体"/>
          <w:b/>
          <w:kern w:val="0"/>
          <w:szCs w:val="21"/>
        </w:rPr>
        <w:t>因酗酒（</w:t>
      </w:r>
      <w:r>
        <w:rPr>
          <w:rFonts w:hint="eastAsia" w:ascii="宋体" w:hAnsi="宋体" w:cs="宋体"/>
          <w:b/>
          <w:bCs/>
          <w:szCs w:val="21"/>
        </w:rPr>
        <w:t>见</w:t>
      </w:r>
      <w:r>
        <w:rPr>
          <w:rFonts w:hint="eastAsia" w:ascii="宋体" w:hAnsi="宋体" w:cs="宋体"/>
          <w:b/>
          <w:kern w:val="0"/>
          <w:szCs w:val="21"/>
        </w:rPr>
        <w:t>释义6</w:t>
      </w:r>
      <w:r>
        <w:rPr>
          <w:rFonts w:hint="eastAsia" w:ascii="宋体" w:hAnsi="宋体" w:cs="宋体"/>
          <w:b/>
          <w:kern w:val="0"/>
          <w:szCs w:val="21"/>
          <w:lang w:val="en-US" w:eastAsia="zh-CN"/>
        </w:rPr>
        <w:t>3</w:t>
      </w:r>
      <w:r>
        <w:rPr>
          <w:rFonts w:hint="eastAsia" w:ascii="宋体" w:hAnsi="宋体" w:cs="宋体"/>
          <w:b/>
          <w:kern w:val="0"/>
          <w:szCs w:val="21"/>
        </w:rPr>
        <w:t>）或药物滥用导致的肝衰竭不在保障范围内。</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严重脑炎后遗症或严重脑膜炎后遗症</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指因患脑炎或脑膜炎导致的神经系统永久性的功能障碍。神经系统永久性的功能障碍，指经相关专科医生确诊疾病180天后，仍遗留下列至少一种障碍：</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（1）一肢（含）以上肢体肌力2级（含）以下；</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（2）语言能力完全丧失，或严重咀嚼吞咽功能障碍；</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（3）由具有评估资格的专科医生根据临床痴呆评定量表（CDR，Clinical Dementia Rating）评估结果为3分；</w:t>
      </w:r>
    </w:p>
    <w:p>
      <w:pPr>
        <w:pStyle w:val="27"/>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（4）自主生活能力完全丧失，无法独立完成六项基本日常生活活动中的三项或三项以上。</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深度昏迷</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指因疾病或意外伤害导致意识丧失，对外界刺激和体内需求均无反应，昏迷程度按照格拉斯哥昏迷分级（GCS，Glasgow Coma Scale）结果为5分或5分以下，且已经持续使用呼吸机及其他生命维持系统96小时以上。</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kern w:val="0"/>
          <w:szCs w:val="21"/>
        </w:rPr>
        <w:t>因酗酒或药物滥用导致的深度昏迷不在保障范围内。</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双耳失聪</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指因疾病或意外伤害导致双耳听力</w:t>
      </w:r>
      <w:r>
        <w:rPr>
          <w:rFonts w:hint="eastAsia" w:ascii="宋体" w:hAnsi="宋体" w:cs="宋体"/>
          <w:b/>
          <w:bCs/>
          <w:kern w:val="0"/>
          <w:szCs w:val="21"/>
        </w:rPr>
        <w:t>永久不可逆</w:t>
      </w:r>
      <w:r>
        <w:rPr>
          <w:rFonts w:hint="eastAsia" w:ascii="宋体" w:hAnsi="宋体" w:cs="宋体"/>
          <w:b/>
          <w:kern w:val="0"/>
          <w:szCs w:val="21"/>
        </w:rPr>
        <w:t>（</w:t>
      </w:r>
      <w:r>
        <w:rPr>
          <w:rFonts w:hint="eastAsia" w:ascii="宋体" w:hAnsi="宋体" w:cs="宋体"/>
          <w:b/>
          <w:bCs/>
          <w:szCs w:val="21"/>
        </w:rPr>
        <w:t>见</w:t>
      </w:r>
      <w:r>
        <w:rPr>
          <w:rFonts w:hint="eastAsia" w:ascii="宋体" w:hAnsi="宋体" w:cs="宋体"/>
          <w:b/>
          <w:kern w:val="0"/>
          <w:szCs w:val="21"/>
        </w:rPr>
        <w:t>释义6</w:t>
      </w:r>
      <w:r>
        <w:rPr>
          <w:rFonts w:hint="eastAsia" w:ascii="宋体" w:hAnsi="宋体" w:cs="宋体"/>
          <w:b/>
          <w:kern w:val="0"/>
          <w:szCs w:val="21"/>
          <w:lang w:val="en-US" w:eastAsia="zh-CN"/>
        </w:rPr>
        <w:t>4</w:t>
      </w:r>
      <w:r>
        <w:rPr>
          <w:rFonts w:hint="eastAsia" w:ascii="宋体" w:hAnsi="宋体" w:cs="宋体"/>
          <w:b/>
          <w:kern w:val="0"/>
          <w:szCs w:val="21"/>
        </w:rPr>
        <w:t>）</w:t>
      </w:r>
      <w:r>
        <w:rPr>
          <w:rFonts w:hint="eastAsia" w:ascii="宋体" w:hAnsi="宋体" w:cs="宋体"/>
          <w:kern w:val="0"/>
          <w:szCs w:val="21"/>
        </w:rPr>
        <w:t>性丧失，在500赫兹、1000赫兹和2000赫兹语音频率下，平均听阈大于等于91分贝，且经纯音听力测试、声导抗检测或听觉诱发电位检测等证实。</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本保险合同仅对被保险人3周岁以后出现症状的情况</w:t>
      </w:r>
      <w:r>
        <w:rPr>
          <w:rFonts w:ascii="宋体" w:hAnsi="宋体" w:cs="宋体"/>
          <w:b/>
          <w:bCs/>
          <w:szCs w:val="21"/>
        </w:rPr>
        <w:t>承担保险责任</w:t>
      </w:r>
      <w:r>
        <w:rPr>
          <w:rFonts w:hint="eastAsia" w:ascii="宋体" w:hAnsi="宋体" w:cs="宋体"/>
          <w:b/>
          <w:bCs/>
          <w:kern w:val="0"/>
          <w:szCs w:val="21"/>
        </w:rPr>
        <w:t>。</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双目失明</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指因疾病或意外伤害导致双眼视力永久不可逆性丧失，双眼中较好眼须满足下列至少一项条件：</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（1）眼球缺失或摘除；</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（2）矫正视力低于 0.02（采用国际标准视力表，如果使用其他视力表应进行换算）；</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（3）视野半径小于5度。</w:t>
      </w:r>
    </w:p>
    <w:p>
      <w:pPr>
        <w:pStyle w:val="27"/>
        <w:autoSpaceDE w:val="0"/>
        <w:autoSpaceDN w:val="0"/>
        <w:adjustRightInd w:val="0"/>
        <w:snapToGrid w:val="0"/>
        <w:spacing w:line="360" w:lineRule="auto"/>
        <w:ind w:firstLine="422"/>
        <w:rPr>
          <w:rFonts w:ascii="宋体" w:hAnsi="宋体" w:cs="宋体"/>
          <w:szCs w:val="21"/>
        </w:rPr>
      </w:pPr>
      <w:r>
        <w:rPr>
          <w:rFonts w:hint="eastAsia" w:ascii="宋体" w:hAnsi="宋体" w:cs="宋体"/>
          <w:b/>
          <w:bCs/>
          <w:szCs w:val="21"/>
        </w:rPr>
        <w:t>本保险合同仅对被保险人3周岁以后出现症状的情况</w:t>
      </w:r>
      <w:r>
        <w:rPr>
          <w:rFonts w:ascii="宋体" w:hAnsi="宋体" w:cs="宋体"/>
          <w:b/>
          <w:bCs/>
          <w:szCs w:val="21"/>
        </w:rPr>
        <w:t>承担保险责任</w:t>
      </w:r>
      <w:r>
        <w:rPr>
          <w:rFonts w:hint="eastAsia" w:ascii="宋体" w:hAnsi="宋体" w:cs="宋体"/>
          <w:b/>
          <w:kern w:val="0"/>
          <w:szCs w:val="21"/>
        </w:rPr>
        <w:t>。</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瘫痪</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kern w:val="0"/>
          <w:szCs w:val="21"/>
        </w:rPr>
        <w:t>指因疾病或意外伤害导致两肢或两肢以上肢体随意运动功能永久完全丧失。肢体随意运动功能永久完全丧失，指疾病确诊 180天后或意外伤害发生 180天后，每肢三大关节中的两大关节仍然完全僵硬，或肢体肌力在2级（含）以下。</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心脏瓣膜手术</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指为治疗心脏瓣膜疾病，已经实施了切开心脏进行的心脏瓣膜置换或修复的手术。</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kern w:val="0"/>
          <w:szCs w:val="21"/>
        </w:rPr>
        <w:t>所有未切开心脏的心脏瓣膜介入手术不在保障范围内。</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严重阿尔茨海默病</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大脑进行性、不可逆性改变导致智能严重衰退或丧失，临床表现为严重的认知功能障碍、精神行为异常和社交能力减退等，其日常生活必须持续受到他人监护。须由头颅断层扫描（CT）、核磁共振检查（MRI）或正电子发射断层扫描（PET）等影像学检查证实，并经相关专科医生确诊，且须满足下列至少一项条件：</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（1）由具有评估资格的专科医生根据临床痴呆评定量表（CDR，Clinical Dementia Rating）评估结果为3分；</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（2）自主生活能力完全丧失，无法独立完成六项基本日常生活活动中的三项或三项以上。</w:t>
      </w:r>
    </w:p>
    <w:p>
      <w:pPr>
        <w:pStyle w:val="27"/>
        <w:autoSpaceDE w:val="0"/>
        <w:autoSpaceDN w:val="0"/>
        <w:adjustRightInd w:val="0"/>
        <w:snapToGrid w:val="0"/>
        <w:spacing w:line="360" w:lineRule="auto"/>
        <w:ind w:firstLine="422"/>
        <w:rPr>
          <w:rFonts w:ascii="宋体" w:hAnsi="宋体" w:cs="宋体"/>
          <w:b/>
          <w:bCs/>
          <w:kern w:val="0"/>
          <w:szCs w:val="21"/>
        </w:rPr>
      </w:pPr>
      <w:r>
        <w:rPr>
          <w:rFonts w:hint="eastAsia" w:ascii="宋体" w:hAnsi="宋体" w:cs="宋体"/>
          <w:b/>
          <w:bCs/>
          <w:kern w:val="0"/>
          <w:szCs w:val="21"/>
        </w:rPr>
        <w:t>阿尔茨海默病之外的其他类型痴呆不在保障范围内。</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严重脑损伤</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头部遭受机械性外力，引起脑重要部位损伤，导致神经系统永久性的功能障碍。须由头颅断层扫描（CT）、核磁共振检查（MRI）或正电子发射断层扫描（PET）等影像学检查证实。神经系统永久性的功能障碍，指脑损伤180天后，仍遗留下列至少一种障碍：</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（1）一肢（含）以上肢体肌力2级（含）以下；</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（2）语言能力完全丧失，或严重咀嚼吞咽功能障碍；</w:t>
      </w:r>
    </w:p>
    <w:p>
      <w:pPr>
        <w:pStyle w:val="27"/>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（3）自主生活能力完全丧失，无法独立完成六项基本日常生活活动中的三项或三项以上。</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严重原发性帕金森病</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是一种中枢神经系统的退行性疾病，临床表现为运动迟缓、静止性震颤或肌强直等，经相关专科医生确诊，且须满足自主生活能力完全丧失，无法独立完成六项基本日常生活活动中的三项或三项以上。</w:t>
      </w:r>
    </w:p>
    <w:p>
      <w:pPr>
        <w:pStyle w:val="27"/>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继发性帕金森综合征、帕金森叠加综合征不在保障范围内。</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w:t>
      </w:r>
      <w:r>
        <w:rPr>
          <w:rFonts w:hint="eastAsia" w:ascii="宋体" w:hAnsi="宋体" w:cs="宋体"/>
          <w:b/>
          <w:bCs/>
          <w:szCs w:val="21"/>
          <w:lang w:val="zh-CN"/>
        </w:rPr>
        <w:t>Ⅲ</w:t>
      </w:r>
      <w:r>
        <w:rPr>
          <w:rFonts w:hint="eastAsia" w:ascii="宋体" w:hAnsi="宋体" w:cs="宋体"/>
          <w:b/>
          <w:bCs/>
          <w:szCs w:val="21"/>
        </w:rPr>
        <w:t>度烧伤</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指烧伤程度为Ⅲ度，且Ⅲ度烧伤的面积达到全身体表面积的20％或20％以上。体表面积根据《中国新九分法》计算。</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严重特发性肺动脉高压</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kern w:val="0"/>
          <w:szCs w:val="21"/>
        </w:rPr>
        <w:t>指不明原因的肺动脉压力持续性增高，进行性发展而导致的慢性疾病，已经造成永久不可逆性的体力活动能力受限，达到</w:t>
      </w:r>
      <w:r>
        <w:rPr>
          <w:rFonts w:hint="eastAsia" w:ascii="宋体" w:hAnsi="宋体" w:cs="宋体"/>
          <w:b/>
          <w:bCs/>
          <w:kern w:val="0"/>
          <w:szCs w:val="21"/>
        </w:rPr>
        <w:t>美国纽约心脏病学会（New York Heart Association，NYHA）心功能状态分级</w:t>
      </w:r>
      <w:r>
        <w:rPr>
          <w:rFonts w:ascii="宋体" w:hAnsi="宋体" w:cs="宋体"/>
          <w:b/>
          <w:bCs/>
          <w:kern w:val="0"/>
          <w:szCs w:val="21"/>
        </w:rPr>
        <w:t>（</w:t>
      </w:r>
      <w:r>
        <w:rPr>
          <w:rFonts w:hint="eastAsia" w:ascii="宋体" w:hAnsi="宋体" w:cs="宋体"/>
          <w:b/>
          <w:bCs/>
          <w:szCs w:val="21"/>
        </w:rPr>
        <w:t>见</w:t>
      </w:r>
      <w:r>
        <w:rPr>
          <w:rFonts w:hint="eastAsia" w:ascii="宋体" w:hAnsi="宋体" w:cs="宋体"/>
          <w:b/>
          <w:bCs/>
          <w:kern w:val="0"/>
          <w:szCs w:val="21"/>
          <w:lang w:eastAsia="zh-Hans"/>
        </w:rPr>
        <w:t>释义</w:t>
      </w:r>
      <w:r>
        <w:rPr>
          <w:rFonts w:hint="eastAsia" w:ascii="宋体" w:hAnsi="宋体" w:cs="宋体"/>
          <w:b/>
          <w:bCs/>
          <w:kern w:val="0"/>
          <w:szCs w:val="21"/>
        </w:rPr>
        <w:t>6</w:t>
      </w:r>
      <w:r>
        <w:rPr>
          <w:rFonts w:hint="eastAsia" w:ascii="宋体" w:hAnsi="宋体" w:cs="宋体"/>
          <w:b/>
          <w:bCs/>
          <w:kern w:val="0"/>
          <w:szCs w:val="21"/>
          <w:lang w:val="en-US" w:eastAsia="zh-CN"/>
        </w:rPr>
        <w:t>5</w:t>
      </w:r>
      <w:r>
        <w:rPr>
          <w:rFonts w:ascii="宋体" w:hAnsi="宋体" w:cs="宋体"/>
          <w:b/>
          <w:bCs/>
          <w:kern w:val="0"/>
          <w:szCs w:val="21"/>
          <w:lang w:eastAsia="zh-Hans"/>
        </w:rPr>
        <w:t>）</w:t>
      </w:r>
      <w:r>
        <w:rPr>
          <w:rFonts w:hint="eastAsia" w:ascii="宋体" w:hAnsi="宋体" w:cs="宋体"/>
          <w:kern w:val="0"/>
          <w:szCs w:val="21"/>
        </w:rPr>
        <w:t>IV级，且静息状态下肺动脉平均压在36mmHg（含）以上。</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严重运动神经元病</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是一组中枢神经系统运动神经元的进行性变性疾病，包括进行性脊肌萎缩症、进行性延髓麻痹症、原发性侧索硬化症、肌萎缩性侧索硬化症,经相关专科医生确诊，且须满足下列至少一项条件：</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（1）严重咀嚼吞咽功能障碍；</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（2）呼吸肌麻痹导致严重呼吸困难，且已经持续使用呼吸机7天（含）以上；</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（3）自主生活能力完全丧失，无法独立完成六项基本日常生活活动中的三项或三项以上。</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语言能力丧失</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指因疾病或意外伤害导致语言能力完全丧失，经过积极治疗至少12个月（声带完全切除不受此时间限制），仍无法通过现有医疗手段恢复。</w:t>
      </w:r>
    </w:p>
    <w:p>
      <w:pPr>
        <w:pStyle w:val="27"/>
        <w:autoSpaceDE w:val="0"/>
        <w:autoSpaceDN w:val="0"/>
        <w:adjustRightInd w:val="0"/>
        <w:snapToGrid w:val="0"/>
        <w:spacing w:line="360" w:lineRule="auto"/>
        <w:ind w:firstLine="422"/>
        <w:rPr>
          <w:rFonts w:ascii="宋体" w:hAnsi="宋体" w:cs="宋体"/>
          <w:b/>
          <w:bCs/>
          <w:kern w:val="0"/>
          <w:szCs w:val="21"/>
        </w:rPr>
      </w:pPr>
      <w:r>
        <w:rPr>
          <w:rFonts w:hint="eastAsia" w:ascii="宋体" w:hAnsi="宋体" w:cs="宋体"/>
          <w:b/>
          <w:bCs/>
          <w:kern w:val="0"/>
          <w:szCs w:val="21"/>
        </w:rPr>
        <w:t>精神心理因素所致的语言能力丧失不在保障范围内。</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本保险合同仅对被保险人3周岁以后出现症状的情况</w:t>
      </w:r>
      <w:r>
        <w:rPr>
          <w:rFonts w:ascii="宋体" w:hAnsi="宋体" w:cs="宋体"/>
          <w:b/>
          <w:bCs/>
          <w:szCs w:val="21"/>
        </w:rPr>
        <w:t>承担保险责任</w:t>
      </w:r>
      <w:r>
        <w:rPr>
          <w:rFonts w:hint="eastAsia" w:ascii="宋体" w:hAnsi="宋体" w:cs="宋体"/>
          <w:b/>
          <w:bCs/>
          <w:kern w:val="0"/>
          <w:szCs w:val="21"/>
        </w:rPr>
        <w:t>。</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重型再生障碍性贫血</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指因骨髓造血功能慢性持续性衰竭导致的贫血、中性粒细胞减少及血小板减少，且须满足下列全部条件：</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（1）骨髓穿刺检查或骨髓活检结果支持诊断：骨髓细胞增生程度&lt;正常的25%；如≥正常的25%但&lt;50%，则残存的造血细胞应&lt;30%；</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（2）外周血象须具备以下三项条件中的两项：</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①中性粒细胞绝对值&lt;0.5×</w:t>
      </w:r>
      <w:r>
        <w:rPr>
          <w:rFonts w:asciiTheme="minorEastAsia" w:hAnsiTheme="minorEastAsia" w:eastAsiaTheme="minorEastAsia" w:cstheme="minorEastAsia"/>
          <w:kern w:val="0"/>
          <w:szCs w:val="21"/>
          <w:lang w:bidi="ar"/>
        </w:rPr>
        <w:t>10</w:t>
      </w:r>
      <w:r>
        <w:rPr>
          <w:rFonts w:asciiTheme="minorEastAsia" w:hAnsiTheme="minorEastAsia" w:eastAsiaTheme="minorEastAsia" w:cstheme="minorEastAsia"/>
          <w:kern w:val="0"/>
          <w:szCs w:val="21"/>
          <w:vertAlign w:val="superscript"/>
          <w:lang w:bidi="ar"/>
        </w:rPr>
        <w:t>9</w:t>
      </w:r>
      <w:r>
        <w:rPr>
          <w:rFonts w:hint="eastAsia" w:ascii="宋体" w:hAnsi="宋体" w:cs="宋体"/>
          <w:kern w:val="0"/>
          <w:szCs w:val="21"/>
        </w:rPr>
        <w:t>/L；</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②网织红细胞计数&lt;20×</w:t>
      </w:r>
      <w:r>
        <w:rPr>
          <w:rFonts w:asciiTheme="minorEastAsia" w:hAnsiTheme="minorEastAsia" w:eastAsiaTheme="minorEastAsia" w:cstheme="minorEastAsia"/>
          <w:kern w:val="0"/>
          <w:szCs w:val="21"/>
          <w:lang w:bidi="ar"/>
        </w:rPr>
        <w:t>10</w:t>
      </w:r>
      <w:r>
        <w:rPr>
          <w:rFonts w:asciiTheme="minorEastAsia" w:hAnsiTheme="minorEastAsia" w:eastAsiaTheme="minorEastAsia" w:cstheme="minorEastAsia"/>
          <w:kern w:val="0"/>
          <w:szCs w:val="21"/>
          <w:vertAlign w:val="superscript"/>
          <w:lang w:bidi="ar"/>
        </w:rPr>
        <w:t>9</w:t>
      </w:r>
      <w:r>
        <w:rPr>
          <w:rFonts w:hint="eastAsia" w:ascii="宋体" w:hAnsi="宋体" w:cs="宋体"/>
          <w:kern w:val="0"/>
          <w:szCs w:val="21"/>
        </w:rPr>
        <w:t>/L；</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③血小板绝对值&lt;20×</w:t>
      </w:r>
      <w:r>
        <w:rPr>
          <w:rFonts w:asciiTheme="minorEastAsia" w:hAnsiTheme="minorEastAsia" w:eastAsiaTheme="minorEastAsia" w:cstheme="minorEastAsia"/>
          <w:kern w:val="0"/>
          <w:szCs w:val="21"/>
          <w:lang w:bidi="ar"/>
        </w:rPr>
        <w:t>10</w:t>
      </w:r>
      <w:r>
        <w:rPr>
          <w:rFonts w:asciiTheme="minorEastAsia" w:hAnsiTheme="minorEastAsia" w:eastAsiaTheme="minorEastAsia" w:cstheme="minorEastAsia"/>
          <w:kern w:val="0"/>
          <w:szCs w:val="21"/>
          <w:vertAlign w:val="superscript"/>
          <w:lang w:bidi="ar"/>
        </w:rPr>
        <w:t>9</w:t>
      </w:r>
      <w:r>
        <w:rPr>
          <w:rFonts w:hint="eastAsia" w:ascii="宋体" w:hAnsi="宋体" w:cs="宋体"/>
          <w:kern w:val="0"/>
          <w:szCs w:val="21"/>
        </w:rPr>
        <w:t>/L。</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主动脉手术</w:t>
      </w:r>
    </w:p>
    <w:p>
      <w:pPr>
        <w:pStyle w:val="27"/>
        <w:autoSpaceDE w:val="0"/>
        <w:autoSpaceDN w:val="0"/>
        <w:adjustRightInd w:val="0"/>
        <w:snapToGrid w:val="0"/>
        <w:spacing w:line="360" w:lineRule="auto"/>
        <w:rPr>
          <w:rFonts w:ascii="宋体" w:hAnsi="宋体" w:cs="宋体"/>
          <w:b/>
          <w:kern w:val="0"/>
          <w:szCs w:val="21"/>
        </w:rPr>
      </w:pPr>
      <w:r>
        <w:rPr>
          <w:rFonts w:hint="eastAsia" w:ascii="宋体" w:hAnsi="宋体" w:cs="宋体"/>
          <w:bCs/>
          <w:kern w:val="0"/>
          <w:szCs w:val="21"/>
        </w:rPr>
        <w:t>指为治疗主动脉疾病或主动脉创伤，已经实施了开胸（含胸腔镜下）或开腹（含腹腔镜下）进行的切除、置换、修补病损主动脉血管、主动脉创伤后修复的手术。主动脉指升主动脉、主动脉弓和降主动脉（含胸主动脉和腹主动脉），</w:t>
      </w:r>
      <w:r>
        <w:rPr>
          <w:rFonts w:hint="eastAsia" w:ascii="宋体" w:hAnsi="宋体" w:cs="宋体"/>
          <w:b/>
          <w:kern w:val="0"/>
          <w:szCs w:val="21"/>
        </w:rPr>
        <w:t>不包括升主动脉、主动脉弓和降主动脉的分支血管。</w:t>
      </w:r>
    </w:p>
    <w:p>
      <w:pPr>
        <w:pStyle w:val="27"/>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所有未实施开胸或开腹的动脉内介入治疗不在保障范围内。</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严重慢性呼吸衰竭</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指因慢性呼吸系统疾病导致永久不可逆性的呼吸衰竭，经过积极治疗180天后满足以下所有条件：</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（1）静息时出现呼吸困难；</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（2）肺功能第一秒用力呼气容积（FEV</w:t>
      </w:r>
      <w:r>
        <w:rPr>
          <w:rFonts w:hint="eastAsia" w:ascii="宋体" w:hAnsi="宋体" w:cs="宋体"/>
          <w:szCs w:val="21"/>
          <w:vertAlign w:val="subscript"/>
        </w:rPr>
        <w:t>1</w:t>
      </w:r>
      <w:r>
        <w:rPr>
          <w:rFonts w:hint="eastAsia" w:ascii="宋体" w:hAnsi="宋体" w:cs="宋体"/>
          <w:szCs w:val="21"/>
        </w:rPr>
        <w:t>）占预计值的百分比＜30%；</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（3）在静息状态、呼吸空气条件下，动脉血氧分压（PaO</w:t>
      </w:r>
      <w:r>
        <w:rPr>
          <w:rFonts w:hint="eastAsia" w:ascii="宋体" w:hAnsi="宋体" w:cs="宋体"/>
          <w:szCs w:val="21"/>
          <w:vertAlign w:val="subscript"/>
        </w:rPr>
        <w:t>2</w:t>
      </w:r>
      <w:r>
        <w:rPr>
          <w:rFonts w:hint="eastAsia" w:ascii="宋体" w:hAnsi="宋体" w:cs="宋体"/>
          <w:szCs w:val="21"/>
        </w:rPr>
        <w:t>）＜50mmHg。</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严重克罗恩病</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指一种慢性肉芽肿性肠炎，具有特征性的克罗恩病（Crohn病）病理组织学变化，须根据组织病理学特点诊断，且已经造成瘘管形成并伴有肠梗阻或肠穿孔。</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严重溃疡性结肠炎</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指伴有致命性电解质紊乱的急性暴发性溃疡性结肠炎，病变已经累及全结肠，表现为严重的血便和系统性症状体征，须根据组织病理学特点诊断，且已经实施了结肠切除或回肠造瘘术。</w:t>
      </w:r>
    </w:p>
    <w:p>
      <w:pPr>
        <w:pStyle w:val="27"/>
        <w:autoSpaceDE w:val="0"/>
        <w:autoSpaceDN w:val="0"/>
        <w:adjustRightInd w:val="0"/>
        <w:snapToGrid w:val="0"/>
        <w:spacing w:line="360" w:lineRule="auto"/>
        <w:ind w:firstLine="422"/>
        <w:rPr>
          <w:rFonts w:ascii="宋体" w:hAnsi="宋体" w:cs="宋体"/>
          <w:kern w:val="0"/>
          <w:szCs w:val="21"/>
        </w:rPr>
      </w:pPr>
      <w:r>
        <w:rPr>
          <w:rFonts w:hint="eastAsia" w:ascii="宋体" w:hAnsi="宋体" w:cs="宋体"/>
          <w:b/>
          <w:kern w:val="0"/>
          <w:szCs w:val="21"/>
        </w:rPr>
        <w:t>以上28种重大疾病为中国保险行业协会制定的《重大疾病保险的疾病定义使用规范（2020年修订版）》中列明的疾病，以下92种重大疾病为保险人增加的疾病。</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严重多发性硬化症</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多发性硬化为中枢神经系统白质多灶性脱髓鞘病变，病变有时累及灰质。多发性硬化必须明确诊断，并且已经造成永久不可逆的神经系统功能损害。永久不可逆的神经系统损害指被保险人持续180天无法独立完成下列基本日常生活活动之一：</w:t>
      </w:r>
    </w:p>
    <w:p>
      <w:pPr>
        <w:pStyle w:val="27"/>
        <w:numPr>
          <w:ilvl w:val="0"/>
          <w:numId w:val="5"/>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移动：自己从一个房间到另一个房间；</w:t>
      </w:r>
    </w:p>
    <w:p>
      <w:pPr>
        <w:pStyle w:val="27"/>
        <w:numPr>
          <w:ilvl w:val="0"/>
          <w:numId w:val="5"/>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进食：自己从已准备好的碗或碟中取食物放入口中。</w:t>
      </w:r>
    </w:p>
    <w:p>
      <w:pPr>
        <w:pStyle w:val="2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严重心肌病</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被保险人因心肌病导致慢性心功能损害造成永久不可逆性的心功能衰竭。心功能衰竭程度达到美国纽约心脏病学会的心功能分级标准之心功能IV级。被保险人永久不可逆性的体力活动能力受限，不能从事任何体力活动。</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严重全身性重症肌无力</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重症肌无力是一种神经肌肉接头传递障碍所致的疾病，表现为局部或全身骨骼肌（特别是眼外肌）极易疲劳。疾病可以累及呼吸肌、上肢或下肢的近端肌群或全身肌肉，必须满足下列所有条件：</w:t>
      </w:r>
    </w:p>
    <w:p>
      <w:pPr>
        <w:pStyle w:val="27"/>
        <w:numPr>
          <w:ilvl w:val="0"/>
          <w:numId w:val="6"/>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经药物治疗和胸腺切除治疗一年以上仍无法控制病情；</w:t>
      </w:r>
    </w:p>
    <w:p>
      <w:pPr>
        <w:pStyle w:val="27"/>
        <w:numPr>
          <w:ilvl w:val="0"/>
          <w:numId w:val="6"/>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自主生活能力完全丧失，无法独立完成六项基本日常生活活动中的三项或三项以上。</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严重类风湿性关节炎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类风湿性关节炎为广泛分布的慢性进行性多关节病变，表现为关节严重变形，侵犯至少三个主要关节或关节组【如：双手（多手指）关节、双足（多足趾）关节、双腕关节、双膝关节和双髋关节】。类风湿性关节炎必须明确诊断并且已经达到类风湿性关节炎功能分类IV级的永久不可逆性关节功能障碍（生活不能自理，且丧失活动能力）。</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美国风湿病学会类风湿性关节炎分级</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I级：关节能自由活动，能完成平常的任务而无妨碍。</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II级：关节活动中度限制，一个或几个关节疼痛不适，但能料理日常生活。</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III级：关节活动显著限制，不能胜任工作，料理生活也有困难。</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IV级：大部分或完全失去活动能力，病人长期卧床或依赖轮椅，生活不能自理。</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原发性系统性淀粉样变性</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淀粉样变性是一组蛋白质代谢障碍性疾病，病理表现为淀粉样蛋白沉积于组织或器官。原发性系统性淀粉样变性原因不明，通常累及肾脏和/或心脏。</w:t>
      </w:r>
      <w:r>
        <w:rPr>
          <w:rFonts w:hint="eastAsia" w:ascii="宋体" w:hAnsi="宋体" w:cs="宋体"/>
          <w:szCs w:val="21"/>
        </w:rPr>
        <w:br w:type="textWrapping"/>
      </w:r>
      <w:r>
        <w:rPr>
          <w:rFonts w:hint="eastAsia" w:ascii="宋体" w:hAnsi="宋体" w:cs="宋体"/>
          <w:szCs w:val="21"/>
        </w:rPr>
        <w:t>被保险人经活检组织病理学检查被明确诊断为淀粉样变性，并满足下列条件之一：</w:t>
      </w:r>
    </w:p>
    <w:p>
      <w:pPr>
        <w:pStyle w:val="27"/>
        <w:numPr>
          <w:ilvl w:val="0"/>
          <w:numId w:val="7"/>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心脏淀粉样变性，被保险人存在限制性心肌病及其所致的充血性心力衰竭，达到美国纽约心脏病学会心功能状态分级III级，并持续180天以上；</w:t>
      </w:r>
    </w:p>
    <w:p>
      <w:pPr>
        <w:pStyle w:val="27"/>
        <w:numPr>
          <w:ilvl w:val="0"/>
          <w:numId w:val="7"/>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肾脏淀粉样变性，被保险人存在肾病综合征及其所致的严重的肾脏功能衰竭，达到尿毒症诊断标准，并持续180天以上。</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继发性淀粉样变性不在保障范围内。</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破裂脑动脉瘤夹闭手术</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指因脑动脉瘤破裂造成蛛网膜下腔出血，被保险人实际接受了在全麻下进行的开颅脑动脉瘤夹闭手术。</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脑动脉瘤（未破裂）预防性手术、颅骨打孔手术、动脉瘤栓塞手术、血管内手术及其他颅脑手术不在本保障范围内。</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严重弥漫性系统性硬皮病</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一种系统性胶原血管病引起进行性的皮肤/血管和内脏器官的弥漫性纤维化。诊断必须明确并由活检和血清学证据支持并且疾病已经影响到心脏、肺或肾脏等内脏器官并且达到下列所有标准：</w:t>
      </w:r>
    </w:p>
    <w:p>
      <w:pPr>
        <w:pStyle w:val="27"/>
        <w:numPr>
          <w:ilvl w:val="0"/>
          <w:numId w:val="8"/>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肺纤维化，已经出现肺动脉高压、肺心病；</w:t>
      </w:r>
    </w:p>
    <w:p>
      <w:pPr>
        <w:pStyle w:val="27"/>
        <w:numPr>
          <w:ilvl w:val="0"/>
          <w:numId w:val="8"/>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心脏损害，心脏功能衰竭程度达到</w:t>
      </w:r>
      <w:r>
        <w:rPr>
          <w:rFonts w:hint="eastAsia" w:ascii="宋体" w:hAnsi="宋体" w:cs="宋体"/>
          <w:kern w:val="0"/>
          <w:szCs w:val="21"/>
          <w:lang w:eastAsia="zh-Hans"/>
        </w:rPr>
        <w:t>美国</w:t>
      </w:r>
      <w:r>
        <w:rPr>
          <w:rFonts w:hint="eastAsia" w:ascii="宋体" w:hAnsi="宋体" w:cs="宋体"/>
          <w:kern w:val="0"/>
          <w:szCs w:val="21"/>
        </w:rPr>
        <w:t>纽约心脏病学会的心功能分级标准之心功能IV级；</w:t>
      </w:r>
    </w:p>
    <w:p>
      <w:pPr>
        <w:pStyle w:val="27"/>
        <w:numPr>
          <w:ilvl w:val="0"/>
          <w:numId w:val="8"/>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肾脏损害，已经出现肾功能衰竭。</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下列疾病不在保障范围内：</w:t>
      </w:r>
    </w:p>
    <w:p>
      <w:pPr>
        <w:pStyle w:val="27"/>
        <w:numPr>
          <w:ilvl w:val="0"/>
          <w:numId w:val="9"/>
        </w:numPr>
        <w:autoSpaceDE w:val="0"/>
        <w:autoSpaceDN w:val="0"/>
        <w:adjustRightInd w:val="0"/>
        <w:snapToGrid w:val="0"/>
        <w:spacing w:line="360" w:lineRule="auto"/>
        <w:ind w:left="0" w:firstLine="422"/>
        <w:outlineLvl w:val="1"/>
        <w:rPr>
          <w:rFonts w:ascii="宋体" w:hAnsi="宋体" w:cs="宋体"/>
          <w:b/>
          <w:bCs/>
          <w:kern w:val="0"/>
          <w:szCs w:val="21"/>
        </w:rPr>
      </w:pPr>
      <w:r>
        <w:rPr>
          <w:rFonts w:hint="eastAsia" w:ascii="宋体" w:hAnsi="宋体" w:cs="宋体"/>
          <w:b/>
          <w:bCs/>
          <w:kern w:val="0"/>
          <w:szCs w:val="21"/>
        </w:rPr>
        <w:t>局限硬皮病；</w:t>
      </w:r>
    </w:p>
    <w:p>
      <w:pPr>
        <w:pStyle w:val="27"/>
        <w:numPr>
          <w:ilvl w:val="0"/>
          <w:numId w:val="9"/>
        </w:numPr>
        <w:autoSpaceDE w:val="0"/>
        <w:autoSpaceDN w:val="0"/>
        <w:adjustRightInd w:val="0"/>
        <w:snapToGrid w:val="0"/>
        <w:spacing w:line="360" w:lineRule="auto"/>
        <w:ind w:left="0" w:firstLine="422"/>
        <w:outlineLvl w:val="1"/>
        <w:rPr>
          <w:rFonts w:ascii="宋体" w:hAnsi="宋体" w:cs="宋体"/>
          <w:b/>
          <w:bCs/>
          <w:kern w:val="0"/>
          <w:szCs w:val="21"/>
        </w:rPr>
      </w:pPr>
      <w:r>
        <w:rPr>
          <w:rFonts w:hint="eastAsia" w:ascii="宋体" w:hAnsi="宋体" w:cs="宋体"/>
          <w:b/>
          <w:bCs/>
          <w:kern w:val="0"/>
          <w:szCs w:val="21"/>
        </w:rPr>
        <w:t>嗜酸细胞筋膜炎；</w:t>
      </w:r>
    </w:p>
    <w:p>
      <w:pPr>
        <w:pStyle w:val="27"/>
        <w:numPr>
          <w:ilvl w:val="0"/>
          <w:numId w:val="9"/>
        </w:numPr>
        <w:autoSpaceDE w:val="0"/>
        <w:autoSpaceDN w:val="0"/>
        <w:adjustRightInd w:val="0"/>
        <w:snapToGrid w:val="0"/>
        <w:spacing w:line="360" w:lineRule="auto"/>
        <w:ind w:left="0" w:firstLine="422"/>
        <w:outlineLvl w:val="1"/>
        <w:rPr>
          <w:rFonts w:ascii="宋体" w:hAnsi="宋体" w:cs="宋体"/>
          <w:b/>
          <w:bCs/>
          <w:kern w:val="0"/>
          <w:szCs w:val="21"/>
        </w:rPr>
      </w:pPr>
      <w:r>
        <w:rPr>
          <w:rFonts w:hint="eastAsia" w:ascii="宋体" w:hAnsi="宋体" w:cs="宋体"/>
          <w:b/>
          <w:bCs/>
          <w:kern w:val="0"/>
          <w:szCs w:val="21"/>
        </w:rPr>
        <w:t>CREST综合征。</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严重冠心病</w:t>
      </w:r>
    </w:p>
    <w:p>
      <w:pPr>
        <w:pStyle w:val="28"/>
        <w:autoSpaceDE w:val="0"/>
        <w:autoSpaceDN w:val="0"/>
        <w:adjustRightInd w:val="0"/>
        <w:snapToGrid w:val="0"/>
        <w:spacing w:after="160" w:line="360" w:lineRule="auto"/>
        <w:rPr>
          <w:rFonts w:ascii="宋体" w:hAnsi="宋体" w:cs="宋体"/>
          <w:b/>
          <w:bCs/>
          <w:szCs w:val="21"/>
        </w:rPr>
      </w:pPr>
      <w:r>
        <w:rPr>
          <w:rFonts w:hint="eastAsia" w:ascii="宋体" w:hAnsi="宋体" w:cs="宋体"/>
          <w:szCs w:val="21"/>
        </w:rPr>
        <w:t>指经冠状动脉造影检查结果明确诊断为三支主要血管严重狭窄性病变（至少一支血管管腔直径减少75％以上和其他两支血管管腔直径减少60％以上）。冠状动脉的主要血管指左冠状动脉主干、前降支、左旋支及右冠状动脉。</w:t>
      </w:r>
      <w:r>
        <w:rPr>
          <w:rFonts w:hint="eastAsia" w:ascii="宋体" w:hAnsi="宋体" w:cs="宋体"/>
          <w:b/>
          <w:bCs/>
          <w:szCs w:val="21"/>
        </w:rPr>
        <w:t>前降支、左旋支及右冠状动脉的分支血管的狭窄不作为本保障的衡量指标。</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严重慢性复发性胰腺炎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指慢性反复发作的胰腺炎症导致胰腺的广泛纤维化、坏死、弥漫性钙化及假性囊肿形成，造成胰腺功能障碍出现严重糖尿病和营养不良。必须满足下列所有条件：</w:t>
      </w:r>
    </w:p>
    <w:p>
      <w:pPr>
        <w:pStyle w:val="27"/>
        <w:numPr>
          <w:ilvl w:val="0"/>
          <w:numId w:val="10"/>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医疗记录证实存在慢性胰腺炎反复急性发作病史；</w:t>
      </w:r>
    </w:p>
    <w:p>
      <w:pPr>
        <w:pStyle w:val="27"/>
        <w:numPr>
          <w:ilvl w:val="0"/>
          <w:numId w:val="10"/>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CT显示胰腺广泛钙化或逆行胰胆管造影（ERCP）显示胰管扭曲、扩张和狭窄；</w:t>
      </w:r>
    </w:p>
    <w:p>
      <w:pPr>
        <w:pStyle w:val="27"/>
        <w:numPr>
          <w:ilvl w:val="0"/>
          <w:numId w:val="10"/>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持续接受胰岛素替代治疗和酶替代治疗180天以上。</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酒精导致的慢性复发性胰腺炎不在本保障范围内。</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植物人状态</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植物人状态系指由于严重颅脑外伤造成大脑和/或脑干严重损害导致完全永久性的对自身和环境的意识丧失和中枢神经系统功能丧失，仅残存植物神经功能的疾病状态。诊断必须明确并且具有严重颅脑外伤和脑损害的证据。植物人状态必须持续30天以上方可申请理赔。</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重症急性坏死性筋膜炎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是一种由细菌侵入皮下组织和筋膜引起的急性坏死性软组织感染，可伴有毒血症、败血症、中毒性休克、弥漫性血管内凝血及多器官衰竭。必须满足下列所有条件：</w:t>
      </w:r>
    </w:p>
    <w:p>
      <w:pPr>
        <w:pStyle w:val="27"/>
        <w:numPr>
          <w:ilvl w:val="0"/>
          <w:numId w:val="11"/>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细菌培养和临床表现符合坏死性筋膜炎诊断标准；</w:t>
      </w:r>
    </w:p>
    <w:p>
      <w:pPr>
        <w:pStyle w:val="27"/>
        <w:numPr>
          <w:ilvl w:val="0"/>
          <w:numId w:val="11"/>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病情迅速恶化，有脓毒血症表现；</w:t>
      </w:r>
    </w:p>
    <w:p>
      <w:pPr>
        <w:pStyle w:val="27"/>
        <w:numPr>
          <w:ilvl w:val="0"/>
          <w:numId w:val="11"/>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受感染肢体被截肢（自腕关节或踝关节近端）。</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特发性慢性肾上腺皮质功能不全</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指自身免疫性肾上腺炎（既往称：特发性肾上腺皮质萎缩）导致肾上腺萎缩和慢性肾上腺皮质功能减退。必须满足所有以下条件：</w:t>
      </w:r>
    </w:p>
    <w:p>
      <w:pPr>
        <w:pStyle w:val="27"/>
        <w:numPr>
          <w:ilvl w:val="0"/>
          <w:numId w:val="12"/>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明确诊断，符合以下所有诊断标准：</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(a)血浆促肾上腺皮质激素（ACTH）水平测定，&gt;100pg/ml；</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(b)血浆肾素活性、血管紧张素II和醛固酮测定，显示为原发性肾上腺皮质功能减退症；</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(c)促肾上腺皮质激素（ACTH）刺激试验显示为原发性肾上腺皮质功能减退症。</w:t>
      </w:r>
    </w:p>
    <w:p>
      <w:pPr>
        <w:pStyle w:val="27"/>
        <w:numPr>
          <w:ilvl w:val="0"/>
          <w:numId w:val="12"/>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已经采用皮质类固醇替代治疗180天以上。</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肾上腺结核、HIV感染或艾滋病、感染、肿瘤所致的原发性肾上腺皮质功能减退和继发性肾上腺皮质功能减退不在本保障范围内。</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严重心肌炎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指被保险人因严重心肌炎症性病变导致心功能损害造成持续的永久不可逆性的心功能衰竭。必须满足下列所有条件：</w:t>
      </w:r>
    </w:p>
    <w:p>
      <w:pPr>
        <w:pStyle w:val="27"/>
        <w:numPr>
          <w:ilvl w:val="0"/>
          <w:numId w:val="13"/>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心功能衰竭程度达到</w:t>
      </w:r>
      <w:r>
        <w:rPr>
          <w:rFonts w:hint="eastAsia" w:ascii="宋体" w:hAnsi="宋体" w:cs="宋体"/>
          <w:kern w:val="0"/>
          <w:szCs w:val="21"/>
          <w:lang w:eastAsia="zh-Hans"/>
        </w:rPr>
        <w:t>美国</w:t>
      </w:r>
      <w:r>
        <w:rPr>
          <w:rFonts w:hint="eastAsia" w:ascii="宋体" w:hAnsi="宋体" w:cs="宋体"/>
          <w:kern w:val="0"/>
          <w:szCs w:val="21"/>
        </w:rPr>
        <w:t>纽约心脏病学会的心功能分级标准之心功能IV级，或左室射血分数低于30%；</w:t>
      </w:r>
    </w:p>
    <w:p>
      <w:pPr>
        <w:pStyle w:val="27"/>
        <w:numPr>
          <w:ilvl w:val="0"/>
          <w:numId w:val="13"/>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持续不间断180天以上；</w:t>
      </w:r>
    </w:p>
    <w:p>
      <w:pPr>
        <w:pStyle w:val="27"/>
        <w:numPr>
          <w:ilvl w:val="0"/>
          <w:numId w:val="13"/>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被保险人永久不可逆性的体力活动能力受限，不能从事任何体力活动。</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慢性肺源性心脏病</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指被保险人因慢性肺部疾病导致慢性肺源性心脏病并且引起慢性心功能损害造成永久不可逆性的心功能衰竭。心功能衰竭程度达到</w:t>
      </w:r>
      <w:r>
        <w:rPr>
          <w:rFonts w:hint="eastAsia" w:ascii="宋体" w:hAnsi="宋体" w:cs="宋体"/>
          <w:szCs w:val="21"/>
          <w:lang w:eastAsia="zh-Hans"/>
        </w:rPr>
        <w:t>美国</w:t>
      </w:r>
      <w:r>
        <w:rPr>
          <w:rFonts w:hint="eastAsia" w:ascii="宋体" w:hAnsi="宋体" w:cs="宋体"/>
          <w:szCs w:val="21"/>
        </w:rPr>
        <w:t>纽约心脏病学会的心功能分级标准之心功能IV级。被保险人永久不可逆性的体力活动能力受限，不能从事任何体力活动。</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严重原发性硬化性胆管炎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为一种特发型淤胆性疾病，特点为肝内及肝外胆道系统胆管壁增厚和管腔狭窄。必须满足下列所有条件：</w:t>
      </w:r>
    </w:p>
    <w:p>
      <w:pPr>
        <w:pStyle w:val="27"/>
        <w:numPr>
          <w:ilvl w:val="0"/>
          <w:numId w:val="14"/>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诊断由逆行胰胆管造影（ERCP）或经皮胆管造影（PTC）确认；</w:t>
      </w:r>
    </w:p>
    <w:p>
      <w:pPr>
        <w:pStyle w:val="27"/>
        <w:numPr>
          <w:ilvl w:val="0"/>
          <w:numId w:val="14"/>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持续性黄疸伴碱性磷酸酶（ALP）显著升高；</w:t>
      </w:r>
    </w:p>
    <w:p>
      <w:pPr>
        <w:pStyle w:val="27"/>
        <w:numPr>
          <w:ilvl w:val="0"/>
          <w:numId w:val="14"/>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出现继发性胆汁性肝硬化和门静脉高压。</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严重自身免疫性肝炎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自身免疫性肝炎是一种原因不明的慢性肝脏的坏死性炎性疾病，机体免疫机制被破坏，产生针对肝脏自身抗原的抗体导致自身免疫反应，从而破坏肝细胞造成肝脏炎症坏死，进而发展为肝硬化。必须满足下列所有条件：</w:t>
      </w:r>
    </w:p>
    <w:p>
      <w:pPr>
        <w:pStyle w:val="27"/>
        <w:numPr>
          <w:ilvl w:val="0"/>
          <w:numId w:val="15"/>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高γ球蛋白血症；</w:t>
      </w:r>
    </w:p>
    <w:p>
      <w:pPr>
        <w:pStyle w:val="27"/>
        <w:numPr>
          <w:ilvl w:val="0"/>
          <w:numId w:val="15"/>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血液中存在高水平的自身免疫抗体，如ANA（抗核抗体）、SMA（抗平滑肌抗体）、抗LKM1抗体或抗-SLA/LP抗体；</w:t>
      </w:r>
    </w:p>
    <w:p>
      <w:pPr>
        <w:pStyle w:val="27"/>
        <w:numPr>
          <w:ilvl w:val="0"/>
          <w:numId w:val="15"/>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肝脏活检确诊免疫性肝炎；</w:t>
      </w:r>
    </w:p>
    <w:p>
      <w:pPr>
        <w:pStyle w:val="27"/>
        <w:numPr>
          <w:ilvl w:val="0"/>
          <w:numId w:val="15"/>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临床已经出现腹水、食道静脉曲张和脾肿大等肝硬化表现。</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原发性骨髓纤维化（PMF）</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原发性骨髓纤维化以骨髓纤维增生和髓外造血为特点，表现为进行性贫血、脾肿大、外周血幼稚细胞等等。</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被保险人须经由骨髓活检明确诊断为原发性骨髓纤维化，并满足下列所有条件且持续180天：</w:t>
      </w:r>
    </w:p>
    <w:p>
      <w:pPr>
        <w:pStyle w:val="27"/>
        <w:numPr>
          <w:ilvl w:val="0"/>
          <w:numId w:val="16"/>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血红蛋白&lt;100g/l；</w:t>
      </w:r>
    </w:p>
    <w:p>
      <w:pPr>
        <w:pStyle w:val="27"/>
        <w:numPr>
          <w:ilvl w:val="0"/>
          <w:numId w:val="16"/>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白细胞计数&gt;25x10</w:t>
      </w:r>
      <w:r>
        <w:rPr>
          <w:rFonts w:hint="eastAsia" w:ascii="宋体" w:hAnsi="宋体" w:cs="宋体"/>
          <w:kern w:val="0"/>
          <w:szCs w:val="21"/>
          <w:vertAlign w:val="superscript"/>
        </w:rPr>
        <w:t>9</w:t>
      </w:r>
      <w:r>
        <w:rPr>
          <w:rFonts w:hint="eastAsia" w:ascii="宋体" w:hAnsi="宋体" w:cs="宋体"/>
          <w:kern w:val="0"/>
          <w:szCs w:val="21"/>
        </w:rPr>
        <w:t>/l；</w:t>
      </w:r>
    </w:p>
    <w:p>
      <w:pPr>
        <w:pStyle w:val="27"/>
        <w:numPr>
          <w:ilvl w:val="0"/>
          <w:numId w:val="16"/>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外周血原始细胞≥1%；</w:t>
      </w:r>
    </w:p>
    <w:p>
      <w:pPr>
        <w:pStyle w:val="27"/>
        <w:numPr>
          <w:ilvl w:val="0"/>
          <w:numId w:val="16"/>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血小板计数&lt;100x10</w:t>
      </w:r>
      <w:r>
        <w:rPr>
          <w:rFonts w:hint="eastAsia" w:ascii="宋体" w:hAnsi="宋体" w:cs="宋体"/>
          <w:kern w:val="0"/>
          <w:szCs w:val="21"/>
          <w:vertAlign w:val="superscript"/>
        </w:rPr>
        <w:t>9</w:t>
      </w:r>
      <w:r>
        <w:rPr>
          <w:rFonts w:hint="eastAsia" w:ascii="宋体" w:hAnsi="宋体" w:cs="宋体"/>
          <w:kern w:val="0"/>
          <w:szCs w:val="21"/>
        </w:rPr>
        <w:t>/l。</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恶性肿瘤、中毒、放射线和感染所致的继发性骨髓纤维化不在保障范围内。</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严重骨髓增生异常综合征（MDS）</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骨髓增生异常综合征是起源于造血干细胞的一组骨髓克隆异常的疾病，表现为无效造血、难治性血细胞减少，有转化为急性髓系白血病的风险。</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被保险人须经由外周血和骨髓活检明确诊断为骨髓增生异常综合征，并且满足下列所有条件：</w:t>
      </w:r>
    </w:p>
    <w:p>
      <w:pPr>
        <w:pStyle w:val="27"/>
        <w:numPr>
          <w:ilvl w:val="0"/>
          <w:numId w:val="17"/>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根据WHO分型，分型为难治性贫血伴原始细胞增多（RAEB）；</w:t>
      </w:r>
    </w:p>
    <w:p>
      <w:pPr>
        <w:pStyle w:val="27"/>
        <w:numPr>
          <w:ilvl w:val="0"/>
          <w:numId w:val="17"/>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根据“骨髓增生异常综合征修订国际预后积分系统（IPSS-R）”积分≥3，属于中危及以上组。</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严重急性主动脉夹层血肿</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主动脉壁在受到某些病理因素破坏后，高速、高压的主动脉血流将其内膜撕裂，以致主动脉腔内的血流通过主动脉内膜的破裂口进入主动脉内壁而形成血肿。被保险人需有典型的临床表现并通过电脑断层扫描（CT）、磁共振扫描（MRI）、磁共振血管检验法（MRA）或血管扫描等检查明确诊断，并在急性期内（发病两周内）实际接受了传统或微创开胸或开腹主动脉手术。</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慢性期主动脉夹层择期手术、经导管主动脉内介入手术治疗不在保障范围内。</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严重缩窄性心包炎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由于慢性心包炎症导致心包脏层和壁层广泛瘢痕粘连、增厚和钙化，心包腔闭塞，形成一个纤维瘢痕外壳，使心脏和大血管根部受压，阻碍心脏的舒张。慢性缩窄性心包炎必须被明确诊断并且满足下列所有条件：</w:t>
      </w:r>
    </w:p>
    <w:p>
      <w:pPr>
        <w:pStyle w:val="27"/>
        <w:numPr>
          <w:ilvl w:val="0"/>
          <w:numId w:val="18"/>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心功能衰竭达到美国纽约心脏病学会心功能状态分级IV级，并持续180天以上；</w:t>
      </w:r>
    </w:p>
    <w:p>
      <w:pPr>
        <w:pStyle w:val="27"/>
        <w:numPr>
          <w:ilvl w:val="0"/>
          <w:numId w:val="18"/>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已经接受了经下列任何一种手术路径进行的开胸心包剥离手术或心包切除手术。</w:t>
      </w:r>
    </w:p>
    <w:p>
      <w:pPr>
        <w:pStyle w:val="28"/>
        <w:numPr>
          <w:ilvl w:val="1"/>
          <w:numId w:val="19"/>
        </w:numPr>
        <w:autoSpaceDE w:val="0"/>
        <w:autoSpaceDN w:val="0"/>
        <w:adjustRightInd w:val="0"/>
        <w:snapToGrid w:val="0"/>
        <w:spacing w:after="160" w:line="360" w:lineRule="auto"/>
        <w:ind w:left="0" w:firstLine="420"/>
        <w:outlineLvl w:val="2"/>
        <w:rPr>
          <w:rFonts w:ascii="宋体" w:hAnsi="宋体" w:cs="宋体"/>
          <w:szCs w:val="21"/>
        </w:rPr>
      </w:pPr>
      <w:r>
        <w:rPr>
          <w:rFonts w:hint="eastAsia" w:ascii="宋体" w:hAnsi="宋体" w:cs="宋体"/>
          <w:szCs w:val="21"/>
        </w:rPr>
        <w:t>胸骨正中切口；</w:t>
      </w:r>
    </w:p>
    <w:p>
      <w:pPr>
        <w:pStyle w:val="28"/>
        <w:numPr>
          <w:ilvl w:val="1"/>
          <w:numId w:val="19"/>
        </w:numPr>
        <w:autoSpaceDE w:val="0"/>
        <w:autoSpaceDN w:val="0"/>
        <w:adjustRightInd w:val="0"/>
        <w:snapToGrid w:val="0"/>
        <w:spacing w:after="160" w:line="360" w:lineRule="auto"/>
        <w:ind w:left="0" w:firstLine="420"/>
        <w:outlineLvl w:val="2"/>
        <w:rPr>
          <w:rFonts w:ascii="宋体" w:hAnsi="宋体" w:cs="宋体"/>
          <w:szCs w:val="21"/>
        </w:rPr>
      </w:pPr>
      <w:r>
        <w:rPr>
          <w:rFonts w:hint="eastAsia" w:ascii="宋体" w:hAnsi="宋体" w:cs="宋体"/>
          <w:szCs w:val="21"/>
        </w:rPr>
        <w:t>双侧前胸切口；</w:t>
      </w:r>
    </w:p>
    <w:p>
      <w:pPr>
        <w:pStyle w:val="28"/>
        <w:numPr>
          <w:ilvl w:val="1"/>
          <w:numId w:val="19"/>
        </w:numPr>
        <w:autoSpaceDE w:val="0"/>
        <w:autoSpaceDN w:val="0"/>
        <w:adjustRightInd w:val="0"/>
        <w:snapToGrid w:val="0"/>
        <w:spacing w:after="160" w:line="360" w:lineRule="auto"/>
        <w:ind w:left="0" w:firstLine="420"/>
        <w:outlineLvl w:val="2"/>
        <w:rPr>
          <w:rFonts w:ascii="宋体" w:hAnsi="宋体" w:cs="宋体"/>
          <w:szCs w:val="21"/>
        </w:rPr>
      </w:pPr>
      <w:r>
        <w:rPr>
          <w:rFonts w:hint="eastAsia" w:ascii="宋体" w:hAnsi="宋体" w:cs="宋体"/>
          <w:szCs w:val="21"/>
        </w:rPr>
        <w:t>左前胸肋间切口。</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经胸腔镜、胸壁打孔进行的手术、心包粘连松解手术不在保障范围内。</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心脏黏液瘤</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指为了治疗心脏黏液瘤，实际实施了开胸开心心脏黏液瘤切除手术。</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经导管介入手术治疗不在保障范围内。</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严重心脏衰竭CRT心脏同步治疗</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指因缺血性心脏病或扩张性心肌病导致慢性严重心脏衰竭，被保险人实际接受了CRT治疗，以矫正心室收缩不协调和改善心脏功能。接受治疗之前必须满足下列所有条件：</w:t>
      </w:r>
    </w:p>
    <w:p>
      <w:pPr>
        <w:pStyle w:val="27"/>
        <w:numPr>
          <w:ilvl w:val="0"/>
          <w:numId w:val="20"/>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心功能衰竭程度达到</w:t>
      </w:r>
      <w:r>
        <w:rPr>
          <w:rFonts w:hint="eastAsia" w:ascii="宋体" w:hAnsi="宋体" w:cs="宋体"/>
          <w:kern w:val="0"/>
          <w:szCs w:val="21"/>
          <w:lang w:eastAsia="zh-Hans"/>
        </w:rPr>
        <w:t>美国</w:t>
      </w:r>
      <w:r>
        <w:rPr>
          <w:rFonts w:hint="eastAsia" w:ascii="宋体" w:hAnsi="宋体" w:cs="宋体"/>
          <w:kern w:val="0"/>
          <w:szCs w:val="21"/>
        </w:rPr>
        <w:t>纽约心脏病学会的心功能分级标准之心功能III级或IV级；</w:t>
      </w:r>
    </w:p>
    <w:p>
      <w:pPr>
        <w:pStyle w:val="27"/>
        <w:numPr>
          <w:ilvl w:val="0"/>
          <w:numId w:val="20"/>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左室射血分数低于35%；</w:t>
      </w:r>
    </w:p>
    <w:p>
      <w:pPr>
        <w:pStyle w:val="27"/>
        <w:numPr>
          <w:ilvl w:val="0"/>
          <w:numId w:val="20"/>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左室舒张末期内径≥55mm；</w:t>
      </w:r>
    </w:p>
    <w:p>
      <w:pPr>
        <w:pStyle w:val="27"/>
        <w:numPr>
          <w:ilvl w:val="0"/>
          <w:numId w:val="20"/>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QRS时间≥130msec；</w:t>
      </w:r>
    </w:p>
    <w:p>
      <w:pPr>
        <w:pStyle w:val="27"/>
        <w:numPr>
          <w:ilvl w:val="0"/>
          <w:numId w:val="20"/>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药物治疗效果不佳，仍有症状。</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完全性房室传导阻滞</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慢性心脏疾病导致III度或完全性房室传导阻滞。完全性房室传导阻滞是心房的激动不能正常地传导到心室，造成心室率过于缓慢，出现心力衰竭和因大脑供血不足导致的晕厥、阿-斯综合征。必须明确诊断并且满足下列所有条件：</w:t>
      </w:r>
    </w:p>
    <w:p>
      <w:pPr>
        <w:pStyle w:val="27"/>
        <w:numPr>
          <w:ilvl w:val="0"/>
          <w:numId w:val="21"/>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患有慢性心脏疾病；</w:t>
      </w:r>
    </w:p>
    <w:p>
      <w:pPr>
        <w:pStyle w:val="27"/>
        <w:numPr>
          <w:ilvl w:val="0"/>
          <w:numId w:val="21"/>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曾经有晕厥、阿-斯综合征发作；</w:t>
      </w:r>
    </w:p>
    <w:p>
      <w:pPr>
        <w:pStyle w:val="27"/>
        <w:numPr>
          <w:ilvl w:val="0"/>
          <w:numId w:val="21"/>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心电图表现为持续室性逸搏心律，心室率持续低于40次/分；</w:t>
      </w:r>
    </w:p>
    <w:p>
      <w:pPr>
        <w:pStyle w:val="27"/>
        <w:numPr>
          <w:ilvl w:val="0"/>
          <w:numId w:val="21"/>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已经植入永久性心脏起搏器。</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头臂动脉型多发性大动脉炎旁路移植手术</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多发性大动脉炎（高安氏动脉炎）是一种发生在主动脉和其主要分支的慢性炎症性动脉疾病，表现为受累动脉狭窄或闭塞。头臂动脉型多发性大动脉炎是指多发性大动脉炎头臂动脉型（I型），又称为无脉症。被保险人被明确诊断为头臂动脉型多发性大动脉炎并且实际接受了经胸部切开进行的无名动脉（头臂干）、颈总动脉、锁骨下动脉旁路移植手术。</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肺淋巴管肌瘤病</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肺淋巴管肌瘤病是一种弥漫性肺部疾病，其特征性病理表现为囊性病变及不成熟的平滑肌细胞和血管周上皮细胞异常增生形成多发结节。必须满足下列全部条件：</w:t>
      </w:r>
    </w:p>
    <w:p>
      <w:pPr>
        <w:pStyle w:val="27"/>
        <w:numPr>
          <w:ilvl w:val="0"/>
          <w:numId w:val="22"/>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经组织病理学检查明确诊断；</w:t>
      </w:r>
    </w:p>
    <w:p>
      <w:pPr>
        <w:pStyle w:val="27"/>
        <w:numPr>
          <w:ilvl w:val="0"/>
          <w:numId w:val="22"/>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CT显示双肺弥漫性囊性改变；</w:t>
      </w:r>
    </w:p>
    <w:p>
      <w:pPr>
        <w:pStyle w:val="27"/>
        <w:numPr>
          <w:ilvl w:val="0"/>
          <w:numId w:val="22"/>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肺功能检查显示FEV1和DLCO（CO弥散功能）下降；</w:t>
      </w:r>
    </w:p>
    <w:p>
      <w:pPr>
        <w:pStyle w:val="27"/>
        <w:numPr>
          <w:ilvl w:val="0"/>
          <w:numId w:val="2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kern w:val="0"/>
          <w:szCs w:val="21"/>
        </w:rPr>
        <w:t>动脉血气分析显示低氧血症。</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疑似肺淋巴管肌瘤病除外。</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严重肺结节病</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结节病是一种原因未明的慢性肉芽肿病，可侵犯全身多个器官，以肺和淋巴结受累最为常见。严重肺结节病表现为肺的广泛纤维化导致慢性呼吸功能衰竭。必须满足下列所有条件：</w:t>
      </w:r>
    </w:p>
    <w:p>
      <w:pPr>
        <w:pStyle w:val="27"/>
        <w:numPr>
          <w:ilvl w:val="0"/>
          <w:numId w:val="23"/>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肺结节病的X线分期为IV期，即广泛肺纤维化；</w:t>
      </w:r>
    </w:p>
    <w:p>
      <w:pPr>
        <w:pStyle w:val="27"/>
        <w:numPr>
          <w:ilvl w:val="0"/>
          <w:numId w:val="23"/>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永久不可逆性的慢性呼吸功能衰竭，临床持续180天动脉血氧分压（PaO</w:t>
      </w:r>
      <w:r>
        <w:rPr>
          <w:rFonts w:hint="eastAsia" w:ascii="宋体" w:hAnsi="宋体" w:cs="宋体"/>
          <w:kern w:val="0"/>
          <w:szCs w:val="21"/>
          <w:vertAlign w:val="subscript"/>
        </w:rPr>
        <w:t>2</w:t>
      </w:r>
      <w:r>
        <w:rPr>
          <w:rFonts w:hint="eastAsia" w:ascii="宋体" w:hAnsi="宋体" w:cs="宋体"/>
          <w:kern w:val="0"/>
          <w:szCs w:val="21"/>
        </w:rPr>
        <w:t>）&lt;50mmHg和动脉血氧饱和度（SaO</w:t>
      </w:r>
      <w:r>
        <w:rPr>
          <w:rFonts w:hint="eastAsia" w:ascii="宋体" w:hAnsi="宋体" w:cs="宋体"/>
          <w:kern w:val="0"/>
          <w:szCs w:val="21"/>
          <w:vertAlign w:val="subscript"/>
        </w:rPr>
        <w:t>2</w:t>
      </w:r>
      <w:r>
        <w:rPr>
          <w:rFonts w:hint="eastAsia" w:ascii="宋体" w:hAnsi="宋体" w:cs="宋体"/>
          <w:kern w:val="0"/>
          <w:szCs w:val="21"/>
        </w:rPr>
        <w:t>）&lt;80%。</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非阿尔茨海默病致严重痴呆</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阿尔茨海默病以外的脑的器质性疾病造成脑功能衰竭导致永久不可逆性的严重痴呆，临床表现为明显的认知能力障碍、行为异常和社交能力减退。被保险人自主生活能力完全丧失，无法独立完成六项基本日常生活活动中的三项或三项以上，日常生活必须持续受到他人监护。</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导致痴呆的疾病必须明确诊断，并且由完整的临床、实验室和影像学检查结果证实。</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神经官能症,精神疾病及酒精中毒所致脑损害不在保障范围内。</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进行性核上性麻痹</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进行性核上性麻痹是中枢神经系统变性疾病，临床表现为眼球运动障碍、假性球麻痹、帕金森综合征等被保险人自主生活能力完全丧失，无法独立完成六项基本日常生活活动中的三项或三项以上,日常生活必须持续受到他人监护。</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亚急性硬化性全脑炎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是麻疹或麻疹样病毒所致的一种中枢神经系统慢病毒感染。中枢神经系统呈现灰质和白质破坏为特征的慢性和急性混合存在的炎症。必须满足下列所有条件：</w:t>
      </w:r>
    </w:p>
    <w:p>
      <w:pPr>
        <w:pStyle w:val="27"/>
        <w:numPr>
          <w:ilvl w:val="0"/>
          <w:numId w:val="2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必须由三级医院诊断，临床检查证实脑电图存在周期性复合波、脑脊液Ƴ-球蛋白升高、脑脊液和血清中麻疹抗体滴定度升高；</w:t>
      </w:r>
    </w:p>
    <w:p>
      <w:pPr>
        <w:pStyle w:val="27"/>
        <w:numPr>
          <w:ilvl w:val="0"/>
          <w:numId w:val="2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被保险人出现运动障碍，永久不可逆丧失自主生活能力，无法独立完成六项基本日常生活活动中的三项或三项以上。</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进行性多灶性白质脑病</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是一种亚急性脱髓鞘脑病，常常发生于免疫缺陷病人。必须满足下列所有条件</w:t>
      </w:r>
    </w:p>
    <w:p>
      <w:pPr>
        <w:pStyle w:val="27"/>
        <w:numPr>
          <w:ilvl w:val="0"/>
          <w:numId w:val="2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根据脑组织活检确诊；</w:t>
      </w:r>
    </w:p>
    <w:p>
      <w:pPr>
        <w:pStyle w:val="27"/>
        <w:numPr>
          <w:ilvl w:val="0"/>
          <w:numId w:val="2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永久不可逆丧失自主生活能力，无法独立完成六项基本日常生活活动中的三项或三项以上。</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进行性多灶性白质脑病必须在生前诊断，尸检诊断不作为理赔依据。</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丧失独立生活能力</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指由于疾病或外伤导致被保险人永久不可逆的完全丧失独立生活能力，无法独立完成基本日常生活活动中的四项或四项以上。</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本保险合同仅对被保险人6周岁以后出现症状的情况承担保险责任。</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脊髓灰质炎后遗症</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脊髓灰质炎是由于脊髓灰质炎病毒感染所致的瘫痪性疾病，临床表现为运动功能损害或呼吸无力。脊髓灰质炎必须明确诊断。本保单仅对脊髓灰质炎造成的神经系统功能损害导致被保险人一肢或一肢以上肢体机能永久完全丧失的情况予以理赔。</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脊髓内肿瘤</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指脊髓内良性或恶性肿瘤。肿瘤造成脊髓损害导致瘫痪。须满足下列所有条件：</w:t>
      </w:r>
    </w:p>
    <w:p>
      <w:pPr>
        <w:pStyle w:val="27"/>
        <w:numPr>
          <w:ilvl w:val="0"/>
          <w:numId w:val="2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被保险人实际接受了肿瘤切除的手术治疗；</w:t>
      </w:r>
    </w:p>
    <w:p>
      <w:pPr>
        <w:pStyle w:val="27"/>
        <w:numPr>
          <w:ilvl w:val="0"/>
          <w:numId w:val="2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手术180天后遗留下列神经系统损害，无法独立完成下列基本日常生活活动之一：</w:t>
      </w:r>
    </w:p>
    <w:p>
      <w:pPr>
        <w:pStyle w:val="28"/>
        <w:numPr>
          <w:ilvl w:val="0"/>
          <w:numId w:val="27"/>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移动：自己从一个房间到另一个房间；</w:t>
      </w:r>
    </w:p>
    <w:p>
      <w:pPr>
        <w:pStyle w:val="28"/>
        <w:numPr>
          <w:ilvl w:val="0"/>
          <w:numId w:val="27"/>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进食：自己从已准备好的碗或碟中取食物放入口中。</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非脊髓内的其他椎管内肿瘤、脊柱肿瘤、神经纤维瘤不在保障范围内。</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脊髓空洞症</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脊髓空洞症为慢性进行性的脊髓变性性疾病，其特征为脊髓内空洞形成。表现为感觉异常、肌萎缩及神经营养障碍。脊髓空洞症累及延髓的称为延髓空洞症，表现为延髓麻痹。脊髓空洞症必须明确诊断并且造成永久不可逆的神经系统功能障碍，存在持续至少180天以上的神经系统功能缺失并满足下列条件之一：</w:t>
      </w:r>
    </w:p>
    <w:p>
      <w:pPr>
        <w:pStyle w:val="27"/>
        <w:numPr>
          <w:ilvl w:val="0"/>
          <w:numId w:val="2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延髓麻痹呈现显著舌肌萎缩、构音困难和吞咽困难；</w:t>
      </w:r>
    </w:p>
    <w:p>
      <w:pPr>
        <w:pStyle w:val="27"/>
        <w:numPr>
          <w:ilvl w:val="0"/>
          <w:numId w:val="2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双手萎缩呈“爪形手”，肌力2级或以下。</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脊髓血管病后遗症</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脊髓血管的突发病变引起脊髓梗塞或脊髓出血，导致永久性不可逆的神经系统功能损害，表现为截瘫或四肢瘫。神经系统永久性的功能障碍指疾病确诊180天后，仍然遗留后遗症并且无法独立完成下列基本日常生活活动之一：</w:t>
      </w:r>
    </w:p>
    <w:p>
      <w:pPr>
        <w:pStyle w:val="27"/>
        <w:numPr>
          <w:ilvl w:val="0"/>
          <w:numId w:val="2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移动：自己从一个房间到另一个房间；</w:t>
      </w:r>
    </w:p>
    <w:p>
      <w:pPr>
        <w:pStyle w:val="27"/>
        <w:numPr>
          <w:ilvl w:val="0"/>
          <w:numId w:val="2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进食：自己从已准备好的碗或碟中取食物放入口中。</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横贯性脊髓炎后遗症</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脊髓炎是一种炎症性脊髓疾病。横贯性脊髓炎是指炎症扩展横贯整个脊髓，表现为运动障碍、感觉障碍和自主神经功能障碍。横断性脊髓炎必须明确诊断，并且已经造成永久不可逆的神经系统功能损害。永久不可逆的神经系统损害指被保险人持续180天无法独立完成下列任何一项基本日常生活活动：</w:t>
      </w:r>
    </w:p>
    <w:p>
      <w:pPr>
        <w:pStyle w:val="27"/>
        <w:numPr>
          <w:ilvl w:val="0"/>
          <w:numId w:val="3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移动：自己从一个房间到另一个房间；</w:t>
      </w:r>
    </w:p>
    <w:p>
      <w:pPr>
        <w:pStyle w:val="27"/>
        <w:numPr>
          <w:ilvl w:val="0"/>
          <w:numId w:val="3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进食：自己从已准备好的碗或碟中取食物放入口中。</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严重哮喘</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严重哮喘诊断必须明确诊断，并且满足下列标准中的三项或三项以上：</w:t>
      </w:r>
    </w:p>
    <w:p>
      <w:pPr>
        <w:pStyle w:val="27"/>
        <w:numPr>
          <w:ilvl w:val="0"/>
          <w:numId w:val="3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过去两年中有哮喘持续状态（哮喘发作持续24小时以上不能缓解）医疗病史；</w:t>
      </w:r>
    </w:p>
    <w:p>
      <w:pPr>
        <w:pStyle w:val="27"/>
        <w:numPr>
          <w:ilvl w:val="0"/>
          <w:numId w:val="3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身体活动耐受能力显著且持续下降（轻微体力活动既有呼吸困难，至少持续6个月以上）；</w:t>
      </w:r>
    </w:p>
    <w:p>
      <w:pPr>
        <w:pStyle w:val="27"/>
        <w:numPr>
          <w:ilvl w:val="0"/>
          <w:numId w:val="3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慢性肺部过度膨胀充气导致的胸廓畸形；</w:t>
      </w:r>
    </w:p>
    <w:p>
      <w:pPr>
        <w:pStyle w:val="27"/>
        <w:numPr>
          <w:ilvl w:val="0"/>
          <w:numId w:val="3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持续每日口服皮质类固醇激素（至少持续6个月以上）。</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严重强直性脊柱炎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强直性脊柱炎是一种慢性全身性炎性疾病，主要侵犯脊柱导致脊柱畸形。强直性脊柱炎必须明确诊断并且满足下列所有条件：</w:t>
      </w:r>
    </w:p>
    <w:p>
      <w:pPr>
        <w:pStyle w:val="27"/>
        <w:numPr>
          <w:ilvl w:val="0"/>
          <w:numId w:val="3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严重脊柱畸形；</w:t>
      </w:r>
    </w:p>
    <w:p>
      <w:pPr>
        <w:pStyle w:val="27"/>
        <w:numPr>
          <w:ilvl w:val="0"/>
          <w:numId w:val="3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自主生活能力完全丧失，无法独立完成六项基本日常生活活动中的三项或三项以上。</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开颅手术</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指因外伤、颅内肿瘤或脑动脉瘤破裂，被保险人实际接受了在全麻下进行的颅骨切开手术，以清除脑内血肿、切除肿瘤或夹闭破裂动脉瘤的手术治疗。</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颅骨打孔手术、硬膜下血肿清除术、硬膜外血肿清除、未破裂动脉瘤预防性手术、动脉瘤栓塞手术、血管内手术、颅骨切开或切除减压术、脑积水脑脊液分流手术、经蝶骨肿瘤切除术及其他原因的开颅手术不在保障范围内。</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系统性红斑狼疮性肾炎尿毒症</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系统性红斑狼疮是由多种因素引起，累及多系统的自身免疫性疾病。其特点是生成自身抗体对抗多种自身抗原。多见于育龄妇女。</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本保单所指的系统性红斑狼疮仅限于累及肾脏（经肾脏活检确认的，符合WHO诊断标准定义III型或III型以上狼疮性肾炎）的系统性红斑狼疮，并且临床出现肾功能衰竭达到尿毒症期。</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其他类型的红斑性狼疮，如盘状狼疮、仅累及血液及关节的狼疮不在保单保障范围内。</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席汉氏综合征</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指因产后大出血并发休克、全身循环衰竭、弥漫性血管内凝血导致脑垂体缺血坏死和垂体分泌激素不足，造成性腺、甲状腺、肾上腺皮质功能减退。必须满足下列所有条件：</w:t>
      </w:r>
    </w:p>
    <w:p>
      <w:pPr>
        <w:pStyle w:val="27"/>
        <w:numPr>
          <w:ilvl w:val="0"/>
          <w:numId w:val="3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产后大出血休克病史；</w:t>
      </w:r>
    </w:p>
    <w:p>
      <w:pPr>
        <w:pStyle w:val="27"/>
        <w:numPr>
          <w:ilvl w:val="0"/>
          <w:numId w:val="3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严重腺垂体功能破坏，破坏程度&gt;95%；</w:t>
      </w:r>
    </w:p>
    <w:p>
      <w:pPr>
        <w:pStyle w:val="27"/>
        <w:numPr>
          <w:ilvl w:val="0"/>
          <w:numId w:val="3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影像学检查显示脑垂体严重萎缩或消失；</w:t>
      </w:r>
    </w:p>
    <w:p>
      <w:pPr>
        <w:pStyle w:val="27"/>
        <w:numPr>
          <w:ilvl w:val="0"/>
          <w:numId w:val="3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实验室检查显示：</w:t>
      </w:r>
    </w:p>
    <w:p>
      <w:pPr>
        <w:pStyle w:val="28"/>
        <w:numPr>
          <w:ilvl w:val="0"/>
          <w:numId w:val="34"/>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垂体前叶激素全面低下；</w:t>
      </w:r>
    </w:p>
    <w:p>
      <w:pPr>
        <w:pStyle w:val="28"/>
        <w:numPr>
          <w:ilvl w:val="0"/>
          <w:numId w:val="34"/>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性激素、甲状腺素、肾上腺皮质激素全面低下（包括生长激素、促甲状腺素、促肾上腺皮质激素、卵泡刺激素和黄体生成素）；</w:t>
      </w:r>
    </w:p>
    <w:p>
      <w:pPr>
        <w:pStyle w:val="27"/>
        <w:numPr>
          <w:ilvl w:val="0"/>
          <w:numId w:val="3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需要终身激素替代治疗以维持身体功能，持续服用各种替代激素超过一年。</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垂体功能部分低下及其他原因所致垂体功能低下不在保障范围之内。</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神经白塞病</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白塞病是一种慢性全身性血管炎症性疾病，主要表现为复发性口腔溃疡、生殖器溃疡、眼炎及皮肤损害，可累及大血管、神经系统、消化道、肺、肾等等。累及神经系统损害的白塞病称为神经白塞病。神经白塞病必须明确诊断，并且已经造成永久不可逆的神经系统功能损害。永久不可逆的神经系统损害指被保险人持续180天无法独立完成下列基本日常生活活动之一：</w:t>
      </w:r>
    </w:p>
    <w:p>
      <w:pPr>
        <w:pStyle w:val="27"/>
        <w:numPr>
          <w:ilvl w:val="0"/>
          <w:numId w:val="3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移动：自己从一个房间到另一个房间；</w:t>
      </w:r>
    </w:p>
    <w:p>
      <w:pPr>
        <w:pStyle w:val="27"/>
        <w:numPr>
          <w:ilvl w:val="0"/>
          <w:numId w:val="3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进食：自己从已准备好的碗或碟中取食物放入口中。</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严重幼年型类风湿关节炎</w:t>
      </w:r>
    </w:p>
    <w:p>
      <w:pPr>
        <w:pStyle w:val="27"/>
        <w:autoSpaceDE w:val="0"/>
        <w:autoSpaceDN w:val="0"/>
        <w:adjustRightInd w:val="0"/>
        <w:snapToGrid w:val="0"/>
        <w:spacing w:line="360" w:lineRule="auto"/>
        <w:rPr>
          <w:rFonts w:ascii="宋体" w:hAnsi="宋体" w:cs="宋体"/>
          <w:szCs w:val="21"/>
        </w:rPr>
      </w:pPr>
      <w:r>
        <w:rPr>
          <w:rFonts w:hint="eastAsia" w:ascii="宋体" w:hAnsi="宋体" w:cs="宋体"/>
          <w:szCs w:val="21"/>
        </w:rPr>
        <w:t>幼年型类风湿关节炎是一种儿童期发病的慢性关节炎，其特点为在高热和系统性病征出现数月后发生关节炎。</w:t>
      </w:r>
    </w:p>
    <w:p>
      <w:pPr>
        <w:pStyle w:val="27"/>
        <w:autoSpaceDE w:val="0"/>
        <w:autoSpaceDN w:val="0"/>
        <w:adjustRightInd w:val="0"/>
        <w:snapToGrid w:val="0"/>
        <w:spacing w:line="360" w:lineRule="auto"/>
        <w:rPr>
          <w:rFonts w:ascii="宋体" w:hAnsi="宋体" w:cs="宋体"/>
          <w:szCs w:val="21"/>
        </w:rPr>
      </w:pPr>
      <w:r>
        <w:rPr>
          <w:rFonts w:hint="eastAsia" w:ascii="宋体" w:hAnsi="宋体" w:cs="宋体"/>
          <w:szCs w:val="21"/>
        </w:rPr>
        <w:t>本保单仅对实际接受了膝关节或髋关节置换手术治疗的严重的幼年型类风湿关节炎予以理赔。</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重症急性出血坏死性胰腺炎开腹手术</w:t>
      </w:r>
    </w:p>
    <w:p>
      <w:pPr>
        <w:pStyle w:val="27"/>
        <w:autoSpaceDE w:val="0"/>
        <w:autoSpaceDN w:val="0"/>
        <w:adjustRightInd w:val="0"/>
        <w:snapToGrid w:val="0"/>
        <w:spacing w:line="360" w:lineRule="auto"/>
        <w:rPr>
          <w:rFonts w:ascii="宋体" w:hAnsi="宋体" w:cs="宋体"/>
          <w:szCs w:val="21"/>
        </w:rPr>
      </w:pPr>
      <w:r>
        <w:rPr>
          <w:rFonts w:hint="eastAsia" w:ascii="宋体" w:hAnsi="宋体" w:cs="宋体"/>
          <w:szCs w:val="21"/>
        </w:rPr>
        <w:t>指被保险人被确诊为重症急性出血坏死性胰腺炎，并实际接受了外科剖腹直视手术治疗，进行坏死组织清除、坏死病灶切除或胰腺切除。</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腹腔镜手术治疗不在保障范围内。</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因酗酒或饮酒过量所致的急性坏死性胰腺炎不在保障范围内。</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溶血性链球菌感染引起的坏疽</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由于急性溶血性链球菌感染导致广泛的皮肤、皮下组织和深层组织的坏死。必须满足以下所有条件：</w:t>
      </w:r>
    </w:p>
    <w:p>
      <w:pPr>
        <w:pStyle w:val="27"/>
        <w:numPr>
          <w:ilvl w:val="0"/>
          <w:numId w:val="3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细菌培养证实致病菌为溶血性链球菌；</w:t>
      </w:r>
    </w:p>
    <w:p>
      <w:pPr>
        <w:pStyle w:val="27"/>
        <w:numPr>
          <w:ilvl w:val="0"/>
          <w:numId w:val="3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受感染肢体被截肢（自腕关节或踝关节近端）。</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因疾病或外伤导致智力缺陷（6周岁始理赔）</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因严重头部创伤或疾病造成被保险人智力低常（智力低于常态）或智力残疾。根据智商（IQ）智力低常分为轻度（IQ50-70）；中度（IQ35-50）；重度（IQ20-35）和极重度（IQ&lt;20）。</w:t>
      </w:r>
      <w:r>
        <w:rPr>
          <w:rFonts w:hint="eastAsia" w:ascii="宋体" w:hAnsi="宋体" w:cs="宋体"/>
          <w:b/>
          <w:szCs w:val="21"/>
        </w:rPr>
        <w:t>智商70-85为智力临界低常，不在本保障范围内。</w:t>
      </w:r>
      <w:r>
        <w:rPr>
          <w:rFonts w:hint="eastAsia" w:ascii="宋体" w:hAnsi="宋体" w:cs="宋体"/>
          <w:szCs w:val="21"/>
        </w:rPr>
        <w:t>智商的检测必须由保险人认可的专职心理测验工作者进行，心理测验工作者必须持有由心理测量专业委员会资格认定书。根据被保险人年龄采用对应的智力量表如韦克斯勒智力量表（儿童智力量表或成人智力量表）。</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理赔时必须满足下列全部条件：</w:t>
      </w:r>
    </w:p>
    <w:p>
      <w:pPr>
        <w:pStyle w:val="27"/>
        <w:numPr>
          <w:ilvl w:val="0"/>
          <w:numId w:val="3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被保险人大于或等于6周岁；</w:t>
      </w:r>
    </w:p>
    <w:p>
      <w:pPr>
        <w:pStyle w:val="27"/>
        <w:numPr>
          <w:ilvl w:val="0"/>
          <w:numId w:val="3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儿科主任医师确诊被保险人由于严重头部创伤或疾病造成智力低下；</w:t>
      </w:r>
    </w:p>
    <w:p>
      <w:pPr>
        <w:pStyle w:val="27"/>
        <w:numPr>
          <w:ilvl w:val="0"/>
          <w:numId w:val="3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专职合格心理检测工作者适时做的心理检测证实被保险人智力低常（轻度、中度、重度或极重度）；</w:t>
      </w:r>
    </w:p>
    <w:p>
      <w:pPr>
        <w:pStyle w:val="27"/>
        <w:numPr>
          <w:ilvl w:val="0"/>
          <w:numId w:val="3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被保险人的智力低常自确认日起持续180天以上。</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严重肠道疾病并发症</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严重肠道疾病或外伤导致小肠损害并发症，必须满足以下所有条件：</w:t>
      </w:r>
    </w:p>
    <w:p>
      <w:pPr>
        <w:pStyle w:val="27"/>
        <w:numPr>
          <w:ilvl w:val="0"/>
          <w:numId w:val="3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至少切除了三分之二小肠；</w:t>
      </w:r>
    </w:p>
    <w:p>
      <w:pPr>
        <w:pStyle w:val="27"/>
        <w:numPr>
          <w:ilvl w:val="0"/>
          <w:numId w:val="3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完全肠外营养支持3个月以上。</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严重瑞氏综合征</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瑞氏综合征是线粒体功能障碍性疾病。导致脂肪代谢障碍，引起短链脂肪酸、血氨升高，造成脑水肿。主要临床表现为急性发热、反复呕吐、惊厥及意识障碍等等。肝脏活检是确诊的重要手段。瑞氏综合征需由三级医院的儿科专科医生确诊，并符合下列所有条件：</w:t>
      </w:r>
    </w:p>
    <w:p>
      <w:pPr>
        <w:pStyle w:val="27"/>
        <w:numPr>
          <w:ilvl w:val="0"/>
          <w:numId w:val="3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有脑水肿和颅内压升高的脑脊液检查和影像学检查证据；</w:t>
      </w:r>
    </w:p>
    <w:p>
      <w:pPr>
        <w:pStyle w:val="27"/>
        <w:numPr>
          <w:ilvl w:val="0"/>
          <w:numId w:val="3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血氨超过正常值的3倍；</w:t>
      </w:r>
    </w:p>
    <w:p>
      <w:pPr>
        <w:pStyle w:val="27"/>
        <w:numPr>
          <w:ilvl w:val="0"/>
          <w:numId w:val="3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临床出现昏迷，病程至少达到疾病分期第3期。</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急性肺损伤（ALI）或急性呼吸窘迫综合征（ARDS）</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一种表现为无心脏衰竭的肺水肿，为创伤、脓毒血症等临床多种疾病的并发症，造成多器官衰竭，死亡率高。</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急性肺损伤或急性呼吸窘迫综合征必须由呼吸系统专科医师诊断，并有所有以下临床证据支持。</w:t>
      </w:r>
    </w:p>
    <w:p>
      <w:pPr>
        <w:pStyle w:val="27"/>
        <w:numPr>
          <w:ilvl w:val="0"/>
          <w:numId w:val="4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急性发作（原发疾病起病后6至72小时）；</w:t>
      </w:r>
    </w:p>
    <w:p>
      <w:pPr>
        <w:pStyle w:val="27"/>
        <w:numPr>
          <w:ilvl w:val="0"/>
          <w:numId w:val="4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急性发作的临床症状体征，包括呼吸急促、呼吸困难、心动过速、大汗、面色苍白及辅助呼吸肌活动加强（点头呼吸、提肩呼吸）；</w:t>
      </w:r>
    </w:p>
    <w:p>
      <w:pPr>
        <w:pStyle w:val="27"/>
        <w:numPr>
          <w:ilvl w:val="0"/>
          <w:numId w:val="4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双肺浸润影；</w:t>
      </w:r>
    </w:p>
    <w:p>
      <w:pPr>
        <w:pStyle w:val="27"/>
        <w:numPr>
          <w:ilvl w:val="0"/>
          <w:numId w:val="4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PaO</w:t>
      </w:r>
      <w:r>
        <w:rPr>
          <w:rFonts w:hint="eastAsia" w:ascii="宋体" w:hAnsi="宋体" w:cs="宋体"/>
          <w:szCs w:val="21"/>
          <w:vertAlign w:val="subscript"/>
        </w:rPr>
        <w:t>2</w:t>
      </w:r>
      <w:r>
        <w:rPr>
          <w:rFonts w:hint="eastAsia" w:ascii="宋体" w:hAnsi="宋体" w:cs="宋体"/>
          <w:szCs w:val="21"/>
        </w:rPr>
        <w:t>/FiO</w:t>
      </w:r>
      <w:r>
        <w:rPr>
          <w:rFonts w:hint="eastAsia" w:ascii="宋体" w:hAnsi="宋体" w:cs="宋体"/>
          <w:szCs w:val="21"/>
          <w:vertAlign w:val="subscript"/>
        </w:rPr>
        <w:t>2</w:t>
      </w:r>
      <w:r>
        <w:rPr>
          <w:rFonts w:hint="eastAsia" w:ascii="宋体" w:hAnsi="宋体" w:cs="宋体"/>
          <w:szCs w:val="21"/>
        </w:rPr>
        <w:t>（动脉血压分压/吸入气氧分压）低于200mmHg；</w:t>
      </w:r>
    </w:p>
    <w:p>
      <w:pPr>
        <w:pStyle w:val="27"/>
        <w:numPr>
          <w:ilvl w:val="0"/>
          <w:numId w:val="4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肺动脉嵌入压低于18mmHg，</w:t>
      </w:r>
    </w:p>
    <w:p>
      <w:pPr>
        <w:pStyle w:val="27"/>
        <w:numPr>
          <w:ilvl w:val="0"/>
          <w:numId w:val="4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临床无左房高压表现。</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溶血性尿毒综合征</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一种由于感染导致的急性综合征，引起红细胞溶血，肾功能衰竭及尿毒症。溶血尿毒综合征必须由血液和肾脏专科医师诊断，并且符合所有以下条件：</w:t>
      </w:r>
    </w:p>
    <w:p>
      <w:pPr>
        <w:pStyle w:val="27"/>
        <w:numPr>
          <w:ilvl w:val="0"/>
          <w:numId w:val="4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实验室检查确认有溶血性贫血、血尿、尿毒症、血小板减少性紫癜；</w:t>
      </w:r>
    </w:p>
    <w:p>
      <w:pPr>
        <w:pStyle w:val="27"/>
        <w:numPr>
          <w:ilvl w:val="0"/>
          <w:numId w:val="4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因肾脏功能衰竭实施了肾脏透析治疗。</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任何非因感染导致的溶血性贫血，如：自身免疫性溶血性贫血、与红细胞</w:t>
      </w:r>
      <w:r>
        <w:rPr>
          <w:rFonts w:ascii="宋体" w:hAnsi="宋体" w:cs="宋体"/>
          <w:b/>
          <w:bCs/>
          <w:szCs w:val="21"/>
        </w:rPr>
        <w:t>膜</w:t>
      </w:r>
      <w:r>
        <w:rPr>
          <w:rFonts w:hint="eastAsia" w:ascii="宋体" w:hAnsi="宋体" w:cs="宋体"/>
          <w:b/>
          <w:bCs/>
          <w:szCs w:val="21"/>
        </w:rPr>
        <w:t>缺陷有关的溶血性贫血、红细胞酶病、血红蛋白病等，不在本保单保障范围内。</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严重登革热</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登革热是由登革热病毒引起的急性传染病，为一种自限性疾病，通常预后良好。本保单仅对严重的登革热给予保障，被保险人的登革热必须满足下列所有条件：</w:t>
      </w:r>
    </w:p>
    <w:p>
      <w:pPr>
        <w:pStyle w:val="27"/>
        <w:numPr>
          <w:ilvl w:val="0"/>
          <w:numId w:val="4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根据《登革热诊疗指南（2014版）》诊断的确诊病例；</w:t>
      </w:r>
    </w:p>
    <w:p>
      <w:pPr>
        <w:pStyle w:val="27"/>
        <w:numPr>
          <w:ilvl w:val="0"/>
          <w:numId w:val="4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出现下列一种或多种严重登革热的临床表现：</w:t>
      </w:r>
    </w:p>
    <w:p>
      <w:pPr>
        <w:pStyle w:val="28"/>
        <w:numPr>
          <w:ilvl w:val="0"/>
          <w:numId w:val="43"/>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血浆渗漏致休克或胸腔积液伴呼吸困难；</w:t>
      </w:r>
    </w:p>
    <w:p>
      <w:pPr>
        <w:pStyle w:val="28"/>
        <w:numPr>
          <w:ilvl w:val="0"/>
          <w:numId w:val="43"/>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严重出血：消化道出血、阴道大出血、颅内出血、肉眼血尿或皮下血肿（</w:t>
      </w:r>
      <w:r>
        <w:rPr>
          <w:rFonts w:hint="eastAsia" w:ascii="宋体" w:hAnsi="宋体" w:cs="宋体"/>
          <w:b/>
          <w:bCs/>
          <w:szCs w:val="21"/>
        </w:rPr>
        <w:t>不包括皮下出血点</w:t>
      </w:r>
      <w:r>
        <w:rPr>
          <w:rFonts w:hint="eastAsia" w:ascii="宋体" w:hAnsi="宋体" w:cs="宋体"/>
          <w:szCs w:val="21"/>
        </w:rPr>
        <w:t>）；</w:t>
      </w:r>
    </w:p>
    <w:p>
      <w:pPr>
        <w:pStyle w:val="28"/>
        <w:numPr>
          <w:ilvl w:val="0"/>
          <w:numId w:val="43"/>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严重器官损害或衰竭：肝脏损伤(ALT或AST&gt;1000IU/L)、ARDS（急性呼吸窘迫综合征、急性心功能衰竭、急性肾功能衰竭、脑病。</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危重手足口病</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手足口病是由肠道病毒引起的急性传染病，主要症状表现为手、足、口腔等部位的斑丘疹、疱疹。</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危重手足口病必须满足下列所有条件：</w:t>
      </w:r>
    </w:p>
    <w:p>
      <w:pPr>
        <w:pStyle w:val="27"/>
        <w:numPr>
          <w:ilvl w:val="0"/>
          <w:numId w:val="4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病原学检查确诊为手足口病；</w:t>
      </w:r>
    </w:p>
    <w:p>
      <w:pPr>
        <w:pStyle w:val="27"/>
        <w:numPr>
          <w:ilvl w:val="0"/>
          <w:numId w:val="4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伴有所列危重并发症之一：脑膜炎、脑炎、脑脊髓炎、肺水肿或心脏衰竭；</w:t>
      </w:r>
    </w:p>
    <w:p>
      <w:pPr>
        <w:pStyle w:val="27"/>
        <w:numPr>
          <w:ilvl w:val="0"/>
          <w:numId w:val="4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接受了2周以上的住院治疗。</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意外导致的重度面部烧伤</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指面部Ⅲ度烧伤且烧伤面积达到面部表面积的2/3或全身体表面积的2％。</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体表面积根据《中国新九分法》计算，面部总面积为全身体表面积的3%。</w:t>
      </w:r>
      <w:r>
        <w:rPr>
          <w:rFonts w:hint="eastAsia" w:ascii="宋体" w:hAnsi="宋体" w:cs="宋体"/>
          <w:b/>
          <w:bCs/>
          <w:szCs w:val="21"/>
        </w:rPr>
        <w:t>面部面积不包括发部和颈部。</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失去一肢及一眼</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被保险人因同一次意外伤害事件导致一肢体丧失和一眼视力丧失。必须满足下列所有条件：</w:t>
      </w:r>
    </w:p>
    <w:p>
      <w:pPr>
        <w:pStyle w:val="27"/>
        <w:numPr>
          <w:ilvl w:val="0"/>
          <w:numId w:val="4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一肢体丧失指任何一肢体自腕关节或踝关节近端（靠近躯干端）以上完全性断离。</w:t>
      </w:r>
    </w:p>
    <w:p>
      <w:pPr>
        <w:pStyle w:val="27"/>
        <w:numPr>
          <w:ilvl w:val="0"/>
          <w:numId w:val="4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一眼视力丧失指一只眼视力永久不可逆性丧失，患眼须满足下列至少一项条件：</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a)眼球摘除；</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b)矫正视力低于0.02（采用国际标准视力表，如果使用其它视力表应进行换算）；</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c)视野半径小于5度。</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除眼球摘除以外，本保险合同仅对被保险人3周岁以后出现症状的情况</w:t>
      </w:r>
      <w:r>
        <w:rPr>
          <w:rFonts w:ascii="宋体" w:hAnsi="宋体" w:cs="宋体"/>
          <w:b/>
          <w:bCs/>
          <w:szCs w:val="21"/>
        </w:rPr>
        <w:t>承担保险责任</w:t>
      </w:r>
      <w:r>
        <w:rPr>
          <w:rFonts w:hint="eastAsia" w:ascii="宋体" w:hAnsi="宋体" w:cs="宋体"/>
          <w:b/>
          <w:bCs/>
          <w:szCs w:val="21"/>
        </w:rPr>
        <w:t>。</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艾森门格综合征</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指一组先天性心脏病发展的后果，特点为进行性肺动脉高压所致的动脉阻塞性病变，也称为肺动脉高压性右向左分流综合征。必须满足下列全部条件：</w:t>
      </w:r>
    </w:p>
    <w:p>
      <w:pPr>
        <w:pStyle w:val="27"/>
        <w:numPr>
          <w:ilvl w:val="0"/>
          <w:numId w:val="4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缺氧、青紫、杵状指；</w:t>
      </w:r>
    </w:p>
    <w:p>
      <w:pPr>
        <w:pStyle w:val="27"/>
        <w:numPr>
          <w:ilvl w:val="0"/>
          <w:numId w:val="4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静息状态下肺动脉平均压超过40mmHg；</w:t>
      </w:r>
    </w:p>
    <w:p>
      <w:pPr>
        <w:pStyle w:val="27"/>
        <w:numPr>
          <w:ilvl w:val="0"/>
          <w:numId w:val="4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已经造成永久不可逆性的体力活动能力受限，达到美国纽约心脏病学会心功能状态分级IV级。</w:t>
      </w:r>
    </w:p>
    <w:p>
      <w:pPr>
        <w:pStyle w:val="28"/>
        <w:autoSpaceDE w:val="0"/>
        <w:autoSpaceDN w:val="0"/>
        <w:adjustRightInd w:val="0"/>
        <w:snapToGrid w:val="0"/>
        <w:spacing w:after="160" w:line="360" w:lineRule="auto"/>
        <w:ind w:firstLine="422"/>
        <w:jc w:val="left"/>
        <w:rPr>
          <w:rFonts w:ascii="宋体" w:hAnsi="宋体" w:cs="宋体"/>
          <w:b/>
          <w:szCs w:val="21"/>
        </w:rPr>
      </w:pPr>
      <w:r>
        <w:rPr>
          <w:rFonts w:hint="eastAsia" w:ascii="宋体" w:hAnsi="宋体" w:cs="宋体"/>
          <w:b/>
          <w:szCs w:val="21"/>
        </w:rPr>
        <w:t>本疾病不受本保险合同第七条责任免除中关于“遗传性疾病、先天性畸形、变形或染色体异常”的限制。</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室壁瘤切除手术</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指因心肌梗死导致室壁瘤，实际实施了开胸开心室壁瘤切除手术治疗。</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丝虫感染所致严重象皮病</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指因丝虫感染导致淋巴阻塞性出现严重淋巴水肿，达到国际淋巴学会淋巴肿分期第III期，临床表现为肢体象皮肿，患肢较健肢增粗30%以上，日常生活不能自理。</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克-雅氏病（CJD）</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CJD是一种传染性海绵状脑病，临床表现为快速进行性痴呆、肌阵挛和特征性脑电图变化。本病须经三级医院的专科医师根据WHO诊断标准明确诊断，并且被保险人永久不可逆丧失自主生活能力，无法独立完成六项基本日常生活活动中的三项或三项以上。</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埃博拉病毒感染</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指埃博拉病毒感染导致的急性出血性传染病。埃博拉病毒病必须经国家认可的有合法资质的传染病专家确诊并且上报国家疾病控制中心接受了隔离和治疗，必须满足以下所有条件：</w:t>
      </w:r>
    </w:p>
    <w:p>
      <w:pPr>
        <w:pStyle w:val="27"/>
        <w:numPr>
          <w:ilvl w:val="0"/>
          <w:numId w:val="4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实验室检查证据证实存在埃博拉病毒感染；</w:t>
      </w:r>
    </w:p>
    <w:p>
      <w:pPr>
        <w:pStyle w:val="27"/>
        <w:numPr>
          <w:ilvl w:val="0"/>
          <w:numId w:val="4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存在持续30天以上广泛出血的临床表现。</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埃博拉病毒感染疑似病例，在确诊之前已经死亡的不在本保障范围内。</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职业原因导致人类免疫缺陷病毒（HIV）感染</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被保险人的职业归属于下列职业列表内的职业，在其常规职业工作过程中遭遇外伤，或者职业需要处理血液或者其他体液时感染上人类免疫缺陷病毒（HIV）。必须满足下列全部条件：</w:t>
      </w:r>
    </w:p>
    <w:p>
      <w:pPr>
        <w:pStyle w:val="27"/>
        <w:numPr>
          <w:ilvl w:val="0"/>
          <w:numId w:val="4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感染必须发生在被保险人从事其职业工作过程中；</w:t>
      </w:r>
    </w:p>
    <w:p>
      <w:pPr>
        <w:pStyle w:val="27"/>
        <w:numPr>
          <w:ilvl w:val="0"/>
          <w:numId w:val="4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血清转化必须出现在事故发生后的6个月以内；</w:t>
      </w:r>
    </w:p>
    <w:p>
      <w:pPr>
        <w:pStyle w:val="27"/>
        <w:numPr>
          <w:ilvl w:val="0"/>
          <w:numId w:val="4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必须提供被保险人在所报事故发生后的5天以内进行的检查报告，该报告必须显示被保险人血液HIV病毒阴性和/或HIV抗体阴性；</w:t>
      </w:r>
    </w:p>
    <w:p>
      <w:pPr>
        <w:pStyle w:val="27"/>
        <w:numPr>
          <w:ilvl w:val="0"/>
          <w:numId w:val="4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必须在事故发生后的12个月内证实被保险人体内存在HIV病毒或者HIV抗体。</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职业列表：</w:t>
      </w:r>
    </w:p>
    <w:tbl>
      <w:tblPr>
        <w:tblStyle w:val="12"/>
        <w:tblW w:w="5253" w:type="dxa"/>
        <w:tblInd w:w="1305" w:type="dxa"/>
        <w:tblLayout w:type="fixed"/>
        <w:tblCellMar>
          <w:top w:w="0" w:type="dxa"/>
          <w:left w:w="108" w:type="dxa"/>
          <w:bottom w:w="0" w:type="dxa"/>
          <w:right w:w="108" w:type="dxa"/>
        </w:tblCellMar>
      </w:tblPr>
      <w:tblGrid>
        <w:gridCol w:w="2943"/>
        <w:gridCol w:w="2310"/>
      </w:tblGrid>
      <w:tr>
        <w:tblPrEx>
          <w:tblCellMar>
            <w:top w:w="0" w:type="dxa"/>
            <w:left w:w="108" w:type="dxa"/>
            <w:bottom w:w="0" w:type="dxa"/>
            <w:right w:w="108" w:type="dxa"/>
          </w:tblCellMar>
        </w:tblPrEx>
        <w:trPr>
          <w:trHeight w:val="90" w:hRule="atLeast"/>
        </w:trPr>
        <w:tc>
          <w:tcPr>
            <w:tcW w:w="29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医生（包括牙医）</w:t>
            </w:r>
          </w:p>
        </w:tc>
        <w:tc>
          <w:tcPr>
            <w:tcW w:w="2310" w:type="dxa"/>
            <w:tcBorders>
              <w:top w:val="single" w:color="auto" w:sz="4" w:space="0"/>
              <w:left w:val="nil"/>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护士</w:t>
            </w:r>
          </w:p>
        </w:tc>
      </w:tr>
      <w:tr>
        <w:tblPrEx>
          <w:tblCellMar>
            <w:top w:w="0" w:type="dxa"/>
            <w:left w:w="108" w:type="dxa"/>
            <w:bottom w:w="0" w:type="dxa"/>
            <w:right w:w="108" w:type="dxa"/>
          </w:tblCellMar>
        </w:tblPrEx>
        <w:trPr>
          <w:trHeight w:val="90" w:hRule="atLeast"/>
        </w:trPr>
        <w:tc>
          <w:tcPr>
            <w:tcW w:w="2943" w:type="dxa"/>
            <w:tcBorders>
              <w:top w:val="nil"/>
              <w:left w:val="single" w:color="auto" w:sz="4" w:space="0"/>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医院化验室工作人员</w:t>
            </w:r>
          </w:p>
        </w:tc>
        <w:tc>
          <w:tcPr>
            <w:tcW w:w="2310" w:type="dxa"/>
            <w:tcBorders>
              <w:top w:val="nil"/>
              <w:left w:val="nil"/>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医院护工</w:t>
            </w:r>
          </w:p>
        </w:tc>
      </w:tr>
      <w:tr>
        <w:tblPrEx>
          <w:tblCellMar>
            <w:top w:w="0" w:type="dxa"/>
            <w:left w:w="108" w:type="dxa"/>
            <w:bottom w:w="0" w:type="dxa"/>
            <w:right w:w="108" w:type="dxa"/>
          </w:tblCellMar>
        </w:tblPrEx>
        <w:trPr>
          <w:trHeight w:val="90" w:hRule="atLeast"/>
        </w:trPr>
        <w:tc>
          <w:tcPr>
            <w:tcW w:w="2943" w:type="dxa"/>
            <w:tcBorders>
              <w:top w:val="nil"/>
              <w:left w:val="single" w:color="auto" w:sz="4" w:space="0"/>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救护车工作人员</w:t>
            </w:r>
          </w:p>
        </w:tc>
        <w:tc>
          <w:tcPr>
            <w:tcW w:w="2310" w:type="dxa"/>
            <w:tcBorders>
              <w:top w:val="nil"/>
              <w:left w:val="nil"/>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助产士</w:t>
            </w:r>
          </w:p>
        </w:tc>
      </w:tr>
      <w:tr>
        <w:tblPrEx>
          <w:tblCellMar>
            <w:top w:w="0" w:type="dxa"/>
            <w:left w:w="108" w:type="dxa"/>
            <w:bottom w:w="0" w:type="dxa"/>
            <w:right w:w="108" w:type="dxa"/>
          </w:tblCellMar>
        </w:tblPrEx>
        <w:trPr>
          <w:trHeight w:val="90" w:hRule="atLeast"/>
        </w:trPr>
        <w:tc>
          <w:tcPr>
            <w:tcW w:w="2943" w:type="dxa"/>
            <w:tcBorders>
              <w:top w:val="nil"/>
              <w:left w:val="single" w:color="auto" w:sz="4" w:space="0"/>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警察（包括狱警）</w:t>
            </w:r>
          </w:p>
        </w:tc>
        <w:tc>
          <w:tcPr>
            <w:tcW w:w="2310" w:type="dxa"/>
            <w:tcBorders>
              <w:top w:val="nil"/>
              <w:left w:val="nil"/>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消防人员</w:t>
            </w:r>
          </w:p>
        </w:tc>
      </w:tr>
    </w:tbl>
    <w:p>
      <w:pPr>
        <w:pStyle w:val="28"/>
        <w:autoSpaceDE w:val="0"/>
        <w:autoSpaceDN w:val="0"/>
        <w:adjustRightInd w:val="0"/>
        <w:snapToGrid w:val="0"/>
        <w:spacing w:after="160" w:line="360" w:lineRule="auto"/>
        <w:ind w:firstLine="422"/>
        <w:rPr>
          <w:rFonts w:ascii="宋体" w:hAnsi="宋体" w:cs="宋体"/>
          <w:b/>
          <w:bCs/>
          <w:szCs w:val="21"/>
        </w:rPr>
      </w:pP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在任何治愈艾滋病（AIDS）或阻止HIV病毒作用的疗法被发现以后，或能防止AIDS发生的医疗方法被研究出来以后，本保障将不再予以赔付。</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任何因其他传播方式（包括：输血、性传播或静脉注射毒品）导致的HIV感染不在本保单保障范围内。保险人必须拥有获得使用被保险人的所有血液样本的权利和能够对这些样本进行独立检验的权利。</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本疾病不受本保险合同及其附加险合同责任免除中关于“被保险人感染艾滋病病毒或患艾滋病”的限制。</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输血原因导致人类免疫缺陷病毒（HIV）感染</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被保险人因输血感染上人类免疫缺陷病毒（HIV）并且根据HIV感染分类及AIDS诊断标准被确诊为艾滋病（AIDS）期。满足下列全部条件：</w:t>
      </w:r>
    </w:p>
    <w:p>
      <w:pPr>
        <w:pStyle w:val="27"/>
        <w:numPr>
          <w:ilvl w:val="0"/>
          <w:numId w:val="4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在等待期满保障起始日之后，被保险人因输血而感染HIV；</w:t>
      </w:r>
    </w:p>
    <w:p>
      <w:pPr>
        <w:pStyle w:val="27"/>
        <w:numPr>
          <w:ilvl w:val="0"/>
          <w:numId w:val="4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提供输血治疗的输血中心或医院出具该项输血感染属医疗责任事故的报告，或者法院终审裁定为医疗责任；</w:t>
      </w:r>
    </w:p>
    <w:p>
      <w:pPr>
        <w:pStyle w:val="27"/>
        <w:numPr>
          <w:ilvl w:val="0"/>
          <w:numId w:val="4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受感染的被保险人不是血友病患者。</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在任何治愈艾滋病（AIDS）或阻止HIV病毒作用的疗法被发现以后，或能防止AIDS发生的医疗方法被研究出来以后，本保障将不再予以赔付。</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任何因其他传播方式（包括：性传播或静脉注射毒品）导致的HIV感染不在本保单保障范围内。保险人必须拥有获得使用被保险人的所有血液样本的权利和能够对这些样本进行独立检验的权利。</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本疾病不受本保险合同及其附加险合同责任免除中关于“被保险人感染艾滋病病毒或患艾滋病”的限制。</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器官移植原因导致HIV感染</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被保险人因接受器官移植感染上人类免疫缺陷病毒（HIV）并且满足下列全部条件：</w:t>
      </w:r>
    </w:p>
    <w:p>
      <w:pPr>
        <w:pStyle w:val="27"/>
        <w:numPr>
          <w:ilvl w:val="0"/>
          <w:numId w:val="5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在等待期满保障起始日之后，被保险人接受器官移植，并因此感染HIV；</w:t>
      </w:r>
    </w:p>
    <w:p>
      <w:pPr>
        <w:pStyle w:val="27"/>
        <w:numPr>
          <w:ilvl w:val="0"/>
          <w:numId w:val="5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实施器官移植的医院为三级医院;</w:t>
      </w:r>
    </w:p>
    <w:p>
      <w:pPr>
        <w:pStyle w:val="27"/>
        <w:numPr>
          <w:ilvl w:val="0"/>
          <w:numId w:val="5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实施移植医院出具具有法律效力的证明确认移植器官来自HIV感染者；</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在任何治愈艾滋病（AIDS）或阻止HIV病毒作用的疗法被发现以后，或能防止AIDS发生的医疗方法被研究出来以后，本保障将不再予以赔付。</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本疾病不受本保险合同及其附加险合同责任免除中关于“被保险人感染艾滋病病毒或患艾滋病”的限制。</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胰腺移植术</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胰腺移植术指因胰腺功能衰竭，已经实际接受了胰腺的同种（人类）异体器官移植手术。</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胰岛、组织、细胞移植不在保障范围内。</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角膜移植</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指因角膜病变或意外伤害导致视力丧失或视力严重损害，被保险人实际接受了同种（人类）异体角膜移植手术以恢复视力。</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角膜移植手术包括全层角膜移植术、板层角膜移植术和角膜内皮移植术。</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单纯角膜细胞移植，自体角膜缘细胞移植，非同种来源角膜或人工角膜的移植不在保障范围内。</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嗜铬细胞瘤</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指发生在肾上腺或肾上腺外嗜铬组织的以分泌过多的儿茶酚胺为表现的神经内分泌肿瘤。嗜铬细胞瘤必须由内分泌专科医生诊断，并且满足以下所有条件：</w:t>
      </w:r>
    </w:p>
    <w:p>
      <w:pPr>
        <w:pStyle w:val="27"/>
        <w:numPr>
          <w:ilvl w:val="0"/>
          <w:numId w:val="5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临床有高血压症候群表现；</w:t>
      </w:r>
    </w:p>
    <w:p>
      <w:pPr>
        <w:pStyle w:val="27"/>
        <w:numPr>
          <w:ilvl w:val="0"/>
          <w:numId w:val="5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已经实施了嗜铬细胞瘤切除手术。</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严重结核性脑膜炎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由结核杆菌引起的脑膜和脊膜的非化脓性炎症性疾病。需满足以下全部条件：</w:t>
      </w:r>
    </w:p>
    <w:p>
      <w:pPr>
        <w:pStyle w:val="27"/>
        <w:numPr>
          <w:ilvl w:val="0"/>
          <w:numId w:val="5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出现颅内压明显增高，表现头痛、呕吐和视乳头水肿；</w:t>
      </w:r>
    </w:p>
    <w:p>
      <w:pPr>
        <w:pStyle w:val="27"/>
        <w:numPr>
          <w:ilvl w:val="0"/>
          <w:numId w:val="5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出现部分性、全身性癫痫发作或癫痫持续状态；</w:t>
      </w:r>
    </w:p>
    <w:p>
      <w:pPr>
        <w:pStyle w:val="27"/>
        <w:numPr>
          <w:ilvl w:val="0"/>
          <w:numId w:val="5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昏睡或意识模糊；</w:t>
      </w:r>
    </w:p>
    <w:p>
      <w:pPr>
        <w:pStyle w:val="27"/>
        <w:numPr>
          <w:ilvl w:val="0"/>
          <w:numId w:val="5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视力减退、复视和面神经麻痹。</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严重巨细胞动脉炎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巨细胞动脉炎又称颅动脉炎、颞动脉炎、肉芽肿性动脉炎，须经保险人认可医院的专科医师明确诊断，并造成永久不可逆性的单个肢体功能障碍或单眼失明。单眼失明指单眼视力永久不可逆性丧失，患眼须满足下列至少一项条件：</w:t>
      </w:r>
    </w:p>
    <w:p>
      <w:pPr>
        <w:pStyle w:val="27"/>
        <w:numPr>
          <w:ilvl w:val="0"/>
          <w:numId w:val="5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眼球缺失或者摘除；</w:t>
      </w:r>
    </w:p>
    <w:p>
      <w:pPr>
        <w:pStyle w:val="27"/>
        <w:numPr>
          <w:ilvl w:val="0"/>
          <w:numId w:val="5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矫正视力低于0.02（采用国际标准视力表，如果使用其它视力表应进行换算）；</w:t>
      </w:r>
    </w:p>
    <w:p>
      <w:pPr>
        <w:pStyle w:val="27"/>
        <w:numPr>
          <w:ilvl w:val="0"/>
          <w:numId w:val="5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视野半径小于5度。</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狂犬病</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指狂犬病毒所致的急性传染病，人多因被病兽咬伤而感染。临床表现为特有的恐水、怕风、咽肌痉挛、进行性瘫痪等。须经专科医生明确诊断。</w:t>
      </w:r>
    </w:p>
    <w:p>
      <w:pPr>
        <w:pStyle w:val="2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皮质基底节变性</w:t>
      </w:r>
    </w:p>
    <w:p>
      <w:pPr>
        <w:pStyle w:val="27"/>
        <w:autoSpaceDE w:val="0"/>
        <w:autoSpaceDN w:val="0"/>
        <w:adjustRightInd w:val="0"/>
        <w:snapToGrid w:val="0"/>
        <w:spacing w:line="360" w:lineRule="auto"/>
        <w:jc w:val="left"/>
        <w:rPr>
          <w:rFonts w:ascii="宋体" w:hAnsi="宋体" w:cs="宋体"/>
          <w:bCs/>
          <w:szCs w:val="21"/>
        </w:rPr>
      </w:pPr>
      <w:r>
        <w:rPr>
          <w:rFonts w:hint="eastAsia" w:ascii="宋体" w:hAnsi="宋体" w:cs="宋体"/>
          <w:bCs/>
          <w:szCs w:val="21"/>
        </w:rPr>
        <w:t>指一种慢性进展性神经变性疾病，以不对称发作的无动性强直综合征、失用、肌张力障碍及姿势异常为其临床特征。须经临床医生明确诊断，被保险人自主生活能力完全丧失，无法独立完成六项基本日常生活活动中的三项或三项以上，日常生活必须持续受到他人监护。</w:t>
      </w:r>
    </w:p>
    <w:p>
      <w:pPr>
        <w:pStyle w:val="27"/>
        <w:numPr>
          <w:ilvl w:val="0"/>
          <w:numId w:val="4"/>
        </w:numPr>
        <w:autoSpaceDE w:val="0"/>
        <w:autoSpaceDN w:val="0"/>
        <w:adjustRightInd w:val="0"/>
        <w:snapToGrid w:val="0"/>
        <w:spacing w:line="360" w:lineRule="auto"/>
        <w:ind w:hanging="278" w:firstLineChars="0"/>
        <w:jc w:val="left"/>
        <w:rPr>
          <w:rFonts w:ascii="宋体" w:hAnsi="宋体" w:cs="宋体"/>
          <w:b/>
          <w:bCs/>
          <w:szCs w:val="21"/>
        </w:rPr>
      </w:pPr>
      <w:r>
        <w:rPr>
          <w:rFonts w:hint="eastAsia" w:ascii="宋体" w:hAnsi="宋体" w:cs="宋体"/>
          <w:b/>
          <w:bCs/>
          <w:szCs w:val="21"/>
        </w:rPr>
        <w:t>肌营养不良症</w:t>
      </w:r>
    </w:p>
    <w:p>
      <w:pPr>
        <w:pStyle w:val="17"/>
        <w:spacing w:line="360" w:lineRule="auto"/>
        <w:ind w:left="0" w:leftChars="0"/>
        <w:rPr>
          <w:rFonts w:ascii="宋体" w:hAnsi="宋体" w:cs="宋体"/>
          <w:szCs w:val="21"/>
        </w:rPr>
      </w:pPr>
      <w:r>
        <w:rPr>
          <w:rFonts w:hint="eastAsia" w:ascii="宋体" w:hAnsi="宋体" w:cs="宋体"/>
          <w:szCs w:val="21"/>
        </w:rPr>
        <w:t>肌营养不良症是一组遗传性肌肉变性性病变，临床特征为与神经系统无关的肌肉无力和肌肉萎缩。须满足自主生活能力完全丧失，无法独立完成六项基本日常生活活动中的三项或三项以上。</w:t>
      </w:r>
    </w:p>
    <w:p>
      <w:pPr>
        <w:pStyle w:val="2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脑型疟疾</w:t>
      </w:r>
    </w:p>
    <w:p>
      <w:pPr>
        <w:pStyle w:val="17"/>
        <w:spacing w:line="360" w:lineRule="auto"/>
        <w:ind w:left="0" w:leftChars="0" w:firstLine="487" w:firstLineChars="232"/>
        <w:rPr>
          <w:rFonts w:ascii="宋体" w:hAnsi="宋体" w:cs="宋体"/>
          <w:szCs w:val="21"/>
        </w:rPr>
      </w:pPr>
      <w:r>
        <w:rPr>
          <w:rFonts w:hint="eastAsia" w:ascii="宋体" w:hAnsi="宋体" w:cs="宋体"/>
          <w:szCs w:val="21"/>
        </w:rPr>
        <w:t>恶性疟原虫严重感染导致的脑病或脑型疟疾，以昏迷为主要特征。脑型疟疾的诊断须由专科医生确认，且外周血涂片存在恶性疟原虫。</w:t>
      </w:r>
    </w:p>
    <w:p>
      <w:pPr>
        <w:pStyle w:val="17"/>
        <w:spacing w:line="360" w:lineRule="auto"/>
        <w:ind w:left="283" w:leftChars="135" w:firstLine="211" w:firstLineChars="100"/>
        <w:rPr>
          <w:rFonts w:ascii="宋体" w:hAnsi="宋体" w:cs="宋体"/>
          <w:szCs w:val="21"/>
        </w:rPr>
      </w:pPr>
      <w:r>
        <w:rPr>
          <w:rFonts w:hint="eastAsia" w:ascii="宋体" w:hAnsi="宋体" w:cs="宋体"/>
          <w:b/>
          <w:bCs/>
          <w:szCs w:val="21"/>
        </w:rPr>
        <w:t>其他明确病因导致的脑病不在保障范围内。</w:t>
      </w:r>
    </w:p>
    <w:p>
      <w:pPr>
        <w:pStyle w:val="2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败血症导致的多器官功能障碍综合征</w:t>
      </w:r>
    </w:p>
    <w:p>
      <w:pPr>
        <w:pStyle w:val="17"/>
        <w:spacing w:line="360" w:lineRule="auto"/>
        <w:ind w:left="0" w:leftChars="0"/>
        <w:rPr>
          <w:rFonts w:ascii="宋体" w:hAnsi="宋体" w:cs="宋体"/>
          <w:szCs w:val="21"/>
        </w:rPr>
      </w:pPr>
      <w:r>
        <w:rPr>
          <w:rFonts w:hint="eastAsia" w:ascii="宋体" w:hAnsi="宋体" w:cs="宋体"/>
          <w:szCs w:val="21"/>
        </w:rPr>
        <w:t>由败血症导致的多器官功能障碍综合征（MODS），一个或多个器官系统生理功能障碍，因该疾病住院至少96小时，并至少满足以下一条标准：</w:t>
      </w:r>
    </w:p>
    <w:p>
      <w:pPr>
        <w:pStyle w:val="17"/>
        <w:spacing w:line="360" w:lineRule="auto"/>
        <w:ind w:left="0" w:leftChars="0"/>
        <w:rPr>
          <w:rFonts w:ascii="宋体" w:hAnsi="宋体" w:cs="宋体"/>
          <w:szCs w:val="21"/>
        </w:rPr>
      </w:pPr>
      <w:r>
        <w:rPr>
          <w:rFonts w:hint="eastAsia" w:ascii="宋体" w:hAnsi="宋体" w:cs="宋体"/>
          <w:szCs w:val="21"/>
        </w:rPr>
        <w:t>（1）呼吸衰竭，需要进行气管插管机械通气；</w:t>
      </w:r>
    </w:p>
    <w:p>
      <w:pPr>
        <w:pStyle w:val="17"/>
        <w:spacing w:line="360" w:lineRule="auto"/>
        <w:ind w:left="0" w:leftChars="0"/>
        <w:rPr>
          <w:rFonts w:ascii="宋体" w:hAnsi="宋体" w:cs="宋体"/>
          <w:szCs w:val="21"/>
        </w:rPr>
      </w:pPr>
      <w:r>
        <w:rPr>
          <w:rFonts w:hint="eastAsia" w:ascii="宋体" w:hAnsi="宋体" w:cs="宋体"/>
          <w:szCs w:val="21"/>
        </w:rPr>
        <w:t>（2）凝血血小板计数&lt;50x10³/微升；</w:t>
      </w:r>
    </w:p>
    <w:p>
      <w:pPr>
        <w:pStyle w:val="17"/>
        <w:spacing w:line="360" w:lineRule="auto"/>
        <w:ind w:left="0" w:leftChars="0"/>
        <w:rPr>
          <w:rFonts w:ascii="宋体" w:hAnsi="宋体" w:cs="宋体"/>
          <w:szCs w:val="21"/>
        </w:rPr>
      </w:pPr>
      <w:r>
        <w:rPr>
          <w:rFonts w:hint="eastAsia" w:ascii="宋体" w:hAnsi="宋体" w:cs="宋体"/>
          <w:szCs w:val="21"/>
        </w:rPr>
        <w:t>（3）肝功能不全，胆红素&gt;6mg/dl或&gt;102μmol/L；</w:t>
      </w:r>
    </w:p>
    <w:p>
      <w:pPr>
        <w:pStyle w:val="17"/>
        <w:spacing w:line="360" w:lineRule="auto"/>
        <w:ind w:left="0" w:leftChars="0"/>
        <w:rPr>
          <w:rFonts w:ascii="宋体" w:hAnsi="宋体" w:cs="宋体"/>
          <w:szCs w:val="21"/>
        </w:rPr>
      </w:pPr>
      <w:r>
        <w:rPr>
          <w:rFonts w:hint="eastAsia" w:ascii="宋体" w:hAnsi="宋体" w:cs="宋体"/>
          <w:szCs w:val="21"/>
        </w:rPr>
        <w:t>（4）需要用强心剂；</w:t>
      </w:r>
    </w:p>
    <w:p>
      <w:pPr>
        <w:pStyle w:val="17"/>
        <w:spacing w:line="360" w:lineRule="auto"/>
        <w:ind w:left="0" w:leftChars="0"/>
        <w:rPr>
          <w:rFonts w:ascii="宋体" w:hAnsi="宋体" w:cs="宋体"/>
          <w:szCs w:val="21"/>
        </w:rPr>
      </w:pPr>
      <w:r>
        <w:rPr>
          <w:rFonts w:hint="eastAsia" w:ascii="宋体" w:hAnsi="宋体" w:cs="宋体"/>
          <w:szCs w:val="21"/>
        </w:rPr>
        <w:t>（5）昏迷，格拉斯哥昏迷评分（GCS）≤9；</w:t>
      </w:r>
    </w:p>
    <w:p>
      <w:pPr>
        <w:pStyle w:val="17"/>
        <w:spacing w:line="360" w:lineRule="auto"/>
        <w:ind w:left="0" w:leftChars="0"/>
        <w:rPr>
          <w:rFonts w:ascii="宋体" w:hAnsi="宋体" w:cs="宋体"/>
          <w:szCs w:val="21"/>
        </w:rPr>
      </w:pPr>
      <w:r>
        <w:rPr>
          <w:rFonts w:hint="eastAsia" w:ascii="宋体" w:hAnsi="宋体" w:cs="宋体"/>
          <w:szCs w:val="21"/>
        </w:rPr>
        <w:t>（6）肾功能衰竭，血清肌酐&gt;300μmol/L或&gt;3.5mg/dl或尿量&lt;500ml/d；</w:t>
      </w:r>
    </w:p>
    <w:p>
      <w:pPr>
        <w:pStyle w:val="17"/>
        <w:spacing w:line="360" w:lineRule="auto"/>
        <w:ind w:left="0" w:leftChars="0"/>
        <w:rPr>
          <w:rFonts w:ascii="宋体" w:hAnsi="宋体" w:cs="宋体"/>
          <w:szCs w:val="21"/>
        </w:rPr>
      </w:pPr>
      <w:r>
        <w:rPr>
          <w:rFonts w:hint="eastAsia" w:ascii="宋体" w:hAnsi="宋体" w:cs="宋体"/>
          <w:szCs w:val="21"/>
        </w:rPr>
        <w:t>（7）败血症有血液和影像学检查证实。</w:t>
      </w:r>
    </w:p>
    <w:p>
      <w:pPr>
        <w:pStyle w:val="17"/>
        <w:spacing w:line="360" w:lineRule="auto"/>
        <w:ind w:left="0" w:leftChars="0"/>
        <w:rPr>
          <w:rFonts w:ascii="宋体" w:hAnsi="宋体" w:cs="宋体"/>
          <w:szCs w:val="21"/>
        </w:rPr>
      </w:pPr>
      <w:r>
        <w:rPr>
          <w:rFonts w:hint="eastAsia" w:ascii="宋体" w:hAnsi="宋体" w:cs="宋体"/>
          <w:szCs w:val="21"/>
        </w:rPr>
        <w:t>败血症引起的MODS的诊断应由专科医生证实。</w:t>
      </w:r>
      <w:r>
        <w:rPr>
          <w:rFonts w:hint="eastAsia" w:ascii="宋体" w:hAnsi="宋体" w:cs="宋体"/>
          <w:b/>
          <w:bCs/>
          <w:szCs w:val="21"/>
        </w:rPr>
        <w:t>非败血症引起的</w:t>
      </w:r>
      <w:r>
        <w:rPr>
          <w:rFonts w:ascii="宋体" w:hAnsi="宋体" w:cs="宋体"/>
          <w:b/>
          <w:bCs/>
          <w:szCs w:val="21"/>
        </w:rPr>
        <w:t>MODS不在保障范围内</w:t>
      </w:r>
      <w:r>
        <w:rPr>
          <w:rFonts w:hint="eastAsia" w:ascii="宋体" w:hAnsi="宋体" w:cs="宋体"/>
          <w:szCs w:val="21"/>
        </w:rPr>
        <w:t>。</w:t>
      </w:r>
    </w:p>
    <w:p>
      <w:pPr>
        <w:pStyle w:val="2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大面积植皮手术</w:t>
      </w:r>
    </w:p>
    <w:p>
      <w:pPr>
        <w:pStyle w:val="17"/>
        <w:spacing w:line="360" w:lineRule="auto"/>
        <w:ind w:left="0" w:leftChars="0"/>
        <w:rPr>
          <w:rFonts w:ascii="宋体" w:hAnsi="宋体" w:cs="宋体"/>
          <w:szCs w:val="21"/>
        </w:rPr>
      </w:pPr>
      <w:r>
        <w:rPr>
          <w:rFonts w:hint="eastAsia" w:ascii="宋体" w:hAnsi="宋体" w:cs="宋体"/>
          <w:szCs w:val="21"/>
        </w:rPr>
        <w:t>指为修复皮肤与其下的组织缺损所进行的皮肤移植手术，要求皮肤移植的面积达到全身体表面积的30%或30%以上。体表面积根据《中国新九分法》计算。</w:t>
      </w:r>
    </w:p>
    <w:p>
      <w:pPr>
        <w:pStyle w:val="2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进行性风疹性全脑炎</w:t>
      </w:r>
    </w:p>
    <w:p>
      <w:pPr>
        <w:pStyle w:val="17"/>
        <w:spacing w:line="360" w:lineRule="auto"/>
        <w:ind w:left="0" w:leftChars="0"/>
        <w:rPr>
          <w:rFonts w:ascii="宋体" w:hAnsi="宋体" w:cs="宋体"/>
          <w:szCs w:val="21"/>
        </w:rPr>
      </w:pPr>
      <w:r>
        <w:rPr>
          <w:rFonts w:hint="eastAsia" w:ascii="宋体" w:hAnsi="宋体" w:cs="宋体"/>
          <w:szCs w:val="21"/>
        </w:rPr>
        <w:t>指由风疹病毒感染引起的慢性脑炎，且导致神经系统永久性的功能障碍。须由神经专科医师确诊。神经系统永久性的功能障碍，指疾病确诊180天后，仍遗留下列一种或一种以上障碍：</w:t>
      </w:r>
    </w:p>
    <w:p>
      <w:pPr>
        <w:pStyle w:val="17"/>
        <w:spacing w:line="360" w:lineRule="auto"/>
        <w:ind w:left="0" w:leftChars="0"/>
        <w:rPr>
          <w:rFonts w:ascii="宋体" w:hAnsi="宋体" w:cs="宋体"/>
          <w:szCs w:val="21"/>
        </w:rPr>
      </w:pPr>
      <w:r>
        <w:rPr>
          <w:rFonts w:hint="eastAsia" w:ascii="宋体" w:hAnsi="宋体" w:cs="宋体"/>
          <w:szCs w:val="21"/>
        </w:rPr>
        <w:t>（1）一肢（含）以上肢体肌力2级（含）以下；</w:t>
      </w:r>
    </w:p>
    <w:p>
      <w:pPr>
        <w:pStyle w:val="17"/>
        <w:spacing w:line="360" w:lineRule="auto"/>
        <w:ind w:left="0" w:leftChars="0"/>
        <w:rPr>
          <w:rFonts w:ascii="宋体" w:hAnsi="宋体" w:cs="宋体"/>
          <w:szCs w:val="21"/>
        </w:rPr>
      </w:pPr>
      <w:r>
        <w:rPr>
          <w:rFonts w:hint="eastAsia" w:ascii="宋体" w:hAnsi="宋体" w:cs="宋体"/>
          <w:szCs w:val="21"/>
        </w:rPr>
        <w:t>（2）</w:t>
      </w:r>
      <w:r>
        <w:rPr>
          <w:rFonts w:ascii="宋体" w:hAnsi="宋体" w:cs="宋体"/>
          <w:szCs w:val="21"/>
        </w:rPr>
        <w:t>语言能力</w:t>
      </w:r>
      <w:r>
        <w:rPr>
          <w:rFonts w:hint="eastAsia" w:ascii="宋体" w:hAnsi="宋体" w:cs="宋体"/>
          <w:szCs w:val="21"/>
        </w:rPr>
        <w:t>完全丧失、或严重咀嚼吞咽功能障碍；</w:t>
      </w:r>
    </w:p>
    <w:p>
      <w:pPr>
        <w:pStyle w:val="17"/>
        <w:spacing w:line="360" w:lineRule="auto"/>
        <w:ind w:left="0" w:leftChars="0"/>
        <w:rPr>
          <w:rFonts w:ascii="宋体" w:hAnsi="宋体" w:cs="宋体"/>
          <w:szCs w:val="21"/>
        </w:rPr>
      </w:pPr>
      <w:r>
        <w:rPr>
          <w:rFonts w:hint="eastAsia" w:ascii="宋体" w:hAnsi="宋体" w:cs="宋体"/>
          <w:szCs w:val="21"/>
        </w:rPr>
        <w:t>（3）自主生活能力完全丧失，无法独立完成六项基本日常生活活动中的三项或三项以上。</w:t>
      </w:r>
    </w:p>
    <w:p>
      <w:pPr>
        <w:pStyle w:val="2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脊髓小脑变性症</w:t>
      </w:r>
    </w:p>
    <w:p>
      <w:pPr>
        <w:pStyle w:val="17"/>
        <w:spacing w:line="360" w:lineRule="auto"/>
        <w:ind w:left="0" w:leftChars="0"/>
        <w:rPr>
          <w:rFonts w:ascii="宋体" w:hAnsi="宋体" w:cs="宋体"/>
          <w:szCs w:val="21"/>
        </w:rPr>
      </w:pPr>
      <w:r>
        <w:rPr>
          <w:rFonts w:hint="eastAsia" w:ascii="宋体" w:hAnsi="宋体" w:cs="宋体"/>
          <w:szCs w:val="21"/>
        </w:rPr>
        <w:t>脊髓小脑变性症为一组以小脑萎缩和共济失调为主要临床特点的与遗传有关的疾病。必须满足下列所有条件：</w:t>
      </w:r>
    </w:p>
    <w:p>
      <w:pPr>
        <w:pStyle w:val="17"/>
        <w:spacing w:line="360" w:lineRule="auto"/>
        <w:ind w:left="0" w:leftChars="0"/>
        <w:rPr>
          <w:rFonts w:ascii="宋体" w:hAnsi="宋体" w:cs="宋体"/>
          <w:szCs w:val="21"/>
        </w:rPr>
      </w:pPr>
      <w:r>
        <w:rPr>
          <w:rFonts w:hint="eastAsia" w:ascii="宋体" w:hAnsi="宋体" w:cs="宋体"/>
          <w:szCs w:val="21"/>
        </w:rPr>
        <w:t>（1）脊髓小脑变性症必须由三级医院诊断，并有下列所有证据支持：</w:t>
      </w:r>
    </w:p>
    <w:p>
      <w:pPr>
        <w:pStyle w:val="17"/>
        <w:spacing w:line="360" w:lineRule="auto"/>
        <w:outlineLvl w:val="1"/>
        <w:rPr>
          <w:rFonts w:ascii="宋体" w:hAnsi="宋体" w:cs="宋体"/>
          <w:szCs w:val="21"/>
        </w:rPr>
      </w:pPr>
      <w:r>
        <w:rPr>
          <w:rFonts w:hint="eastAsia" w:ascii="宋体" w:hAnsi="宋体" w:cs="宋体"/>
          <w:szCs w:val="21"/>
        </w:rPr>
        <w:t>a.影像学检查证实存在小脑萎缩；</w:t>
      </w:r>
    </w:p>
    <w:p>
      <w:pPr>
        <w:pStyle w:val="17"/>
        <w:spacing w:line="360" w:lineRule="auto"/>
        <w:outlineLvl w:val="1"/>
        <w:rPr>
          <w:rFonts w:ascii="宋体" w:hAnsi="宋体" w:cs="宋体"/>
          <w:szCs w:val="21"/>
        </w:rPr>
      </w:pPr>
      <w:r>
        <w:rPr>
          <w:rFonts w:hint="eastAsia" w:ascii="宋体" w:hAnsi="宋体" w:cs="宋体"/>
          <w:szCs w:val="21"/>
        </w:rPr>
        <w:t>b.临床表现存在共济失调、语言障碍和肌张力异常；</w:t>
      </w:r>
    </w:p>
    <w:p>
      <w:pPr>
        <w:pStyle w:val="17"/>
        <w:spacing w:line="360" w:lineRule="auto"/>
        <w:ind w:left="0" w:leftChars="0"/>
        <w:rPr>
          <w:rFonts w:ascii="宋体" w:hAnsi="宋体" w:cs="宋体"/>
          <w:szCs w:val="21"/>
        </w:rPr>
      </w:pPr>
      <w:r>
        <w:rPr>
          <w:rFonts w:hint="eastAsia" w:ascii="宋体" w:hAnsi="宋体" w:cs="宋体"/>
          <w:szCs w:val="21"/>
        </w:rPr>
        <w:t>（2）被保险人运动功能严重障碍，自主生活能力完全丧失，无法独立完成六项基本日常生活活动中的三项或三项以上。</w:t>
      </w:r>
    </w:p>
    <w:p>
      <w:pPr>
        <w:pStyle w:val="2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肾髓质囊性病</w:t>
      </w:r>
    </w:p>
    <w:p>
      <w:pPr>
        <w:pStyle w:val="17"/>
        <w:spacing w:line="360" w:lineRule="auto"/>
        <w:ind w:left="0" w:leftChars="0"/>
        <w:rPr>
          <w:rFonts w:ascii="宋体" w:hAnsi="宋体" w:cs="宋体"/>
          <w:szCs w:val="21"/>
        </w:rPr>
      </w:pPr>
      <w:r>
        <w:rPr>
          <w:rFonts w:hint="eastAsia" w:ascii="宋体" w:hAnsi="宋体" w:cs="宋体"/>
          <w:szCs w:val="21"/>
        </w:rPr>
        <w:t>肾髓质囊性病，一种遗传性肾脏疾病，特点为肾髓质多发大小不等的囊肿并且伴有小管炎症和间质性肾炎。必须满足下列所有条件：</w:t>
      </w:r>
    </w:p>
    <w:p>
      <w:pPr>
        <w:pStyle w:val="17"/>
        <w:spacing w:line="360" w:lineRule="auto"/>
        <w:ind w:left="0" w:leftChars="0"/>
        <w:outlineLvl w:val="2"/>
        <w:rPr>
          <w:rFonts w:ascii="宋体" w:hAnsi="宋体" w:cs="宋体"/>
          <w:szCs w:val="21"/>
        </w:rPr>
      </w:pPr>
      <w:r>
        <w:rPr>
          <w:rFonts w:hint="eastAsia" w:ascii="宋体" w:hAnsi="宋体" w:cs="宋体"/>
          <w:szCs w:val="21"/>
        </w:rPr>
        <w:t>（1）经肾组织活检明确诊断；</w:t>
      </w:r>
    </w:p>
    <w:p>
      <w:pPr>
        <w:pStyle w:val="17"/>
        <w:spacing w:line="360" w:lineRule="auto"/>
        <w:ind w:left="0" w:leftChars="0"/>
        <w:outlineLvl w:val="2"/>
        <w:rPr>
          <w:rFonts w:ascii="宋体" w:hAnsi="宋体" w:cs="宋体"/>
          <w:szCs w:val="21"/>
        </w:rPr>
      </w:pPr>
      <w:r>
        <w:rPr>
          <w:rFonts w:hint="eastAsia" w:ascii="宋体" w:hAnsi="宋体" w:cs="宋体"/>
          <w:szCs w:val="21"/>
        </w:rPr>
        <w:t>（2）临床有肾脏衰竭和肾小管功能障碍表现；</w:t>
      </w:r>
    </w:p>
    <w:p>
      <w:pPr>
        <w:pStyle w:val="17"/>
        <w:spacing w:line="360" w:lineRule="auto"/>
        <w:ind w:left="0" w:leftChars="0"/>
        <w:outlineLvl w:val="2"/>
        <w:rPr>
          <w:rFonts w:ascii="宋体" w:hAnsi="宋体" w:cs="宋体"/>
          <w:szCs w:val="21"/>
        </w:rPr>
      </w:pPr>
      <w:r>
        <w:rPr>
          <w:rFonts w:hint="eastAsia" w:ascii="宋体" w:hAnsi="宋体" w:cs="宋体"/>
          <w:szCs w:val="21"/>
        </w:rPr>
        <w:t>（3）影像学证据显示肾髓质多发囊肿。</w:t>
      </w:r>
    </w:p>
    <w:p>
      <w:pPr>
        <w:pStyle w:val="17"/>
        <w:spacing w:line="360" w:lineRule="auto"/>
        <w:ind w:left="0" w:leftChars="0" w:firstLine="422"/>
        <w:rPr>
          <w:rFonts w:ascii="宋体" w:hAnsi="宋体" w:cs="宋体"/>
          <w:b/>
          <w:szCs w:val="21"/>
        </w:rPr>
      </w:pPr>
      <w:r>
        <w:rPr>
          <w:rFonts w:hint="eastAsia" w:ascii="宋体" w:hAnsi="宋体" w:cs="宋体"/>
          <w:b/>
          <w:szCs w:val="21"/>
        </w:rPr>
        <w:t>其他肾脏囊性病变不在本保障范围内。</w:t>
      </w:r>
    </w:p>
    <w:p>
      <w:pPr>
        <w:pStyle w:val="2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严重肝豆状核变性</w:t>
      </w:r>
    </w:p>
    <w:p>
      <w:pPr>
        <w:pStyle w:val="17"/>
        <w:tabs>
          <w:tab w:val="left" w:pos="426"/>
        </w:tabs>
        <w:spacing w:line="360" w:lineRule="auto"/>
        <w:ind w:left="0" w:leftChars="0"/>
        <w:rPr>
          <w:rFonts w:ascii="宋体" w:hAnsi="宋体" w:cs="宋体"/>
          <w:szCs w:val="21"/>
        </w:rPr>
      </w:pPr>
      <w:r>
        <w:rPr>
          <w:rFonts w:hint="eastAsia" w:ascii="宋体" w:hAnsi="宋体" w:cs="宋体"/>
          <w:szCs w:val="21"/>
        </w:rPr>
        <w:t>肝豆状核变性是一种遗传性铜代谢障碍疾病。表现为体内的铜离子在肝、脑、肾、角膜等处沉积，引起进行性加重的肝硬化、锥体外系症状、精神症状、肾损害及角膜色素环。肝豆状核变性必须明确诊断并且满足以下条件之一：</w:t>
      </w:r>
    </w:p>
    <w:p>
      <w:pPr>
        <w:pStyle w:val="17"/>
        <w:tabs>
          <w:tab w:val="left" w:pos="426"/>
        </w:tabs>
        <w:spacing w:line="360" w:lineRule="auto"/>
        <w:ind w:left="0" w:leftChars="0"/>
        <w:rPr>
          <w:rFonts w:ascii="宋体" w:hAnsi="宋体" w:cs="宋体"/>
          <w:szCs w:val="21"/>
        </w:rPr>
      </w:pPr>
      <w:r>
        <w:rPr>
          <w:rFonts w:hint="eastAsia" w:ascii="宋体" w:hAnsi="宋体" w:cs="宋体"/>
          <w:szCs w:val="21"/>
        </w:rPr>
        <w:t>（1）失代偿性肝硬化，临床已经出现腹水、食道静脉曲张和脾肿大等表现；</w:t>
      </w:r>
    </w:p>
    <w:p>
      <w:pPr>
        <w:pStyle w:val="17"/>
        <w:tabs>
          <w:tab w:val="left" w:pos="426"/>
        </w:tabs>
        <w:spacing w:line="360" w:lineRule="auto"/>
        <w:ind w:left="0" w:leftChars="0"/>
        <w:rPr>
          <w:rFonts w:ascii="宋体" w:hAnsi="宋体" w:cs="宋体"/>
          <w:szCs w:val="21"/>
        </w:rPr>
      </w:pPr>
      <w:r>
        <w:rPr>
          <w:rFonts w:hint="eastAsia" w:ascii="宋体" w:hAnsi="宋体" w:cs="宋体"/>
          <w:szCs w:val="21"/>
        </w:rPr>
        <w:t>（2）慢性肾功能衰竭，已开始肾脏透析治疗；</w:t>
      </w:r>
    </w:p>
    <w:p>
      <w:pPr>
        <w:pStyle w:val="17"/>
        <w:tabs>
          <w:tab w:val="left" w:pos="426"/>
        </w:tabs>
        <w:spacing w:line="360" w:lineRule="auto"/>
        <w:ind w:left="0" w:leftChars="0"/>
        <w:rPr>
          <w:rFonts w:ascii="宋体" w:hAnsi="宋体" w:cs="宋体"/>
          <w:szCs w:val="21"/>
        </w:rPr>
      </w:pPr>
      <w:r>
        <w:rPr>
          <w:rFonts w:hint="eastAsia" w:ascii="宋体" w:hAnsi="宋体" w:cs="宋体"/>
          <w:szCs w:val="21"/>
        </w:rPr>
        <w:t>（3）接受了肝移植或肾移植手术。</w:t>
      </w:r>
    </w:p>
    <w:p>
      <w:pPr>
        <w:pStyle w:val="2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严重大动脉炎</w:t>
      </w:r>
    </w:p>
    <w:p>
      <w:pPr>
        <w:pStyle w:val="17"/>
        <w:spacing w:line="360" w:lineRule="auto"/>
        <w:ind w:left="0" w:leftChars="0"/>
        <w:rPr>
          <w:rFonts w:ascii="宋体" w:hAnsi="宋体" w:cs="宋体"/>
          <w:szCs w:val="21"/>
        </w:rPr>
      </w:pPr>
      <w:r>
        <w:rPr>
          <w:rFonts w:hint="eastAsia" w:ascii="宋体" w:hAnsi="宋体" w:cs="宋体"/>
          <w:szCs w:val="21"/>
        </w:rPr>
        <w:t>指经保险人认可医院的心脏或血管外科专科医生确诊的大动脉炎，须满足下列全部条件：</w:t>
      </w:r>
    </w:p>
    <w:p>
      <w:pPr>
        <w:pStyle w:val="17"/>
        <w:spacing w:line="360" w:lineRule="auto"/>
        <w:ind w:left="0" w:leftChars="0"/>
        <w:rPr>
          <w:rFonts w:ascii="宋体" w:hAnsi="宋体" w:cs="宋体"/>
          <w:szCs w:val="21"/>
        </w:rPr>
      </w:pPr>
      <w:r>
        <w:rPr>
          <w:rFonts w:hint="eastAsia" w:ascii="宋体" w:hAnsi="宋体" w:cs="宋体"/>
          <w:szCs w:val="21"/>
        </w:rPr>
        <w:t>（1）红细胞沉降率及C反应蛋白高于正常值；</w:t>
      </w:r>
    </w:p>
    <w:p>
      <w:pPr>
        <w:pStyle w:val="17"/>
        <w:spacing w:line="360" w:lineRule="auto"/>
        <w:ind w:left="0" w:leftChars="0"/>
        <w:rPr>
          <w:rFonts w:ascii="宋体" w:hAnsi="宋体" w:cs="宋体"/>
          <w:szCs w:val="21"/>
        </w:rPr>
      </w:pPr>
      <w:r>
        <w:rPr>
          <w:rFonts w:hint="eastAsia" w:ascii="宋体" w:hAnsi="宋体" w:cs="宋体"/>
          <w:szCs w:val="21"/>
        </w:rPr>
        <w:t>（2）超声检查、CTA检查或血管造影检查证实主动脉及其主要分支存在狭窄。</w:t>
      </w:r>
    </w:p>
    <w:p>
      <w:pPr>
        <w:pStyle w:val="2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多处臂丛神经根性撕脱</w:t>
      </w:r>
    </w:p>
    <w:p>
      <w:pPr>
        <w:pStyle w:val="17"/>
        <w:spacing w:line="360" w:lineRule="auto"/>
        <w:ind w:left="0" w:leftChars="0"/>
        <w:rPr>
          <w:rFonts w:ascii="宋体" w:hAnsi="宋体" w:cs="宋体"/>
          <w:szCs w:val="21"/>
        </w:rPr>
      </w:pPr>
      <w:r>
        <w:rPr>
          <w:rFonts w:hint="eastAsia" w:ascii="宋体" w:hAnsi="宋体" w:cs="宋体"/>
          <w:szCs w:val="21"/>
        </w:rPr>
        <w:t>由于疾病或意外伤害导致至少两根臂丛神经根性撕脱，造成永久不可逆性的手臂感觉功能与运动功能完全丧失。须由保险人认可的医院的专科医生确诊，并且有电生理检查结果证实。</w:t>
      </w:r>
    </w:p>
    <w:p>
      <w:pPr>
        <w:pStyle w:val="2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风湿热导致的心脏瓣膜病</w:t>
      </w:r>
    </w:p>
    <w:p>
      <w:pPr>
        <w:pStyle w:val="17"/>
        <w:spacing w:line="360" w:lineRule="auto"/>
        <w:ind w:left="0" w:leftChars="0"/>
        <w:rPr>
          <w:rFonts w:ascii="宋体" w:hAnsi="宋体" w:cs="宋体"/>
          <w:szCs w:val="21"/>
        </w:rPr>
      </w:pPr>
      <w:r>
        <w:rPr>
          <w:rFonts w:hint="eastAsia" w:ascii="宋体" w:hAnsi="宋体" w:cs="宋体"/>
          <w:szCs w:val="21"/>
        </w:rPr>
        <w:t>指风湿热反复发作并发心脏瓣膜损害，导致慢性心脏瓣膜病，引起心脏瓣膜狭窄、关闭不全。必须满足下列所有条件：</w:t>
      </w:r>
    </w:p>
    <w:p>
      <w:pPr>
        <w:pStyle w:val="17"/>
        <w:spacing w:line="360" w:lineRule="auto"/>
        <w:ind w:left="0" w:leftChars="0"/>
        <w:outlineLvl w:val="0"/>
        <w:rPr>
          <w:rFonts w:ascii="宋体" w:hAnsi="宋体" w:cs="宋体"/>
          <w:szCs w:val="21"/>
        </w:rPr>
      </w:pPr>
      <w:r>
        <w:rPr>
          <w:rFonts w:hint="eastAsia" w:ascii="宋体" w:hAnsi="宋体" w:cs="宋体"/>
          <w:szCs w:val="21"/>
        </w:rPr>
        <w:t>（1）风湿热病史；</w:t>
      </w:r>
    </w:p>
    <w:p>
      <w:pPr>
        <w:pStyle w:val="17"/>
        <w:spacing w:line="360" w:lineRule="auto"/>
        <w:ind w:left="0" w:leftChars="0"/>
        <w:outlineLvl w:val="0"/>
        <w:rPr>
          <w:rFonts w:ascii="宋体" w:hAnsi="宋体" w:cs="宋体"/>
          <w:szCs w:val="21"/>
        </w:rPr>
      </w:pPr>
      <w:r>
        <w:rPr>
          <w:rFonts w:hint="eastAsia" w:ascii="宋体" w:hAnsi="宋体" w:cs="宋体"/>
          <w:szCs w:val="21"/>
        </w:rPr>
        <w:t>（2）慢性心脏瓣膜病病史；</w:t>
      </w:r>
    </w:p>
    <w:p>
      <w:pPr>
        <w:pStyle w:val="17"/>
        <w:spacing w:line="360" w:lineRule="auto"/>
        <w:ind w:left="0" w:leftChars="0"/>
        <w:outlineLvl w:val="0"/>
        <w:rPr>
          <w:rFonts w:ascii="宋体" w:hAnsi="宋体" w:cs="宋体"/>
          <w:szCs w:val="21"/>
        </w:rPr>
      </w:pPr>
      <w:r>
        <w:rPr>
          <w:rFonts w:hint="eastAsia" w:ascii="宋体" w:hAnsi="宋体" w:cs="宋体"/>
          <w:szCs w:val="21"/>
        </w:rPr>
        <w:t>（3）实际接受了开胸开心进行的心脏瓣膜置换手术。</w:t>
      </w:r>
    </w:p>
    <w:p>
      <w:pPr>
        <w:pStyle w:val="17"/>
        <w:spacing w:line="360" w:lineRule="auto"/>
        <w:ind w:left="0" w:leftChars="0" w:firstLine="422"/>
        <w:rPr>
          <w:rFonts w:ascii="宋体" w:hAnsi="宋体" w:cs="宋体"/>
          <w:b/>
          <w:szCs w:val="21"/>
        </w:rPr>
      </w:pPr>
      <w:r>
        <w:rPr>
          <w:rFonts w:hint="eastAsia" w:ascii="宋体" w:hAnsi="宋体" w:cs="宋体"/>
          <w:b/>
          <w:szCs w:val="21"/>
        </w:rPr>
        <w:t>经导管进行的瓣膜置换手术或瓣膜成形手术不在本保障范围内。</w:t>
      </w:r>
    </w:p>
    <w:p>
      <w:pPr>
        <w:pStyle w:val="2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严重获得性或继发性肺泡蛋白质沉积症</w:t>
      </w:r>
    </w:p>
    <w:p>
      <w:pPr>
        <w:pStyle w:val="17"/>
        <w:spacing w:line="360" w:lineRule="auto"/>
        <w:ind w:left="0" w:leftChars="0"/>
        <w:rPr>
          <w:rFonts w:ascii="宋体" w:hAnsi="宋体" w:cs="宋体"/>
          <w:szCs w:val="21"/>
        </w:rPr>
      </w:pPr>
      <w:r>
        <w:rPr>
          <w:rFonts w:hint="eastAsia" w:ascii="宋体" w:hAnsi="宋体" w:cs="宋体"/>
          <w:szCs w:val="21"/>
        </w:rPr>
        <w:t>因获得性或继发性原因导致双肺肺泡和细支气管腔内充满不可溶性富磷脂蛋白的疾病。须满足下列全部条件：</w:t>
      </w:r>
    </w:p>
    <w:p>
      <w:pPr>
        <w:pStyle w:val="17"/>
        <w:spacing w:line="360" w:lineRule="auto"/>
        <w:ind w:left="0" w:leftChars="0"/>
        <w:rPr>
          <w:rFonts w:ascii="宋体" w:hAnsi="宋体" w:cs="宋体"/>
          <w:szCs w:val="21"/>
        </w:rPr>
      </w:pPr>
      <w:r>
        <w:rPr>
          <w:rFonts w:hint="eastAsia" w:ascii="宋体" w:hAnsi="宋体" w:cs="宋体"/>
          <w:szCs w:val="21"/>
        </w:rPr>
        <w:t>（1）支气管镜活检或开胸肺活检病理检查证实肺泡内充满有过碘酸雪夫（PAS）染色阳性的蛋白样物质；</w:t>
      </w:r>
    </w:p>
    <w:p>
      <w:pPr>
        <w:pStyle w:val="17"/>
        <w:spacing w:line="360" w:lineRule="auto"/>
        <w:ind w:left="0" w:leftChars="0"/>
        <w:rPr>
          <w:rFonts w:ascii="宋体" w:hAnsi="宋体" w:cs="宋体"/>
          <w:szCs w:val="21"/>
        </w:rPr>
      </w:pPr>
      <w:r>
        <w:rPr>
          <w:rFonts w:hint="eastAsia" w:ascii="宋体" w:hAnsi="宋体" w:cs="宋体"/>
          <w:szCs w:val="21"/>
        </w:rPr>
        <w:t>（2）被保险人因中重度呼吸困难或低氧血症而实际已行全身麻醉下的全肺灌洗治疗。</w:t>
      </w:r>
    </w:p>
    <w:p>
      <w:pPr>
        <w:pStyle w:val="2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细菌性脑脊髓膜炎后遗症</w:t>
      </w:r>
    </w:p>
    <w:p>
      <w:pPr>
        <w:pStyle w:val="17"/>
        <w:spacing w:line="360" w:lineRule="auto"/>
        <w:ind w:left="0" w:leftChars="0"/>
        <w:rPr>
          <w:rFonts w:ascii="宋体" w:hAnsi="宋体" w:cs="宋体"/>
          <w:szCs w:val="21"/>
        </w:rPr>
      </w:pPr>
      <w:r>
        <w:rPr>
          <w:rFonts w:hint="eastAsia" w:ascii="宋体" w:hAnsi="宋体" w:cs="宋体"/>
          <w:szCs w:val="21"/>
        </w:rPr>
        <w:t>指因脑膜炎双球菌感染引起脑脊髓膜化脓性病变，且导致永久性神经损害，并且脑脊液检查显示脑膜炎双球菌阳性。永久性神经损害是指由细菌性脑脊髓膜炎引起的耳聋、失明、动眼神经麻痹、瘫痪、脑积水的损害，且上述症状持续90天以上仍无改善迹象。</w:t>
      </w:r>
    </w:p>
    <w:p>
      <w:pPr>
        <w:pStyle w:val="17"/>
        <w:spacing w:line="360" w:lineRule="auto"/>
        <w:ind w:left="0" w:leftChars="0" w:firstLine="422"/>
        <w:rPr>
          <w:rFonts w:ascii="宋体" w:hAnsi="宋体" w:cs="宋体"/>
          <w:szCs w:val="21"/>
        </w:rPr>
      </w:pPr>
      <w:r>
        <w:rPr>
          <w:rFonts w:hint="eastAsia" w:ascii="宋体" w:hAnsi="宋体" w:cs="宋体"/>
          <w:b/>
          <w:bCs/>
          <w:szCs w:val="21"/>
        </w:rPr>
        <w:t>任何因其他传播方式（包括：性传播或静脉注射毒品）导致的</w:t>
      </w:r>
      <w:r>
        <w:rPr>
          <w:rFonts w:ascii="宋体" w:hAnsi="宋体" w:cs="宋体"/>
          <w:b/>
          <w:bCs/>
          <w:szCs w:val="21"/>
        </w:rPr>
        <w:t>HIV感染不在本保单保障范围内</w:t>
      </w:r>
      <w:r>
        <w:rPr>
          <w:rFonts w:hint="eastAsia" w:ascii="宋体" w:hAnsi="宋体" w:cs="宋体"/>
          <w:szCs w:val="21"/>
        </w:rPr>
        <w:t>。保险人必须拥有获得使用被保险人的所有血液样本的权利和能够对这些样本进行独立检验的权利。</w:t>
      </w:r>
    </w:p>
    <w:p>
      <w:pPr>
        <w:pStyle w:val="2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侵蚀性葡萄胎（恶性葡萄胎）</w:t>
      </w:r>
    </w:p>
    <w:p>
      <w:pPr>
        <w:pStyle w:val="17"/>
        <w:spacing w:line="360" w:lineRule="auto"/>
        <w:ind w:left="0" w:leftChars="0"/>
        <w:rPr>
          <w:rFonts w:ascii="宋体" w:hAnsi="宋体" w:cs="宋体"/>
          <w:szCs w:val="21"/>
        </w:rPr>
      </w:pPr>
      <w:r>
        <w:rPr>
          <w:rFonts w:hint="eastAsia" w:ascii="宋体" w:hAnsi="宋体" w:cs="宋体"/>
          <w:szCs w:val="21"/>
        </w:rPr>
        <w:t>被保险人被明确诊断为恶性葡萄胎。</w:t>
      </w:r>
    </w:p>
    <w:p>
      <w:pPr>
        <w:pStyle w:val="17"/>
        <w:spacing w:line="360" w:lineRule="auto"/>
        <w:ind w:left="0" w:leftChars="0"/>
        <w:rPr>
          <w:rFonts w:ascii="宋体" w:hAnsi="宋体" w:cs="宋体"/>
          <w:szCs w:val="21"/>
        </w:rPr>
      </w:pPr>
      <w:r>
        <w:rPr>
          <w:rFonts w:hint="eastAsia" w:ascii="宋体" w:hAnsi="宋体" w:cs="宋体"/>
          <w:szCs w:val="21"/>
        </w:rPr>
        <w:t>恶性葡萄胎又称侵蚀性葡萄胎，发生自胚胎组织，侵入子宫肌层或其他组织，也可能转移。被保险人实际接受了子宫切除手术治疗。</w:t>
      </w:r>
    </w:p>
    <w:p>
      <w:pPr>
        <w:pStyle w:val="17"/>
        <w:spacing w:line="360" w:lineRule="auto"/>
        <w:ind w:left="0" w:leftChars="0"/>
        <w:rPr>
          <w:rFonts w:ascii="宋体" w:hAnsi="宋体" w:cs="宋体"/>
          <w:szCs w:val="21"/>
        </w:rPr>
      </w:pPr>
      <w:r>
        <w:rPr>
          <w:rFonts w:hint="eastAsia" w:ascii="宋体" w:hAnsi="宋体" w:cs="宋体"/>
          <w:szCs w:val="21"/>
        </w:rPr>
        <w:t>索赔时需提交组织病理学检查报告，非侵蚀性的葡萄胎除外。</w:t>
      </w:r>
    </w:p>
    <w:p>
      <w:pPr>
        <w:pStyle w:val="2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严重感染性心内膜炎</w:t>
      </w:r>
    </w:p>
    <w:p>
      <w:pPr>
        <w:pStyle w:val="17"/>
        <w:spacing w:line="360" w:lineRule="auto"/>
        <w:ind w:left="0" w:leftChars="0"/>
        <w:rPr>
          <w:rFonts w:ascii="宋体" w:hAnsi="宋体" w:cs="宋体"/>
          <w:szCs w:val="21"/>
        </w:rPr>
      </w:pPr>
      <w:r>
        <w:rPr>
          <w:rFonts w:hint="eastAsia" w:ascii="宋体" w:hAnsi="宋体" w:cs="宋体"/>
          <w:szCs w:val="21"/>
        </w:rPr>
        <w:t>指由感染性微生物引致的心脏内膜炎症，并须符合下列所有标准：</w:t>
      </w:r>
    </w:p>
    <w:p>
      <w:pPr>
        <w:pStyle w:val="17"/>
        <w:spacing w:line="360" w:lineRule="auto"/>
        <w:ind w:left="0" w:leftChars="0"/>
        <w:rPr>
          <w:rFonts w:ascii="宋体" w:hAnsi="宋体" w:cs="宋体"/>
          <w:szCs w:val="21"/>
        </w:rPr>
      </w:pPr>
      <w:r>
        <w:rPr>
          <w:rFonts w:hint="eastAsia" w:ascii="宋体" w:hAnsi="宋体" w:cs="宋体"/>
          <w:szCs w:val="21"/>
        </w:rPr>
        <w:t>(1)血液培养结果呈阳性反应，证明感染性微生物的存在；</w:t>
      </w:r>
    </w:p>
    <w:p>
      <w:pPr>
        <w:pStyle w:val="17"/>
        <w:spacing w:line="360" w:lineRule="auto"/>
        <w:ind w:left="0" w:leftChars="0"/>
        <w:rPr>
          <w:rFonts w:ascii="宋体" w:hAnsi="宋体" w:cs="宋体"/>
          <w:szCs w:val="21"/>
        </w:rPr>
      </w:pPr>
      <w:r>
        <w:rPr>
          <w:rFonts w:hint="eastAsia" w:ascii="宋体" w:hAnsi="宋体" w:cs="宋体"/>
          <w:szCs w:val="21"/>
        </w:rPr>
        <w:t>(2)出现最少中度的心脏瓣膜功能不全（即返流部分达20%或以上）或中度的心脏瓣膜狭窄（即心脏瓣瓣口面积为正常值的30%或以下），导致感染性心内膜炎；</w:t>
      </w:r>
    </w:p>
    <w:p>
      <w:pPr>
        <w:pStyle w:val="17"/>
        <w:spacing w:line="360" w:lineRule="auto"/>
        <w:ind w:left="0" w:leftChars="0"/>
        <w:rPr>
          <w:rFonts w:ascii="宋体" w:hAnsi="宋体" w:cs="宋体"/>
          <w:szCs w:val="21"/>
        </w:rPr>
      </w:pPr>
      <w:r>
        <w:rPr>
          <w:rFonts w:hint="eastAsia" w:ascii="宋体" w:hAnsi="宋体" w:cs="宋体"/>
          <w:szCs w:val="21"/>
        </w:rPr>
        <w:t>(3)感染性心内膜炎的诊断及瓣膜受损的严重程度必须由心脏病专科医生确定。</w:t>
      </w:r>
    </w:p>
    <w:p>
      <w:pPr>
        <w:pStyle w:val="2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严重破伤风</w:t>
      </w:r>
    </w:p>
    <w:p>
      <w:pPr>
        <w:pStyle w:val="17"/>
        <w:spacing w:line="360" w:lineRule="auto"/>
        <w:ind w:left="0" w:leftChars="0"/>
        <w:rPr>
          <w:rFonts w:ascii="宋体" w:hAnsi="宋体" w:cs="宋体"/>
          <w:szCs w:val="21"/>
        </w:rPr>
      </w:pPr>
      <w:r>
        <w:rPr>
          <w:rFonts w:hint="eastAsia" w:ascii="宋体" w:hAnsi="宋体" w:cs="宋体"/>
          <w:szCs w:val="21"/>
        </w:rPr>
        <w:t>指破伤风梭菌经由皮肤或黏膜伤口侵入人体，在缺氧环境下生长繁殖，产生毒素而引起肌痉挛的一种特异性感染。须经专科医生明确诊断。</w:t>
      </w:r>
    </w:p>
    <w:p>
      <w:pPr>
        <w:pStyle w:val="2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库鲁病</w:t>
      </w:r>
    </w:p>
    <w:p>
      <w:pPr>
        <w:pStyle w:val="17"/>
        <w:spacing w:line="360" w:lineRule="auto"/>
        <w:ind w:left="0" w:leftChars="0"/>
        <w:rPr>
          <w:rFonts w:ascii="宋体" w:hAnsi="宋体" w:cs="宋体"/>
          <w:szCs w:val="21"/>
        </w:rPr>
      </w:pPr>
      <w:r>
        <w:rPr>
          <w:rFonts w:hint="eastAsia" w:ascii="宋体" w:hAnsi="宋体" w:cs="宋体"/>
          <w:szCs w:val="21"/>
        </w:rPr>
        <w:t>指一种亚急性传染性朊蛋白病。临床表现为共济失调、震颤、不自主运动，在病程晚期出现进行性加重的痴呆，神经异常。该病必须由权威医疗机构根据致病蛋白的发现而明确诊断。</w:t>
      </w:r>
    </w:p>
    <w:p>
      <w:pPr>
        <w:pStyle w:val="2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严重斯蒂尔病</w:t>
      </w:r>
    </w:p>
    <w:p>
      <w:pPr>
        <w:pStyle w:val="17"/>
        <w:spacing w:line="360" w:lineRule="auto"/>
        <w:ind w:left="0" w:leftChars="0"/>
        <w:rPr>
          <w:rFonts w:ascii="宋体" w:hAnsi="宋体" w:cs="宋体"/>
          <w:szCs w:val="21"/>
        </w:rPr>
      </w:pPr>
      <w:r>
        <w:rPr>
          <w:rFonts w:hint="eastAsia" w:ascii="宋体" w:hAnsi="宋体" w:cs="宋体"/>
          <w:szCs w:val="21"/>
        </w:rPr>
        <w:t>须经风湿病专科医生明确诊断，并至少满足下列两项条件：</w:t>
      </w:r>
    </w:p>
    <w:p>
      <w:pPr>
        <w:pStyle w:val="17"/>
        <w:spacing w:line="360" w:lineRule="auto"/>
        <w:ind w:left="0" w:leftChars="0"/>
        <w:outlineLvl w:val="1"/>
        <w:rPr>
          <w:rFonts w:ascii="宋体" w:hAnsi="宋体" w:cs="宋体"/>
          <w:szCs w:val="21"/>
        </w:rPr>
      </w:pPr>
      <w:r>
        <w:rPr>
          <w:rFonts w:hint="eastAsia" w:ascii="宋体" w:hAnsi="宋体" w:cs="宋体"/>
          <w:szCs w:val="21"/>
        </w:rPr>
        <w:t>（1）因该病导致心包炎；</w:t>
      </w:r>
    </w:p>
    <w:p>
      <w:pPr>
        <w:pStyle w:val="17"/>
        <w:spacing w:line="360" w:lineRule="auto"/>
        <w:ind w:left="0" w:leftChars="0"/>
        <w:outlineLvl w:val="1"/>
        <w:rPr>
          <w:rFonts w:ascii="宋体" w:hAnsi="宋体" w:cs="宋体"/>
          <w:szCs w:val="21"/>
        </w:rPr>
      </w:pPr>
      <w:r>
        <w:rPr>
          <w:rFonts w:hint="eastAsia" w:ascii="宋体" w:hAnsi="宋体" w:cs="宋体"/>
          <w:szCs w:val="21"/>
        </w:rPr>
        <w:t>（2）因该病导致肺间质病变；</w:t>
      </w:r>
    </w:p>
    <w:p>
      <w:pPr>
        <w:pStyle w:val="17"/>
        <w:spacing w:line="360" w:lineRule="auto"/>
        <w:ind w:left="0" w:leftChars="0"/>
        <w:outlineLvl w:val="1"/>
        <w:rPr>
          <w:rFonts w:ascii="宋体" w:hAnsi="宋体" w:cs="宋体"/>
          <w:szCs w:val="21"/>
        </w:rPr>
      </w:pPr>
      <w:r>
        <w:rPr>
          <w:rFonts w:hint="eastAsia" w:ascii="宋体" w:hAnsi="宋体" w:cs="宋体"/>
          <w:szCs w:val="21"/>
        </w:rPr>
        <w:t>（3）巨噬细胞活化综合征（MAS）。</w:t>
      </w:r>
    </w:p>
    <w:p>
      <w:pPr>
        <w:pStyle w:val="2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肺孢子菌肺炎</w:t>
      </w:r>
    </w:p>
    <w:p>
      <w:pPr>
        <w:pStyle w:val="17"/>
        <w:spacing w:line="360" w:lineRule="auto"/>
        <w:ind w:left="0" w:leftChars="0"/>
        <w:rPr>
          <w:rFonts w:ascii="宋体" w:hAnsi="宋体" w:cs="宋体"/>
          <w:szCs w:val="21"/>
        </w:rPr>
      </w:pPr>
      <w:r>
        <w:rPr>
          <w:rFonts w:hint="eastAsia" w:ascii="宋体" w:hAnsi="宋体" w:cs="宋体"/>
          <w:szCs w:val="21"/>
        </w:rPr>
        <w:t>肺孢子菌肺炎：指由肺孢子菌引起的间质性浆细胞性肺炎。并须满足下列全部条件：</w:t>
      </w:r>
    </w:p>
    <w:p>
      <w:pPr>
        <w:pStyle w:val="17"/>
        <w:spacing w:line="360" w:lineRule="auto"/>
        <w:ind w:left="0" w:leftChars="0"/>
        <w:outlineLvl w:val="1"/>
        <w:rPr>
          <w:rFonts w:ascii="宋体" w:hAnsi="宋体" w:cs="宋体"/>
          <w:szCs w:val="21"/>
        </w:rPr>
      </w:pPr>
      <w:r>
        <w:rPr>
          <w:rFonts w:hint="eastAsia" w:ascii="宋体" w:hAnsi="宋体" w:cs="宋体"/>
          <w:szCs w:val="21"/>
        </w:rPr>
        <w:t>（1）第一秒末用力呼气量（FEV1）小于1升；</w:t>
      </w:r>
    </w:p>
    <w:p>
      <w:pPr>
        <w:pStyle w:val="17"/>
        <w:spacing w:line="360" w:lineRule="auto"/>
        <w:ind w:left="0" w:leftChars="0"/>
        <w:outlineLvl w:val="1"/>
        <w:rPr>
          <w:rFonts w:ascii="宋体" w:hAnsi="宋体" w:cs="宋体"/>
          <w:szCs w:val="21"/>
        </w:rPr>
      </w:pPr>
      <w:r>
        <w:rPr>
          <w:rFonts w:hint="eastAsia" w:ascii="宋体" w:hAnsi="宋体" w:cs="宋体"/>
          <w:szCs w:val="21"/>
        </w:rPr>
        <w:t>（2）气道内阻力增加，至少达到0.5kPa/l/s；</w:t>
      </w:r>
    </w:p>
    <w:p>
      <w:pPr>
        <w:pStyle w:val="17"/>
        <w:spacing w:line="360" w:lineRule="auto"/>
        <w:ind w:left="0" w:leftChars="0"/>
        <w:outlineLvl w:val="1"/>
        <w:rPr>
          <w:rFonts w:ascii="宋体" w:hAnsi="宋体" w:cs="宋体"/>
          <w:szCs w:val="21"/>
        </w:rPr>
      </w:pPr>
      <w:r>
        <w:rPr>
          <w:rFonts w:hint="eastAsia" w:ascii="宋体" w:hAnsi="宋体" w:cs="宋体"/>
          <w:szCs w:val="21"/>
        </w:rPr>
        <w:t>（3）残气容积占肺总量(TLC)的60%以上；</w:t>
      </w:r>
    </w:p>
    <w:p>
      <w:pPr>
        <w:pStyle w:val="17"/>
        <w:spacing w:line="360" w:lineRule="auto"/>
        <w:ind w:left="0" w:leftChars="0"/>
        <w:outlineLvl w:val="1"/>
        <w:rPr>
          <w:rFonts w:ascii="宋体" w:hAnsi="宋体" w:cs="宋体"/>
          <w:szCs w:val="21"/>
        </w:rPr>
      </w:pPr>
      <w:r>
        <w:rPr>
          <w:rFonts w:hint="eastAsia" w:ascii="宋体" w:hAnsi="宋体" w:cs="宋体"/>
          <w:szCs w:val="21"/>
        </w:rPr>
        <w:t>（4）胸内气体容积升高，超过170(基值的百分比)；</w:t>
      </w:r>
    </w:p>
    <w:p>
      <w:pPr>
        <w:pStyle w:val="17"/>
        <w:spacing w:line="360" w:lineRule="auto"/>
        <w:ind w:left="0" w:leftChars="0"/>
        <w:outlineLvl w:val="1"/>
        <w:rPr>
          <w:rFonts w:ascii="宋体" w:hAnsi="宋体" w:cs="宋体"/>
          <w:szCs w:val="21"/>
        </w:rPr>
      </w:pPr>
      <w:r>
        <w:rPr>
          <w:rFonts w:hint="eastAsia" w:ascii="宋体" w:hAnsi="宋体" w:cs="宋体"/>
          <w:szCs w:val="21"/>
        </w:rPr>
        <w:t>（5）PaO2&lt;60mmHg，PaCO2&gt;50mmHg。</w:t>
      </w:r>
    </w:p>
    <w:p>
      <w:pPr>
        <w:pStyle w:val="17"/>
        <w:spacing w:line="360" w:lineRule="auto"/>
        <w:ind w:left="0" w:leftChars="0" w:firstLine="422"/>
        <w:rPr>
          <w:rFonts w:ascii="宋体" w:hAnsi="宋体" w:cs="宋体"/>
          <w:b/>
          <w:bCs/>
          <w:szCs w:val="21"/>
        </w:rPr>
      </w:pPr>
      <w:r>
        <w:rPr>
          <w:rFonts w:hint="eastAsia" w:ascii="宋体" w:hAnsi="宋体" w:cs="宋体"/>
          <w:b/>
          <w:bCs/>
          <w:szCs w:val="21"/>
        </w:rPr>
        <w:t>感染艾滋病病毒或患艾滋病期间所患肺孢子菌肺炎不在保障范围内。</w:t>
      </w:r>
    </w:p>
    <w:p>
      <w:pPr>
        <w:pStyle w:val="2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严重III度冻伤导致截肢</w:t>
      </w:r>
    </w:p>
    <w:p>
      <w:pPr>
        <w:pStyle w:val="17"/>
        <w:spacing w:line="360" w:lineRule="auto"/>
        <w:ind w:left="0" w:leftChars="0"/>
        <w:rPr>
          <w:rFonts w:ascii="宋体" w:hAnsi="宋体" w:cs="宋体"/>
          <w:szCs w:val="21"/>
        </w:rPr>
      </w:pPr>
      <w:r>
        <w:rPr>
          <w:rFonts w:hint="eastAsia" w:ascii="宋体" w:hAnsi="宋体" w:cs="宋体"/>
          <w:szCs w:val="21"/>
        </w:rPr>
        <w:t>冻伤是由于寒冷潮湿作用引起的人体局部或全身损伤，并且冻伤程度达到III度，且导致一个或一个以上肢体自腕关节或踝关节近端（靠近躯干端）以上完全性断离。</w:t>
      </w:r>
    </w:p>
    <w:p>
      <w:pPr>
        <w:pStyle w:val="2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成骨不全症（</w:t>
      </w:r>
      <w:r>
        <w:rPr>
          <w:rFonts w:ascii="宋体" w:hAnsi="宋体" w:cs="宋体"/>
          <w:b/>
          <w:bCs/>
          <w:szCs w:val="21"/>
        </w:rPr>
        <w:t>III型）</w:t>
      </w:r>
    </w:p>
    <w:p>
      <w:pPr>
        <w:pStyle w:val="17"/>
        <w:spacing w:line="360" w:lineRule="auto"/>
        <w:ind w:left="0" w:leftChars="0"/>
        <w:rPr>
          <w:rFonts w:asciiTheme="minorEastAsia" w:hAnsiTheme="minorEastAsia" w:eastAsiaTheme="minorEastAsia" w:cstheme="minorEastAsia"/>
          <w:b/>
          <w:szCs w:val="21"/>
        </w:rPr>
      </w:pPr>
      <w:r>
        <w:rPr>
          <w:rFonts w:hint="eastAsia" w:asciiTheme="minorEastAsia" w:hAnsiTheme="minorEastAsia" w:eastAsiaTheme="minorEastAsia"/>
          <w:szCs w:val="21"/>
        </w:rPr>
        <w:t xml:space="preserve">指由于多种致病基因突变导致骨基质蛋白数量减少或质量异常，从而引起以骨量低下、骨骼脆性增加和反复骨折为主要特征的骨骼疾病。须经专科医生根据体格检查，骨折史，家族史，X线检查，骨密度和皮肤活检报告资料明确诊断为成骨不全症III型，且须在理赔时提供检查， 家族史，骨代谢生化指标、X线检查及基因检测等资料。 </w:t>
      </w:r>
      <w:r>
        <w:rPr>
          <w:rFonts w:hint="eastAsia" w:asciiTheme="minorEastAsia" w:hAnsiTheme="minorEastAsia" w:eastAsiaTheme="minorEastAsia"/>
          <w:szCs w:val="21"/>
        </w:rPr>
        <w:br w:type="textWrapping"/>
      </w:r>
      <w:r>
        <w:rPr>
          <w:rFonts w:hint="eastAsia" w:asciiTheme="minorEastAsia" w:hAnsiTheme="minorEastAsia" w:eastAsiaTheme="minorEastAsia"/>
          <w:b/>
          <w:bCs/>
          <w:szCs w:val="21"/>
        </w:rPr>
        <w:t xml:space="preserve">    成骨不全症I型、II型和IV型不在本保障范围内。</w:t>
      </w:r>
    </w:p>
    <w:p>
      <w:pPr>
        <w:pStyle w:val="2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严重甲型及乙型血友病</w:t>
      </w:r>
    </w:p>
    <w:p>
      <w:pPr>
        <w:pStyle w:val="17"/>
        <w:spacing w:line="360" w:lineRule="auto"/>
        <w:ind w:left="0" w:leftChars="0"/>
        <w:rPr>
          <w:rFonts w:asciiTheme="minorEastAsia" w:hAnsiTheme="minorEastAsia" w:eastAsiaTheme="minorEastAsia" w:cstheme="minorEastAsia"/>
          <w:b/>
          <w:szCs w:val="21"/>
        </w:rPr>
      </w:pPr>
      <w:r>
        <w:rPr>
          <w:rFonts w:hint="eastAsia" w:asciiTheme="minorEastAsia" w:hAnsiTheme="minorEastAsia" w:eastAsiaTheme="minorEastAsia"/>
          <w:szCs w:val="21"/>
        </w:rPr>
        <w:t>被保险人必须经保险人认可的血液科专科医生确诊为甲型或乙型血友病，并且必须满足下列所有条件：</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xml:space="preserve">  （1）VIII因子或IX因子活性小于1%；</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xml:space="preserve">  （2）出现以下任一种临床表现</w:t>
      </w:r>
      <w:r>
        <w:rPr>
          <w:rFonts w:asciiTheme="minorEastAsia" w:hAnsiTheme="minorEastAsia" w:eastAsiaTheme="minorEastAsia"/>
          <w:szCs w:val="21"/>
        </w:rPr>
        <w:t>：</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r>
        <w:rPr>
          <w:rFonts w:hint="eastAsia" w:asciiTheme="minorEastAsia" w:hAnsiTheme="minorEastAsia" w:eastAsiaTheme="minorEastAsia"/>
          <w:szCs w:val="21"/>
        </w:rPr>
        <w:t>（a）反复关节血肿，大关节畸形和活动受限；或</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r>
        <w:rPr>
          <w:rFonts w:hint="eastAsia" w:asciiTheme="minorEastAsia" w:hAnsiTheme="minorEastAsia" w:eastAsiaTheme="minorEastAsia"/>
          <w:szCs w:val="21"/>
        </w:rPr>
        <w:t>（b）内脏器官出血如：肾脏出血、消化道出血、腹腔出血、颅内出血。</w:t>
      </w:r>
    </w:p>
    <w:p>
      <w:pPr>
        <w:pStyle w:val="2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严重气性坏疽</w:t>
      </w:r>
    </w:p>
    <w:p>
      <w:pPr>
        <w:pStyle w:val="17"/>
        <w:spacing w:line="360" w:lineRule="auto"/>
        <w:ind w:left="0" w:leftChars="0"/>
        <w:rPr>
          <w:rFonts w:asciiTheme="minorEastAsia" w:hAnsiTheme="minorEastAsia" w:eastAsiaTheme="minorEastAsia"/>
          <w:szCs w:val="21"/>
        </w:rPr>
      </w:pPr>
      <w:r>
        <w:rPr>
          <w:rFonts w:hint="eastAsia" w:asciiTheme="minorEastAsia" w:hAnsiTheme="minorEastAsia" w:eastAsiaTheme="minorEastAsia"/>
          <w:szCs w:val="21"/>
        </w:rPr>
        <w:t>指由梭状芽胞杆菌所致的肌坏死或肌炎。须经专科医生明确诊断，且须同时符合下列要求：</w:t>
      </w:r>
    </w:p>
    <w:p>
      <w:pPr>
        <w:pStyle w:val="17"/>
        <w:spacing w:line="360" w:lineRule="auto"/>
        <w:ind w:left="0" w:leftChars="0"/>
        <w:rPr>
          <w:rFonts w:asciiTheme="minorEastAsia" w:hAnsiTheme="minorEastAsia" w:eastAsiaTheme="minorEastAsia"/>
          <w:szCs w:val="21"/>
        </w:rPr>
      </w:pPr>
      <w:r>
        <w:rPr>
          <w:rFonts w:hint="eastAsia" w:asciiTheme="minorEastAsia" w:hAnsiTheme="minorEastAsia" w:eastAsiaTheme="minorEastAsia"/>
          <w:szCs w:val="21"/>
        </w:rPr>
        <w:t>（1）符合气性坏疽的一般临床表现；</w:t>
      </w:r>
    </w:p>
    <w:p>
      <w:pPr>
        <w:pStyle w:val="17"/>
        <w:spacing w:line="360" w:lineRule="auto"/>
        <w:ind w:left="0" w:leftChars="0"/>
        <w:rPr>
          <w:rFonts w:asciiTheme="minorEastAsia" w:hAnsiTheme="minorEastAsia" w:eastAsiaTheme="minorEastAsia"/>
          <w:szCs w:val="21"/>
        </w:rPr>
      </w:pPr>
      <w:r>
        <w:rPr>
          <w:rFonts w:hint="eastAsia" w:asciiTheme="minorEastAsia" w:hAnsiTheme="minorEastAsia" w:eastAsiaTheme="minorEastAsia"/>
          <w:szCs w:val="21"/>
        </w:rPr>
        <w:t>（2）细菌培养检出致病菌；</w:t>
      </w:r>
    </w:p>
    <w:p>
      <w:pPr>
        <w:pStyle w:val="17"/>
        <w:spacing w:line="360" w:lineRule="auto"/>
        <w:ind w:left="0" w:leftChars="0"/>
        <w:rPr>
          <w:rFonts w:asciiTheme="minorEastAsia" w:hAnsiTheme="minorEastAsia" w:eastAsiaTheme="minorEastAsia"/>
          <w:b/>
          <w:bCs/>
          <w:szCs w:val="21"/>
        </w:rPr>
      </w:pPr>
      <w:r>
        <w:rPr>
          <w:rFonts w:hint="eastAsia" w:asciiTheme="minorEastAsia" w:hAnsiTheme="minorEastAsia" w:eastAsiaTheme="minorEastAsia"/>
          <w:szCs w:val="21"/>
        </w:rPr>
        <w:t>（3）出现广泛性肌肉及组织坏死，并已经实施了坏死组织和筋膜以及肌肉的切除手术。</w:t>
      </w:r>
      <w:r>
        <w:rPr>
          <w:rFonts w:hint="eastAsia" w:asciiTheme="minorEastAsia" w:hAnsiTheme="minorEastAsia" w:eastAsiaTheme="minorEastAsia"/>
          <w:b/>
          <w:bCs/>
          <w:szCs w:val="21"/>
        </w:rPr>
        <w:t>清创术不在保障范围内。</w:t>
      </w:r>
    </w:p>
    <w:p>
      <w:pPr>
        <w:pStyle w:val="17"/>
        <w:spacing w:line="360" w:lineRule="auto"/>
        <w:ind w:left="0" w:leftChars="0" w:firstLine="422"/>
        <w:rPr>
          <w:rFonts w:ascii="宋体" w:hAnsi="宋体" w:cs="宋体"/>
          <w:szCs w:val="21"/>
        </w:rPr>
      </w:pPr>
      <w:r>
        <w:rPr>
          <w:rFonts w:hint="eastAsia" w:ascii="宋体" w:hAnsi="宋体" w:cs="宋体"/>
          <w:b/>
          <w:szCs w:val="21"/>
        </w:rPr>
        <w:t>3</w:t>
      </w:r>
      <w:r>
        <w:rPr>
          <w:rFonts w:hint="eastAsia" w:ascii="宋体" w:hAnsi="宋体" w:cs="宋体"/>
          <w:b/>
          <w:szCs w:val="21"/>
          <w:lang w:val="en-US" w:eastAsia="zh-CN"/>
        </w:rPr>
        <w:t>1</w:t>
      </w:r>
      <w:r>
        <w:rPr>
          <w:rFonts w:hint="eastAsia" w:ascii="宋体" w:hAnsi="宋体" w:cs="宋体"/>
          <w:b/>
          <w:szCs w:val="21"/>
        </w:rPr>
        <w:t>、基本医疗保险：</w:t>
      </w:r>
      <w:r>
        <w:rPr>
          <w:rFonts w:hint="eastAsia" w:ascii="宋体" w:hAnsi="宋体" w:cs="宋体"/>
          <w:szCs w:val="21"/>
        </w:rPr>
        <w:t>本保险合同所称的基本医疗保险包括城镇职工基本医疗保险、城镇居民基本医疗保险、新型农村合作医疗等政府举办的社会基本医疗保障项目。</w:t>
      </w:r>
    </w:p>
    <w:p>
      <w:pPr>
        <w:pStyle w:val="17"/>
        <w:spacing w:line="360" w:lineRule="auto"/>
        <w:ind w:left="0" w:leftChars="0" w:firstLine="422"/>
        <w:rPr>
          <w:rFonts w:ascii="宋体" w:hAnsi="宋体" w:cs="宋体"/>
          <w:szCs w:val="21"/>
        </w:rPr>
      </w:pPr>
      <w:r>
        <w:rPr>
          <w:rFonts w:hint="eastAsia" w:ascii="宋体" w:hAnsi="宋体" w:cs="宋体"/>
          <w:b/>
          <w:szCs w:val="21"/>
          <w:lang w:val="en-US" w:eastAsia="zh-CN"/>
        </w:rPr>
        <w:t>32</w:t>
      </w:r>
      <w:r>
        <w:rPr>
          <w:rFonts w:hint="eastAsia" w:ascii="宋体" w:hAnsi="宋体" w:cs="宋体"/>
          <w:b/>
          <w:szCs w:val="21"/>
        </w:rPr>
        <w:t>、专科医生：</w:t>
      </w:r>
      <w:r>
        <w:rPr>
          <w:rFonts w:hint="eastAsia" w:ascii="宋体" w:hAnsi="宋体" w:cs="宋体"/>
          <w:szCs w:val="21"/>
        </w:rPr>
        <w:t>专科医生应当同时满足以下四项资格条件：</w:t>
      </w:r>
    </w:p>
    <w:p>
      <w:pPr>
        <w:pStyle w:val="17"/>
        <w:spacing w:line="360" w:lineRule="auto"/>
        <w:ind w:left="0" w:leftChars="0"/>
        <w:rPr>
          <w:rFonts w:ascii="宋体" w:hAnsi="宋体" w:cs="宋体"/>
          <w:szCs w:val="21"/>
        </w:rPr>
      </w:pPr>
      <w:r>
        <w:rPr>
          <w:rFonts w:hint="eastAsia" w:ascii="宋体" w:hAnsi="宋体" w:cs="宋体"/>
          <w:szCs w:val="21"/>
        </w:rPr>
        <w:t>（1）具有有效的中华人民共和国《医师资格证书》；</w:t>
      </w:r>
    </w:p>
    <w:p>
      <w:pPr>
        <w:pStyle w:val="17"/>
        <w:spacing w:line="360" w:lineRule="auto"/>
        <w:ind w:left="0" w:leftChars="0"/>
        <w:rPr>
          <w:rFonts w:ascii="宋体" w:hAnsi="宋体" w:cs="宋体"/>
          <w:szCs w:val="21"/>
        </w:rPr>
      </w:pPr>
      <w:r>
        <w:rPr>
          <w:rFonts w:hint="eastAsia" w:ascii="宋体" w:hAnsi="宋体" w:cs="宋体"/>
          <w:szCs w:val="21"/>
        </w:rPr>
        <w:t>（2）具有有效的中华人民共和国《医师执业证书》，并按期到相关部门登记注册；</w:t>
      </w:r>
    </w:p>
    <w:p>
      <w:pPr>
        <w:pStyle w:val="17"/>
        <w:spacing w:line="360" w:lineRule="auto"/>
        <w:ind w:left="0" w:leftChars="0"/>
        <w:rPr>
          <w:rFonts w:ascii="宋体" w:hAnsi="宋体" w:cs="宋体"/>
          <w:szCs w:val="21"/>
        </w:rPr>
      </w:pPr>
      <w:r>
        <w:rPr>
          <w:rFonts w:hint="eastAsia" w:ascii="宋体" w:hAnsi="宋体" w:cs="宋体"/>
          <w:szCs w:val="21"/>
        </w:rPr>
        <w:t>（3）具有有效的中华人民共和国主治医师或主治医师以上职称的《医师职称证书》；</w:t>
      </w:r>
    </w:p>
    <w:p>
      <w:pPr>
        <w:pStyle w:val="17"/>
        <w:numPr>
          <w:ilvl w:val="255"/>
          <w:numId w:val="0"/>
        </w:numPr>
        <w:spacing w:line="360" w:lineRule="auto"/>
        <w:ind w:firstLine="420" w:firstLineChars="200"/>
        <w:rPr>
          <w:rFonts w:ascii="宋体" w:hAnsi="宋体" w:cs="宋体"/>
          <w:szCs w:val="21"/>
        </w:rPr>
      </w:pPr>
      <w:r>
        <w:rPr>
          <w:rFonts w:hint="eastAsia" w:ascii="宋体" w:hAnsi="宋体" w:cs="宋体"/>
          <w:szCs w:val="21"/>
        </w:rPr>
        <w:t>（4）在国家《医院分级管理标准》二级或二级以上医院的相应科室从事临床工作三年以上。</w:t>
      </w:r>
    </w:p>
    <w:p>
      <w:pPr>
        <w:pStyle w:val="17"/>
        <w:spacing w:line="360" w:lineRule="auto"/>
        <w:ind w:left="0" w:leftChars="0" w:firstLine="422"/>
        <w:rPr>
          <w:rFonts w:ascii="宋体" w:hAnsi="宋体" w:cs="宋体"/>
          <w:b/>
          <w:bCs/>
          <w:szCs w:val="21"/>
        </w:rPr>
      </w:pPr>
      <w:r>
        <w:rPr>
          <w:rFonts w:hint="eastAsia" w:ascii="宋体" w:hAnsi="宋体" w:cs="宋体"/>
          <w:b/>
          <w:bCs/>
          <w:szCs w:val="21"/>
          <w:lang w:val="en-US" w:eastAsia="zh-CN"/>
        </w:rPr>
        <w:t>33</w:t>
      </w:r>
      <w:r>
        <w:rPr>
          <w:rFonts w:hint="eastAsia" w:ascii="宋体" w:hAnsi="宋体" w:cs="宋体"/>
          <w:b/>
          <w:bCs/>
          <w:szCs w:val="21"/>
        </w:rPr>
        <w:t>、初次</w:t>
      </w:r>
      <w:r>
        <w:rPr>
          <w:rFonts w:ascii="宋体" w:hAnsi="宋体" w:cs="宋体"/>
          <w:b/>
          <w:bCs/>
          <w:szCs w:val="21"/>
        </w:rPr>
        <w:t>确诊</w:t>
      </w:r>
      <w:r>
        <w:rPr>
          <w:rFonts w:hint="eastAsia" w:ascii="宋体" w:hAnsi="宋体" w:cs="宋体"/>
          <w:b/>
          <w:bCs/>
          <w:szCs w:val="21"/>
        </w:rPr>
        <w:t>：指自被保险人出生之日起第一次经医院或指定医疗机构确诊患有某种疾病，而不是指自本保险合同生效之后第一次经医院或指定医疗机构确诊患有某种疾病。</w:t>
      </w:r>
    </w:p>
    <w:p>
      <w:pPr>
        <w:pStyle w:val="17"/>
        <w:spacing w:line="360" w:lineRule="auto"/>
        <w:ind w:left="0" w:leftChars="0" w:firstLine="422"/>
        <w:rPr>
          <w:rFonts w:ascii="宋体" w:hAnsi="宋体" w:cs="宋体"/>
          <w:szCs w:val="21"/>
        </w:rPr>
      </w:pPr>
      <w:r>
        <w:rPr>
          <w:rFonts w:hint="eastAsia" w:ascii="宋体" w:hAnsi="宋体" w:cs="宋体"/>
          <w:b/>
          <w:bCs/>
          <w:szCs w:val="21"/>
        </w:rPr>
        <w:t>34、</w:t>
      </w:r>
      <w:r>
        <w:rPr>
          <w:rFonts w:hint="eastAsia" w:ascii="宋体" w:hAnsi="宋体" w:cs="宋体"/>
          <w:b/>
          <w:szCs w:val="21"/>
        </w:rPr>
        <w:t>既往症：</w:t>
      </w:r>
      <w:r>
        <w:rPr>
          <w:rFonts w:hint="eastAsia" w:ascii="宋体" w:hAnsi="宋体" w:cs="宋体"/>
          <w:szCs w:val="21"/>
        </w:rPr>
        <w:t>指在本保险合同（</w:t>
      </w:r>
      <w:r>
        <w:rPr>
          <w:rFonts w:hint="default" w:ascii="宋体" w:hAnsi="宋体" w:cs="宋体"/>
          <w:szCs w:val="21"/>
          <w:lang w:val="en-US"/>
        </w:rPr>
        <w:t>续保的，指首张保险合同</w:t>
      </w:r>
      <w:r>
        <w:rPr>
          <w:rFonts w:hint="eastAsia" w:ascii="宋体" w:hAnsi="宋体" w:cs="宋体"/>
          <w:szCs w:val="21"/>
        </w:rPr>
        <w:t>）生效之前罹患的被保险人已知或应该知道的有关疾病或症状。通常有以下情况：</w:t>
      </w:r>
    </w:p>
    <w:p>
      <w:pPr>
        <w:pStyle w:val="17"/>
        <w:spacing w:line="360" w:lineRule="auto"/>
        <w:ind w:left="0" w:leftChars="0"/>
        <w:rPr>
          <w:rFonts w:ascii="宋体" w:hAnsi="宋体" w:cs="宋体"/>
          <w:szCs w:val="21"/>
        </w:rPr>
      </w:pPr>
      <w:r>
        <w:rPr>
          <w:rFonts w:hint="eastAsia" w:ascii="宋体" w:hAnsi="宋体" w:cs="宋体"/>
          <w:szCs w:val="21"/>
        </w:rPr>
        <w:t>（1）本保险合同生效前，医生已有明确诊断，长期治疗未间断；</w:t>
      </w:r>
    </w:p>
    <w:p>
      <w:pPr>
        <w:pStyle w:val="17"/>
        <w:spacing w:line="360" w:lineRule="auto"/>
        <w:ind w:left="0" w:leftChars="0"/>
        <w:rPr>
          <w:rFonts w:ascii="宋体" w:hAnsi="宋体" w:cs="宋体"/>
          <w:szCs w:val="21"/>
        </w:rPr>
      </w:pPr>
      <w:r>
        <w:rPr>
          <w:rFonts w:hint="eastAsia" w:ascii="宋体" w:hAnsi="宋体" w:cs="宋体"/>
          <w:szCs w:val="21"/>
        </w:rPr>
        <w:t>（2）本保险合同生效前，医生已有明确诊断，治疗后症状未完全消失，有间断用药情况；</w:t>
      </w:r>
    </w:p>
    <w:p>
      <w:pPr>
        <w:pStyle w:val="17"/>
        <w:spacing w:line="360" w:lineRule="auto"/>
        <w:ind w:left="0" w:leftChars="0"/>
        <w:rPr>
          <w:rFonts w:ascii="宋体" w:hAnsi="宋体" w:cs="宋体"/>
          <w:szCs w:val="21"/>
        </w:rPr>
      </w:pPr>
      <w:r>
        <w:rPr>
          <w:rFonts w:hint="eastAsia" w:ascii="宋体" w:hAnsi="宋体" w:cs="宋体"/>
          <w:szCs w:val="21"/>
        </w:rPr>
        <w:t>（3）本保险合同生效前发生，未经医生诊断和治疗，但症状已经显现足以促使一般普通谨慎人士引起注意并寻求诊断、治疗或护理的症状。</w:t>
      </w:r>
    </w:p>
    <w:p>
      <w:pPr>
        <w:pStyle w:val="17"/>
        <w:spacing w:line="360" w:lineRule="auto"/>
        <w:ind w:left="0" w:leftChars="0" w:firstLine="422"/>
        <w:rPr>
          <w:rFonts w:ascii="宋体" w:hAnsi="宋体" w:cs="宋体"/>
          <w:szCs w:val="21"/>
        </w:rPr>
      </w:pPr>
      <w:r>
        <w:rPr>
          <w:rFonts w:hint="eastAsia" w:ascii="宋体" w:hAnsi="宋体" w:cs="宋体"/>
          <w:b/>
          <w:szCs w:val="21"/>
        </w:rPr>
        <w:t>35、遗传性疾病：</w:t>
      </w:r>
      <w:bookmarkStart w:id="19" w:name="_Hlk58870555"/>
      <w:r>
        <w:rPr>
          <w:rFonts w:hint="eastAsia" w:ascii="宋体" w:hAnsi="宋体" w:cs="宋体"/>
          <w:szCs w:val="21"/>
        </w:rPr>
        <w:t>指生殖细胞或受精卵的遗传物质（染色体和基因）发生突变或畸变所引起的疾病，通常具有由亲代传至后代的垂直传递的特征。</w:t>
      </w:r>
      <w:bookmarkEnd w:id="19"/>
    </w:p>
    <w:p>
      <w:pPr>
        <w:pStyle w:val="17"/>
        <w:spacing w:line="360" w:lineRule="auto"/>
        <w:ind w:left="0" w:leftChars="0" w:firstLine="422"/>
        <w:rPr>
          <w:rFonts w:ascii="宋体" w:hAnsi="宋体" w:cs="宋体"/>
          <w:szCs w:val="21"/>
        </w:rPr>
      </w:pPr>
      <w:r>
        <w:rPr>
          <w:rFonts w:hint="eastAsia" w:ascii="宋体" w:hAnsi="宋体" w:cs="宋体"/>
          <w:b/>
          <w:szCs w:val="21"/>
        </w:rPr>
        <w:t>36、先天性畸形、变形或染色体异常：</w:t>
      </w:r>
      <w:bookmarkStart w:id="20" w:name="_Hlk58870598"/>
      <w:r>
        <w:rPr>
          <w:rFonts w:hint="eastAsia" w:ascii="宋体" w:hAnsi="宋体" w:cs="宋体"/>
          <w:szCs w:val="21"/>
        </w:rPr>
        <w:t>指被保险人出生时就具有的畸形、变形或染色体异常。先天性畸形、变形和染色体异常依照世界卫生组织《疾病和有关健康问题的国际统计分类》第十次修订版（ICD-10）确定。</w:t>
      </w:r>
      <w:bookmarkEnd w:id="20"/>
    </w:p>
    <w:p>
      <w:pPr>
        <w:pStyle w:val="17"/>
        <w:spacing w:line="360" w:lineRule="auto"/>
        <w:ind w:left="0" w:leftChars="0" w:firstLine="422"/>
        <w:rPr>
          <w:rFonts w:ascii="宋体" w:hAnsi="宋体" w:cs="宋体"/>
          <w:szCs w:val="21"/>
        </w:rPr>
      </w:pPr>
      <w:r>
        <w:rPr>
          <w:rFonts w:hint="eastAsia" w:ascii="宋体" w:hAnsi="宋体" w:cs="宋体"/>
          <w:b/>
          <w:szCs w:val="21"/>
        </w:rPr>
        <w:t>37、醉酒：</w:t>
      </w:r>
      <w:r>
        <w:rPr>
          <w:rFonts w:hint="eastAsia" w:ascii="宋体" w:hAnsi="宋体" w:cs="宋体"/>
          <w:szCs w:val="21"/>
        </w:rPr>
        <w:t>指每百毫升血液的酒精含量大于或等于100毫克。</w:t>
      </w:r>
    </w:p>
    <w:p>
      <w:pPr>
        <w:pStyle w:val="17"/>
        <w:spacing w:line="360" w:lineRule="auto"/>
        <w:ind w:left="0" w:leftChars="0" w:firstLine="422"/>
        <w:rPr>
          <w:rFonts w:ascii="宋体" w:hAnsi="宋体" w:cs="宋体"/>
          <w:szCs w:val="21"/>
        </w:rPr>
      </w:pPr>
      <w:r>
        <w:rPr>
          <w:rFonts w:hint="eastAsia" w:ascii="宋体" w:hAnsi="宋体" w:cs="宋体"/>
          <w:b/>
          <w:szCs w:val="21"/>
        </w:rPr>
        <w:t>38、毒品：</w:t>
      </w:r>
      <w:r>
        <w:rPr>
          <w:rFonts w:hint="eastAsia" w:ascii="宋体" w:hAnsi="宋体" w:cs="宋体"/>
          <w:szCs w:val="21"/>
        </w:rPr>
        <w:t>指中华人民共和国刑法规定的鸦片、海洛因、甲基苯丙胺（冰毒）、吗啡、大麻、可卡因以及国家规定管制的其他能够使人形成瘾癖的麻醉药品和精神药品，</w:t>
      </w:r>
      <w:r>
        <w:rPr>
          <w:rFonts w:hint="eastAsia" w:ascii="宋体" w:hAnsi="宋体" w:cs="宋体"/>
          <w:b/>
          <w:bCs/>
          <w:szCs w:val="21"/>
        </w:rPr>
        <w:t>但不包括由医生开具并遵医嘱使用的用于治疗疾病但含有毒品成分的处方药品。</w:t>
      </w:r>
    </w:p>
    <w:p>
      <w:pPr>
        <w:pStyle w:val="17"/>
        <w:spacing w:line="360" w:lineRule="auto"/>
        <w:ind w:left="0" w:leftChars="0" w:firstLine="422"/>
        <w:rPr>
          <w:rFonts w:ascii="宋体" w:hAnsi="宋体" w:cs="宋体"/>
          <w:szCs w:val="21"/>
        </w:rPr>
      </w:pPr>
      <w:r>
        <w:rPr>
          <w:rFonts w:hint="eastAsia" w:ascii="宋体" w:hAnsi="宋体" w:cs="宋体"/>
          <w:b/>
          <w:szCs w:val="21"/>
        </w:rPr>
        <w:t>39、酒后驾驶：</w:t>
      </w:r>
      <w:r>
        <w:rPr>
          <w:rFonts w:hint="eastAsia" w:ascii="宋体" w:hAnsi="宋体" w:cs="宋体"/>
          <w:szCs w:val="21"/>
        </w:rPr>
        <w:t>指经检测或鉴定，发生事故时车辆驾驶人员每百毫升血液中的酒精含量达到或超过一定的标准，公安机关交通管理部门依据《道路交通安全法》的规定认定为饮酒后驾驶或醉酒后驾驶。</w:t>
      </w:r>
    </w:p>
    <w:p>
      <w:pPr>
        <w:pStyle w:val="17"/>
        <w:spacing w:line="360" w:lineRule="auto"/>
        <w:ind w:left="0" w:leftChars="0" w:firstLine="422"/>
        <w:rPr>
          <w:rFonts w:ascii="宋体" w:hAnsi="宋体" w:cs="宋体"/>
          <w:b/>
          <w:szCs w:val="21"/>
        </w:rPr>
      </w:pPr>
      <w:r>
        <w:rPr>
          <w:rFonts w:hint="eastAsia" w:ascii="宋体" w:hAnsi="宋体" w:cs="宋体"/>
          <w:b/>
          <w:szCs w:val="21"/>
        </w:rPr>
        <w:t>40、无合法有效驾驶证，指下列情形之一：</w:t>
      </w:r>
    </w:p>
    <w:p>
      <w:pPr>
        <w:pStyle w:val="17"/>
        <w:spacing w:line="360" w:lineRule="auto"/>
        <w:ind w:left="0" w:leftChars="0"/>
        <w:rPr>
          <w:rFonts w:ascii="宋体" w:hAnsi="宋体" w:cs="宋体"/>
          <w:szCs w:val="21"/>
        </w:rPr>
      </w:pPr>
      <w:r>
        <w:rPr>
          <w:rFonts w:hint="eastAsia" w:ascii="宋体" w:hAnsi="宋体" w:cs="宋体"/>
          <w:szCs w:val="21"/>
        </w:rPr>
        <w:t>（1）没有取得驾驶资格；</w:t>
      </w:r>
    </w:p>
    <w:p>
      <w:pPr>
        <w:pStyle w:val="17"/>
        <w:spacing w:line="360" w:lineRule="auto"/>
        <w:ind w:left="0" w:leftChars="0"/>
        <w:rPr>
          <w:rFonts w:ascii="宋体" w:hAnsi="宋体" w:cs="宋体"/>
          <w:szCs w:val="21"/>
        </w:rPr>
      </w:pPr>
      <w:r>
        <w:rPr>
          <w:rFonts w:hint="eastAsia" w:ascii="宋体" w:hAnsi="宋体" w:cs="宋体"/>
          <w:szCs w:val="21"/>
        </w:rPr>
        <w:t>（2）驾驶的机动车与驾驶证载明的准驾车型不相符合；</w:t>
      </w:r>
    </w:p>
    <w:p>
      <w:pPr>
        <w:pStyle w:val="17"/>
        <w:spacing w:line="360" w:lineRule="auto"/>
        <w:ind w:left="0" w:leftChars="0"/>
        <w:rPr>
          <w:rFonts w:ascii="宋体" w:hAnsi="宋体" w:cs="宋体"/>
          <w:szCs w:val="21"/>
        </w:rPr>
      </w:pPr>
      <w:r>
        <w:rPr>
          <w:rFonts w:hint="eastAsia" w:ascii="宋体" w:hAnsi="宋体" w:cs="宋体"/>
          <w:szCs w:val="21"/>
        </w:rPr>
        <w:t>（3）持审验不合格的驾驶证驾驶，或使用各种专用机械车、特种车的人员无国家有关部门核发的有效操作证；</w:t>
      </w:r>
    </w:p>
    <w:p>
      <w:pPr>
        <w:pStyle w:val="17"/>
        <w:spacing w:line="360" w:lineRule="auto"/>
        <w:ind w:left="0" w:leftChars="0"/>
        <w:rPr>
          <w:rFonts w:ascii="宋体" w:hAnsi="宋体" w:cs="宋体"/>
          <w:szCs w:val="21"/>
        </w:rPr>
      </w:pPr>
      <w:r>
        <w:rPr>
          <w:rFonts w:hint="eastAsia" w:ascii="宋体" w:hAnsi="宋体" w:cs="宋体"/>
          <w:szCs w:val="21"/>
        </w:rPr>
        <w:t>（4）持学习驾驶证学习驾车时，无教练员随车指导，或不按指定时间、路线学习驾车；</w:t>
      </w:r>
    </w:p>
    <w:p>
      <w:pPr>
        <w:pStyle w:val="17"/>
        <w:spacing w:line="360" w:lineRule="auto"/>
        <w:ind w:left="0" w:leftChars="0"/>
        <w:rPr>
          <w:rFonts w:ascii="宋体" w:hAnsi="宋体" w:cs="宋体"/>
          <w:szCs w:val="21"/>
        </w:rPr>
      </w:pPr>
      <w:r>
        <w:rPr>
          <w:rFonts w:hint="eastAsia" w:ascii="宋体" w:hAnsi="宋体" w:cs="宋体"/>
          <w:szCs w:val="21"/>
        </w:rPr>
        <w:t>（5）无驾驶证，驾驶证被依法扣留、暂扣、吊销、注销期间或驾驶证载明的有效期已届满，被保险人未及时更换新驾驶证；</w:t>
      </w:r>
    </w:p>
    <w:p>
      <w:pPr>
        <w:pStyle w:val="17"/>
        <w:spacing w:line="360" w:lineRule="auto"/>
        <w:ind w:left="0" w:leftChars="0"/>
        <w:rPr>
          <w:rFonts w:ascii="宋体" w:hAnsi="宋体" w:cs="宋体"/>
          <w:szCs w:val="21"/>
        </w:rPr>
      </w:pPr>
      <w:r>
        <w:rPr>
          <w:rFonts w:hint="eastAsia" w:ascii="宋体" w:hAnsi="宋体" w:cs="宋体"/>
          <w:szCs w:val="21"/>
        </w:rPr>
        <w:t>（6）依照法律法规或公安机关交通管理部门有关约定不允许驾驶机动车的其他情况下驾车。</w:t>
      </w:r>
    </w:p>
    <w:p>
      <w:pPr>
        <w:pStyle w:val="17"/>
        <w:spacing w:line="360" w:lineRule="auto"/>
        <w:ind w:left="0" w:leftChars="0" w:firstLine="422"/>
        <w:rPr>
          <w:rFonts w:ascii="宋体" w:hAnsi="宋体" w:cs="宋体"/>
          <w:b/>
          <w:szCs w:val="21"/>
        </w:rPr>
      </w:pPr>
      <w:r>
        <w:rPr>
          <w:rFonts w:hint="eastAsia" w:ascii="宋体" w:hAnsi="宋体" w:cs="宋体"/>
          <w:b/>
          <w:szCs w:val="21"/>
        </w:rPr>
        <w:t>41、无合法有效行驶证，指下列情形之一：</w:t>
      </w:r>
    </w:p>
    <w:p>
      <w:pPr>
        <w:pStyle w:val="17"/>
        <w:spacing w:line="360" w:lineRule="auto"/>
        <w:ind w:left="0" w:leftChars="0"/>
        <w:rPr>
          <w:rFonts w:ascii="宋体" w:hAnsi="宋体" w:cs="宋体"/>
          <w:szCs w:val="21"/>
        </w:rPr>
      </w:pPr>
      <w:bookmarkStart w:id="21" w:name="_Hlk28006599"/>
      <w:r>
        <w:rPr>
          <w:rFonts w:hint="eastAsia" w:ascii="宋体" w:hAnsi="宋体" w:cs="宋体"/>
          <w:szCs w:val="21"/>
        </w:rPr>
        <w:t>（1）发生保险事故时无公安机关交通管理部门核发的合法有效的行驶证、号牌，或临时号牌或临时移动号牌；</w:t>
      </w:r>
    </w:p>
    <w:p>
      <w:pPr>
        <w:pStyle w:val="17"/>
        <w:spacing w:line="360" w:lineRule="auto"/>
        <w:ind w:left="0" w:leftChars="0"/>
        <w:rPr>
          <w:rFonts w:ascii="宋体" w:hAnsi="宋体" w:cs="宋体"/>
          <w:szCs w:val="21"/>
        </w:rPr>
      </w:pPr>
      <w:r>
        <w:rPr>
          <w:rFonts w:hint="eastAsia" w:ascii="宋体" w:hAnsi="宋体" w:cs="宋体"/>
          <w:szCs w:val="21"/>
        </w:rPr>
        <w:t>（2）未依法按时进行或通过机动车安全技术检验。</w:t>
      </w:r>
      <w:bookmarkEnd w:id="21"/>
    </w:p>
    <w:p>
      <w:pPr>
        <w:pStyle w:val="17"/>
        <w:spacing w:line="360" w:lineRule="auto"/>
        <w:ind w:left="0" w:leftChars="0" w:firstLine="422"/>
        <w:rPr>
          <w:rFonts w:ascii="宋体" w:hAnsi="宋体" w:cs="宋体"/>
          <w:szCs w:val="21"/>
        </w:rPr>
      </w:pPr>
      <w:r>
        <w:rPr>
          <w:rFonts w:hint="eastAsia" w:ascii="宋体" w:hAnsi="宋体" w:cs="宋体"/>
          <w:b/>
          <w:szCs w:val="21"/>
        </w:rPr>
        <w:t>42、机动车：</w:t>
      </w:r>
      <w:r>
        <w:rPr>
          <w:rFonts w:hint="eastAsia" w:ascii="宋体" w:hAnsi="宋体" w:cs="宋体"/>
          <w:szCs w:val="21"/>
        </w:rPr>
        <w:t>指以动力装置驱动或者牵引，上道路行驶的供人员乘用或者用于运送物品以及进行工程专项作业的轮式车辆。</w:t>
      </w:r>
    </w:p>
    <w:p>
      <w:pPr>
        <w:pStyle w:val="17"/>
        <w:spacing w:line="360" w:lineRule="auto"/>
        <w:ind w:left="0" w:leftChars="0" w:firstLine="422"/>
        <w:rPr>
          <w:rFonts w:ascii="宋体" w:hAnsi="宋体" w:cs="宋体"/>
          <w:b/>
          <w:szCs w:val="21"/>
        </w:rPr>
      </w:pPr>
      <w:r>
        <w:rPr>
          <w:rFonts w:hint="eastAsia" w:ascii="宋体" w:hAnsi="宋体" w:cs="宋体"/>
          <w:b/>
          <w:bCs/>
          <w:szCs w:val="21"/>
        </w:rPr>
        <w:t>43、高风险运动：</w:t>
      </w:r>
      <w:r>
        <w:rPr>
          <w:rFonts w:hint="eastAsia" w:ascii="宋体" w:hAnsi="宋体" w:cs="宋体"/>
          <w:bCs/>
          <w:szCs w:val="21"/>
        </w:rPr>
        <w:t>本保险合同所定义的高风险运动是指潜水、跳伞、攀岩、蹦极、驾驶滑翔机或滑翔伞、探险活动、武术比赛、摔跤比赛、特技表演、赛马、赛车等运动。其中：</w:t>
      </w:r>
    </w:p>
    <w:p>
      <w:pPr>
        <w:pStyle w:val="17"/>
        <w:spacing w:line="360" w:lineRule="auto"/>
        <w:ind w:left="0" w:leftChars="0" w:firstLine="422"/>
        <w:rPr>
          <w:rFonts w:ascii="宋体" w:hAnsi="宋体" w:cs="宋体"/>
          <w:szCs w:val="21"/>
        </w:rPr>
      </w:pPr>
      <w:r>
        <w:rPr>
          <w:rFonts w:hint="eastAsia" w:ascii="宋体" w:hAnsi="宋体" w:cs="宋体"/>
          <w:b/>
          <w:szCs w:val="21"/>
        </w:rPr>
        <w:t>（1）潜水：</w:t>
      </w:r>
      <w:r>
        <w:rPr>
          <w:rFonts w:hint="eastAsia" w:ascii="宋体" w:hAnsi="宋体" w:cs="宋体"/>
          <w:szCs w:val="21"/>
        </w:rPr>
        <w:t>指使用辅助呼吸器材在江、河、湖、海、水库、运河等水域进行的水下运动。</w:t>
      </w:r>
    </w:p>
    <w:p>
      <w:pPr>
        <w:pStyle w:val="17"/>
        <w:spacing w:line="360" w:lineRule="auto"/>
        <w:ind w:left="0" w:leftChars="0" w:firstLine="422"/>
        <w:rPr>
          <w:rFonts w:ascii="宋体" w:hAnsi="宋体" w:cs="宋体"/>
          <w:szCs w:val="21"/>
        </w:rPr>
      </w:pPr>
      <w:r>
        <w:rPr>
          <w:rFonts w:hint="eastAsia" w:ascii="宋体" w:hAnsi="宋体" w:cs="宋体"/>
          <w:b/>
          <w:szCs w:val="21"/>
        </w:rPr>
        <w:t>（2）攀岩：</w:t>
      </w:r>
      <w:r>
        <w:rPr>
          <w:rFonts w:hint="eastAsia" w:ascii="宋体" w:hAnsi="宋体" w:cs="宋体"/>
          <w:szCs w:val="21"/>
        </w:rPr>
        <w:t>指攀登悬崖、楼宇外墙、人造悬崖、冰崖、冰山等运动。</w:t>
      </w:r>
    </w:p>
    <w:p>
      <w:pPr>
        <w:pStyle w:val="17"/>
        <w:spacing w:line="360" w:lineRule="auto"/>
        <w:ind w:left="0" w:leftChars="0" w:firstLine="422"/>
        <w:rPr>
          <w:rFonts w:ascii="宋体" w:hAnsi="宋体" w:cs="宋体"/>
          <w:szCs w:val="21"/>
        </w:rPr>
      </w:pPr>
      <w:r>
        <w:rPr>
          <w:rFonts w:hint="eastAsia" w:ascii="宋体" w:hAnsi="宋体" w:cs="宋体"/>
          <w:b/>
          <w:szCs w:val="21"/>
        </w:rPr>
        <w:t>（3）探险活动：</w:t>
      </w:r>
      <w:r>
        <w:rPr>
          <w:rFonts w:hint="eastAsia" w:ascii="宋体" w:hAnsi="宋体" w:cs="宋体"/>
          <w:szCs w:val="21"/>
        </w:rPr>
        <w:t>指明知在某种特定的自然条件下有失去生命或使身体受到伤害的危险，而故意使自己置身于其中的行为，如：江河漂流、登山、徒步穿越沙漠或人迹罕至的原始森林等活动。</w:t>
      </w:r>
    </w:p>
    <w:p>
      <w:pPr>
        <w:pStyle w:val="17"/>
        <w:spacing w:line="360" w:lineRule="auto"/>
        <w:ind w:left="0" w:leftChars="0" w:firstLine="422"/>
        <w:rPr>
          <w:rFonts w:ascii="宋体" w:hAnsi="宋体" w:cs="宋体"/>
          <w:szCs w:val="21"/>
        </w:rPr>
      </w:pPr>
      <w:r>
        <w:rPr>
          <w:rFonts w:hint="eastAsia" w:ascii="宋体" w:hAnsi="宋体" w:cs="宋体"/>
          <w:b/>
          <w:szCs w:val="21"/>
        </w:rPr>
        <w:t>（4）武术比赛：</w:t>
      </w:r>
      <w:r>
        <w:rPr>
          <w:rFonts w:hint="eastAsia" w:ascii="宋体" w:hAnsi="宋体" w:cs="宋体"/>
          <w:szCs w:val="21"/>
        </w:rPr>
        <w:t>指两人或两人以上对抗性柔道、空手道、跆拳道、散打、拳击等各种拳术及使用器械的对抗性比赛。</w:t>
      </w:r>
    </w:p>
    <w:p>
      <w:pPr>
        <w:pStyle w:val="17"/>
        <w:spacing w:line="360" w:lineRule="auto"/>
        <w:ind w:left="0" w:leftChars="0" w:firstLine="422"/>
        <w:rPr>
          <w:rFonts w:ascii="宋体" w:hAnsi="宋体" w:cs="宋体"/>
          <w:szCs w:val="21"/>
        </w:rPr>
      </w:pPr>
      <w:r>
        <w:rPr>
          <w:rFonts w:hint="eastAsia" w:ascii="宋体" w:hAnsi="宋体" w:cs="宋体"/>
          <w:b/>
          <w:szCs w:val="21"/>
        </w:rPr>
        <w:t>（5）特技表演：</w:t>
      </w:r>
      <w:r>
        <w:rPr>
          <w:rFonts w:hint="eastAsia" w:ascii="宋体" w:hAnsi="宋体" w:cs="宋体"/>
          <w:szCs w:val="21"/>
        </w:rPr>
        <w:t>指进行马术、杂技、驯兽等表演。</w:t>
      </w:r>
    </w:p>
    <w:p>
      <w:pPr>
        <w:pStyle w:val="17"/>
        <w:spacing w:line="360" w:lineRule="auto"/>
        <w:ind w:left="0" w:leftChars="0" w:firstLine="422"/>
        <w:rPr>
          <w:rFonts w:ascii="宋体" w:hAnsi="宋体" w:cs="宋体"/>
          <w:szCs w:val="21"/>
        </w:rPr>
      </w:pPr>
      <w:r>
        <w:rPr>
          <w:rFonts w:hint="eastAsia" w:ascii="宋体" w:hAnsi="宋体" w:cs="宋体"/>
          <w:b/>
          <w:szCs w:val="21"/>
        </w:rPr>
        <w:t>44、职业病：</w:t>
      </w:r>
      <w:r>
        <w:rPr>
          <w:rFonts w:hint="eastAsia" w:ascii="宋体" w:hAnsi="宋体" w:cs="宋体"/>
          <w:szCs w:val="21"/>
        </w:rPr>
        <w:t>指企业、事业单位和个体经济组织的劳动者在职业活动中，因接触粉尘、放射性物质和其他有毒、有害物质等因素而引起的疾病。职业病的认定需遵循《中华人民共和国职业病防治法》中的相关规定及鉴定程序。</w:t>
      </w:r>
    </w:p>
    <w:p>
      <w:pPr>
        <w:pStyle w:val="17"/>
        <w:spacing w:line="360" w:lineRule="auto"/>
        <w:ind w:left="0" w:leftChars="0" w:firstLine="422"/>
        <w:rPr>
          <w:rFonts w:ascii="宋体" w:hAnsi="宋体" w:cs="宋体"/>
          <w:szCs w:val="21"/>
        </w:rPr>
      </w:pPr>
      <w:r>
        <w:rPr>
          <w:rFonts w:hint="eastAsia" w:ascii="宋体" w:hAnsi="宋体" w:cs="宋体"/>
          <w:b/>
          <w:szCs w:val="21"/>
        </w:rPr>
        <w:t>45、医疗事故：</w:t>
      </w:r>
      <w:r>
        <w:rPr>
          <w:rFonts w:hint="eastAsia" w:ascii="宋体" w:hAnsi="宋体" w:cs="宋体"/>
          <w:szCs w:val="21"/>
        </w:rPr>
        <w:t>指医院或指定医疗机构及其医务人员在医疗活动中，违反医疗卫生管理法律、行政法规、部门规章和诊疗护理规范及常规，过失造成患者人身损害的事故。</w:t>
      </w:r>
    </w:p>
    <w:p>
      <w:pPr>
        <w:pStyle w:val="17"/>
        <w:spacing w:line="360" w:lineRule="auto"/>
        <w:ind w:left="0" w:leftChars="0" w:firstLine="422"/>
        <w:rPr>
          <w:rFonts w:ascii="宋体" w:hAnsi="宋体" w:cs="宋体"/>
          <w:szCs w:val="21"/>
        </w:rPr>
      </w:pPr>
      <w:r>
        <w:rPr>
          <w:rFonts w:hint="eastAsia" w:ascii="宋体" w:hAnsi="宋体" w:cs="宋体"/>
          <w:b/>
          <w:bCs/>
          <w:szCs w:val="21"/>
        </w:rPr>
        <w:t>46、感</w:t>
      </w:r>
      <w:r>
        <w:rPr>
          <w:rFonts w:hint="eastAsia" w:ascii="宋体" w:hAnsi="宋体" w:cs="宋体"/>
          <w:b/>
          <w:szCs w:val="21"/>
        </w:rPr>
        <w:t>染艾滋病病毒或患艾滋病：</w:t>
      </w:r>
      <w:bookmarkStart w:id="22" w:name="_Hlk58870475"/>
      <w:r>
        <w:rPr>
          <w:rFonts w:hint="eastAsia" w:ascii="宋体" w:hAnsi="宋体" w:cs="宋体"/>
          <w:szCs w:val="21"/>
        </w:rPr>
        <w:t>艾滋病病毒指人类免疫缺陷病毒，英文缩写为HIV。艾滋病指人类免疫缺陷病毒引起的获得性免疫缺陷综合征，英文缩写为AIDS。在人体血液或其他样本中检测到艾滋病病毒或其抗体呈阳性，没有出现临床症状或体征的，为感染艾滋病病毒；如果同时出现了明显临床症状或体征的，为患艾滋病。</w:t>
      </w:r>
      <w:bookmarkEnd w:id="22"/>
    </w:p>
    <w:p>
      <w:pPr>
        <w:spacing w:after="0" w:line="360" w:lineRule="auto"/>
        <w:ind w:firstLine="422" w:firstLineChars="200"/>
        <w:rPr>
          <w:rFonts w:asciiTheme="minorEastAsia" w:hAnsiTheme="minorEastAsia" w:cstheme="minorEastAsia"/>
          <w:szCs w:val="21"/>
        </w:rPr>
      </w:pPr>
      <w:r>
        <w:rPr>
          <w:rFonts w:hint="eastAsia" w:ascii="宋体" w:hAnsi="宋体" w:cs="宋体"/>
          <w:b/>
          <w:bCs/>
          <w:szCs w:val="21"/>
        </w:rPr>
        <w:t>47、实体瘤治疗疗效评价标准：</w:t>
      </w:r>
      <w:r>
        <w:rPr>
          <w:rFonts w:hint="eastAsia" w:asciiTheme="minorEastAsia" w:hAnsiTheme="minorEastAsia" w:cstheme="minorEastAsia"/>
          <w:szCs w:val="21"/>
        </w:rPr>
        <w:t>指以下两种情况之一：</w:t>
      </w:r>
    </w:p>
    <w:p>
      <w:pPr>
        <w:spacing w:after="0"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实体肿瘤病灶按照</w:t>
      </w:r>
      <w:r>
        <w:rPr>
          <w:rFonts w:hint="eastAsia" w:asciiTheme="minorEastAsia" w:hAnsiTheme="minorEastAsia" w:cstheme="minorEastAsia"/>
          <w:b/>
          <w:bCs/>
          <w:szCs w:val="21"/>
        </w:rPr>
        <w:t>RECIST（实体瘤治疗疗效评价标准）</w:t>
      </w:r>
      <w:r>
        <w:rPr>
          <w:rFonts w:hint="eastAsia" w:asciiTheme="minorEastAsia" w:hAnsiTheme="minorEastAsia" w:cstheme="minorEastAsia"/>
          <w:szCs w:val="21"/>
        </w:rPr>
        <w:t>出现疾病进展，即定义为耐药。</w:t>
      </w:r>
    </w:p>
    <w:p>
      <w:pPr>
        <w:spacing w:line="2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非实体肿瘤（包含白血病、多发性骨髓瘤、骨髓纤维化、淋巴瘤等血液系统恶性肿瘤）在临床上常无明确的肿块或者肿块较小难以发现，经规范治疗后，按</w:t>
      </w:r>
      <w:r>
        <w:rPr>
          <w:rFonts w:hint="eastAsia" w:asciiTheme="minorEastAsia" w:hAnsiTheme="minorEastAsia" w:cstheme="minorEastAsia"/>
          <w:b/>
          <w:bCs/>
          <w:color w:val="auto"/>
          <w:szCs w:val="21"/>
        </w:rPr>
        <w:t>相关专业机构（见释义</w:t>
      </w:r>
      <w:r>
        <w:rPr>
          <w:rFonts w:hint="eastAsia" w:asciiTheme="minorEastAsia" w:hAnsiTheme="minorEastAsia" w:cstheme="minorEastAsia"/>
          <w:b/>
          <w:bCs/>
          <w:color w:val="auto"/>
          <w:szCs w:val="21"/>
          <w:lang w:eastAsia="zh-CN"/>
        </w:rPr>
        <w:t>6</w:t>
      </w:r>
      <w:r>
        <w:rPr>
          <w:rFonts w:hint="eastAsia" w:asciiTheme="minorEastAsia" w:hAnsiTheme="minorEastAsia" w:cstheme="minorEastAsia"/>
          <w:b/>
          <w:bCs/>
          <w:color w:val="auto"/>
          <w:szCs w:val="21"/>
          <w:lang w:val="en-US" w:eastAsia="zh-CN"/>
        </w:rPr>
        <w:t>6</w:t>
      </w:r>
      <w:r>
        <w:rPr>
          <w:rFonts w:hint="eastAsia" w:asciiTheme="minorEastAsia" w:hAnsiTheme="minorEastAsia" w:cstheme="minorEastAsia"/>
          <w:b/>
          <w:bCs/>
          <w:color w:val="auto"/>
          <w:szCs w:val="21"/>
        </w:rPr>
        <w:t>）</w:t>
      </w:r>
      <w:r>
        <w:rPr>
          <w:rFonts w:hint="eastAsia" w:asciiTheme="minorEastAsia" w:hAnsiTheme="minorEastAsia" w:cstheme="minorEastAsia"/>
          <w:szCs w:val="21"/>
        </w:rPr>
        <w:t>的指南规范，通过骨髓形态学、流式细胞仪、特定基因检测等结果进行综合评价，得出疾病进展的结论，即定义为耐药。</w:t>
      </w:r>
    </w:p>
    <w:p>
      <w:pPr>
        <w:pStyle w:val="27"/>
        <w:autoSpaceDE w:val="0"/>
        <w:autoSpaceDN w:val="0"/>
        <w:adjustRightInd w:val="0"/>
        <w:snapToGrid w:val="0"/>
        <w:spacing w:line="360" w:lineRule="auto"/>
        <w:ind w:firstLine="422"/>
        <w:rPr>
          <w:rFonts w:ascii="宋体" w:hAnsi="宋体" w:cs="宋体"/>
          <w:b/>
          <w:szCs w:val="21"/>
        </w:rPr>
      </w:pPr>
      <w:r>
        <w:rPr>
          <w:rFonts w:hint="eastAsia" w:ascii="宋体" w:hAnsi="宋体" w:cs="宋体"/>
          <w:b/>
          <w:szCs w:val="21"/>
        </w:rPr>
        <w:t>48、</w:t>
      </w:r>
      <w:r>
        <w:rPr>
          <w:rFonts w:hint="eastAsia" w:ascii="宋体" w:hAnsi="宋体" w:cs="宋体"/>
          <w:b/>
          <w:bCs/>
          <w:szCs w:val="21"/>
        </w:rPr>
        <w:t>保险金申请人</w:t>
      </w:r>
      <w:r>
        <w:rPr>
          <w:rFonts w:hint="eastAsia" w:ascii="宋体" w:hAnsi="宋体" w:cs="宋体"/>
          <w:szCs w:val="21"/>
        </w:rPr>
        <w:t>：指被保险人、受益人，被保险人、受益人的继承人或其他依法享有保险金请求权的其他自然人。</w:t>
      </w:r>
    </w:p>
    <w:p>
      <w:pPr>
        <w:pStyle w:val="17"/>
        <w:spacing w:line="360" w:lineRule="auto"/>
        <w:ind w:left="0" w:leftChars="0" w:firstLine="422"/>
        <w:rPr>
          <w:rFonts w:ascii="宋体" w:hAnsi="宋体" w:cs="宋体"/>
          <w:szCs w:val="21"/>
        </w:rPr>
      </w:pPr>
      <w:r>
        <w:rPr>
          <w:rFonts w:hint="eastAsia" w:ascii="宋体" w:hAnsi="宋体" w:cs="宋体"/>
          <w:b/>
          <w:szCs w:val="21"/>
        </w:rPr>
        <w:t>49、有效身份证件：</w:t>
      </w:r>
      <w:r>
        <w:rPr>
          <w:rFonts w:hint="eastAsia" w:ascii="宋体" w:hAnsi="宋体" w:cs="宋体"/>
          <w:szCs w:val="21"/>
        </w:rPr>
        <w:t>指由政府主管部门规定的证明其身份的证件，包括但不限于居民身份证、按规定可使用的有效护照、军官证、警官证、士兵证等证件。</w:t>
      </w:r>
    </w:p>
    <w:p>
      <w:pPr>
        <w:pStyle w:val="17"/>
        <w:spacing w:line="360" w:lineRule="auto"/>
        <w:ind w:left="0" w:leftChars="0" w:firstLine="422"/>
        <w:rPr>
          <w:rFonts w:ascii="宋体" w:hAnsi="宋体" w:cs="宋体"/>
          <w:szCs w:val="21"/>
        </w:rPr>
      </w:pPr>
      <w:r>
        <w:rPr>
          <w:rFonts w:hint="eastAsia" w:ascii="宋体" w:hAnsi="宋体" w:cs="宋体"/>
          <w:b/>
          <w:bCs/>
          <w:szCs w:val="21"/>
        </w:rPr>
        <w:t>50、保险费约定支付日：</w:t>
      </w:r>
      <w:r>
        <w:rPr>
          <w:rFonts w:hint="eastAsia" w:ascii="宋体" w:hAnsi="宋体" w:cs="宋体"/>
          <w:szCs w:val="21"/>
        </w:rPr>
        <w:t>指保险合同生效日在每月的对应日。如果当月无对应的同一日，则以该月最后一日为对应日。如保险合同生效日为2020年6月8日，则次月的保险费约定支付日为2020年7月8日，以此类推，则最后一个月的保险费约定支付日为2021年5月8日。</w:t>
      </w:r>
    </w:p>
    <w:p>
      <w:pPr>
        <w:pStyle w:val="17"/>
        <w:spacing w:line="360" w:lineRule="auto"/>
        <w:ind w:left="0" w:leftChars="0" w:firstLine="422"/>
        <w:rPr>
          <w:rFonts w:ascii="宋体" w:hAnsi="宋体" w:cs="宋体"/>
          <w:szCs w:val="21"/>
        </w:rPr>
      </w:pPr>
      <w:r>
        <w:rPr>
          <w:rFonts w:hint="eastAsia" w:ascii="宋体" w:hAnsi="宋体" w:cs="宋体"/>
          <w:b/>
          <w:szCs w:val="21"/>
        </w:rPr>
        <w:t>51、未满期保险费：</w:t>
      </w:r>
      <w:r>
        <w:rPr>
          <w:rFonts w:hint="eastAsia" w:ascii="宋体" w:hAnsi="宋体" w:cs="宋体"/>
          <w:szCs w:val="21"/>
        </w:rPr>
        <w:t>除另有约定外，按下述公式计算未满期保险费：</w:t>
      </w:r>
    </w:p>
    <w:p>
      <w:pPr>
        <w:pStyle w:val="17"/>
        <w:spacing w:line="360" w:lineRule="auto"/>
        <w:ind w:left="0" w:leftChars="0"/>
        <w:rPr>
          <w:rFonts w:ascii="宋体" w:hAnsi="宋体" w:cs="宋体"/>
          <w:szCs w:val="21"/>
        </w:rPr>
      </w:pPr>
      <w:r>
        <w:rPr>
          <w:rFonts w:hint="eastAsia" w:ascii="宋体" w:hAnsi="宋体" w:cs="宋体"/>
          <w:szCs w:val="21"/>
        </w:rPr>
        <w:t>若选择一次性缴付保险险费，未满期保险费=保费×（1-m/n），其中，m为已生效天数，n为保险期间的天数，经过日期不足一日的按一日计算。</w:t>
      </w:r>
    </w:p>
    <w:p>
      <w:pPr>
        <w:pStyle w:val="17"/>
        <w:spacing w:line="360" w:lineRule="auto"/>
        <w:ind w:left="0" w:leftChars="0"/>
        <w:rPr>
          <w:rFonts w:ascii="宋体" w:hAnsi="宋体" w:cs="宋体"/>
          <w:szCs w:val="21"/>
        </w:rPr>
      </w:pPr>
      <w:r>
        <w:rPr>
          <w:rFonts w:hint="eastAsia" w:ascii="宋体" w:hAnsi="宋体" w:cs="宋体"/>
          <w:szCs w:val="21"/>
        </w:rPr>
        <w:t>若选择分期缴付保险险费，未满期保险费=当期保费×（1-m/n）,其中，m为当期已生效天数，n为当期天数，经过日期不足一日的按一日计算。</w:t>
      </w:r>
    </w:p>
    <w:p>
      <w:pPr>
        <w:pStyle w:val="17"/>
        <w:spacing w:line="360" w:lineRule="auto"/>
        <w:ind w:left="0" w:leftChars="0" w:firstLine="422"/>
        <w:rPr>
          <w:rFonts w:ascii="宋体" w:hAnsi="宋体" w:cs="宋体"/>
          <w:b/>
          <w:szCs w:val="21"/>
        </w:rPr>
      </w:pPr>
      <w:r>
        <w:rPr>
          <w:rFonts w:hint="eastAsia" w:ascii="宋体" w:hAnsi="宋体" w:cs="宋体"/>
          <w:b/>
          <w:szCs w:val="21"/>
        </w:rPr>
        <w:t>52、职业分类：</w:t>
      </w:r>
    </w:p>
    <w:p>
      <w:pPr>
        <w:spacing w:after="156" w:afterLines="50"/>
        <w:ind w:firstLine="420" w:firstLineChars="200"/>
        <w:rPr>
          <w:rFonts w:ascii="宋体" w:hAnsi="宋体" w:cs="宋体"/>
          <w:szCs w:val="21"/>
        </w:rPr>
      </w:pPr>
      <w:r>
        <w:rPr>
          <w:rFonts w:hint="eastAsia" w:ascii="宋体" w:hAnsi="宋体" w:cs="宋体"/>
          <w:szCs w:val="21"/>
        </w:rPr>
        <w:t>按照工作性质同一性的基本原则，对被保险人所从事的工作进行职业分类。具体分类以华农财产保险股份有限公司官方网站公开信息披露的发布为准。</w:t>
      </w:r>
    </w:p>
    <w:p>
      <w:pPr>
        <w:pStyle w:val="17"/>
        <w:spacing w:line="360" w:lineRule="auto"/>
        <w:ind w:left="0" w:leftChars="0" w:firstLine="422"/>
        <w:rPr>
          <w:rFonts w:ascii="宋体" w:hAnsi="宋体" w:cs="宋体"/>
          <w:szCs w:val="21"/>
        </w:rPr>
      </w:pPr>
      <w:r>
        <w:rPr>
          <w:rFonts w:hint="eastAsia" w:ascii="宋体" w:hAnsi="宋体" w:cs="宋体"/>
          <w:b/>
          <w:bCs/>
          <w:szCs w:val="21"/>
        </w:rPr>
        <w:t>53、不可抗力：</w:t>
      </w:r>
      <w:r>
        <w:rPr>
          <w:rFonts w:hint="eastAsia" w:ascii="宋体" w:hAnsi="宋体" w:cs="宋体"/>
          <w:szCs w:val="21"/>
        </w:rPr>
        <w:t>指不能预见、不能避免并不能克服的客观情况。</w:t>
      </w:r>
    </w:p>
    <w:p>
      <w:pPr>
        <w:numPr>
          <w:ilvl w:val="255"/>
          <w:numId w:val="0"/>
        </w:numPr>
        <w:spacing w:after="156" w:afterLines="50"/>
        <w:ind w:firstLine="422" w:firstLineChars="200"/>
        <w:rPr>
          <w:rFonts w:ascii="宋体" w:hAnsi="宋体" w:cs="宋体"/>
          <w:szCs w:val="21"/>
        </w:rPr>
      </w:pPr>
      <w:r>
        <w:rPr>
          <w:rFonts w:hint="eastAsia" w:ascii="宋体" w:hAnsi="宋体" w:cs="宋体"/>
          <w:b/>
          <w:bCs/>
          <w:szCs w:val="21"/>
        </w:rPr>
        <w:t>54、组织病理学检查：</w:t>
      </w:r>
      <w:r>
        <w:rPr>
          <w:rFonts w:ascii="宋体" w:hAnsi="宋体" w:cs="宋体"/>
          <w:szCs w:val="21"/>
        </w:rPr>
        <w:t>组织病理学检查是通过局部切除、钳取、穿刺等手术方法，从患者机体采取病变组织块，经过包埋、切片后，进行病理检查的方法。</w:t>
      </w:r>
    </w:p>
    <w:p>
      <w:pPr>
        <w:adjustRightInd w:val="0"/>
        <w:snapToGrid w:val="0"/>
        <w:spacing w:line="360" w:lineRule="auto"/>
        <w:ind w:firstLine="422" w:firstLineChars="200"/>
        <w:rPr>
          <w:rFonts w:ascii="宋体" w:hAnsi="宋体" w:cs="宋体"/>
          <w:b/>
          <w:bCs/>
          <w:szCs w:val="21"/>
        </w:rPr>
      </w:pPr>
      <w:r>
        <w:rPr>
          <w:rFonts w:ascii="宋体" w:hAnsi="宋体" w:cs="宋体"/>
          <w:b/>
          <w:bCs/>
          <w:szCs w:val="21"/>
        </w:rPr>
        <w:t>通过采集病变部位脱落细胞、细针吸取病变部位细胞、体腔积液分离病变细胞等方式获取病变细胞，制成涂片，进行病理检查的方法，属于细胞病理学检查，不属于组织病理学检查。</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55</w:t>
      </w:r>
      <w:r>
        <w:rPr>
          <w:rFonts w:ascii="宋体" w:hAnsi="宋体" w:cs="宋体"/>
          <w:b/>
          <w:bCs/>
          <w:szCs w:val="21"/>
        </w:rPr>
        <w:t>、</w:t>
      </w:r>
      <w:r>
        <w:rPr>
          <w:rFonts w:hint="eastAsia" w:ascii="宋体" w:hAnsi="宋体" w:cs="宋体"/>
          <w:b/>
          <w:bCs/>
          <w:szCs w:val="21"/>
        </w:rPr>
        <w:t>ICD-10与ICD-O-3：</w:t>
      </w:r>
      <w:r>
        <w:rPr>
          <w:rFonts w:ascii="宋体" w:hAnsi="宋体" w:cs="宋体"/>
          <w:szCs w:val="21"/>
        </w:rPr>
        <w:t>《疾病和有关健康问题的国际统计分类》第十次修订版（ICD-10），是世界卫生组织（WHO</w:t>
      </w:r>
      <w:r>
        <w:rPr>
          <w:rFonts w:hint="eastAsia" w:ascii="宋体" w:hAnsi="宋体" w:cs="宋体"/>
          <w:szCs w:val="21"/>
        </w:rPr>
        <w:t>，</w:t>
      </w:r>
      <w:r>
        <w:rPr>
          <w:rFonts w:ascii="宋体" w:hAnsi="宋体" w:cs="宋体"/>
          <w:szCs w:val="21"/>
        </w:rPr>
        <w:t>World</w:t>
      </w:r>
      <w:r>
        <w:rPr>
          <w:rFonts w:hint="eastAsia" w:ascii="宋体" w:hAnsi="宋体" w:cs="宋体"/>
          <w:szCs w:val="21"/>
        </w:rPr>
        <w:t xml:space="preserve"> </w:t>
      </w:r>
      <w:r>
        <w:rPr>
          <w:rFonts w:ascii="宋体" w:hAnsi="宋体" w:cs="宋体"/>
          <w:szCs w:val="21"/>
        </w:rPr>
        <w:t>Health</w:t>
      </w:r>
      <w:r>
        <w:rPr>
          <w:rFonts w:hint="eastAsia" w:ascii="宋体" w:hAnsi="宋体" w:cs="宋体"/>
          <w:szCs w:val="21"/>
        </w:rPr>
        <w:t xml:space="preserve"> </w:t>
      </w:r>
      <w:r>
        <w:rPr>
          <w:rFonts w:ascii="宋体" w:hAnsi="宋体" w:cs="宋体"/>
          <w:szCs w:val="21"/>
        </w:rPr>
        <w:t>Organization）发布的国际通用的疾病分类方法。《国际疾病分类肿瘤学专辑》第三版（ICD-O-3），是WHO发布的针对ICD中肿瘤形态学组织学细胞类型、动态、分化程度的补充编码。其中形态学编码：0代表良性肿瘤；1代表动态未定性肿瘤；2代表原位癌和非侵袭性癌；3代表恶性肿瘤（原发性）；6代表恶性肿瘤（转移性）；9代表恶性肿瘤（原发性或转移性未肯定）。如果出现ICD-10与ICD-O-3不一致的情况，以ICD-O-3为准。</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56</w:t>
      </w:r>
      <w:r>
        <w:rPr>
          <w:rFonts w:ascii="宋体" w:hAnsi="宋体" w:cs="宋体"/>
          <w:b/>
          <w:bCs/>
          <w:szCs w:val="21"/>
        </w:rPr>
        <w:t>、TNM分期</w:t>
      </w:r>
      <w:r>
        <w:rPr>
          <w:rFonts w:hint="eastAsia" w:ascii="宋体" w:hAnsi="宋体" w:cs="宋体"/>
          <w:b/>
          <w:bCs/>
          <w:szCs w:val="21"/>
        </w:rPr>
        <w:t>：</w:t>
      </w:r>
      <w:r>
        <w:rPr>
          <w:rFonts w:hint="eastAsia" w:ascii="宋体" w:hAnsi="宋体" w:cs="宋体"/>
          <w:szCs w:val="21"/>
        </w:rPr>
        <w:t>TNM分期采用AJCC癌症分期手册标准。该标准由美国癌症联合委员会与国际抗癌联合会 TNM委员会联合制定，是目前肿瘤医学分期的国际通用标准。T指原发肿瘤的大小、形态等；</w:t>
      </w:r>
      <w:r>
        <w:rPr>
          <w:rFonts w:ascii="宋体" w:hAnsi="宋体" w:cs="宋体"/>
          <w:szCs w:val="21"/>
        </w:rPr>
        <w:t>N指淋巴结的转</w:t>
      </w:r>
      <w:r>
        <w:rPr>
          <w:rFonts w:hint="eastAsia" w:ascii="宋体" w:hAnsi="宋体" w:cs="宋体"/>
          <w:szCs w:val="21"/>
        </w:rPr>
        <w:t>移情况；</w:t>
      </w:r>
      <w:r>
        <w:rPr>
          <w:rFonts w:ascii="宋体" w:hAnsi="宋体" w:cs="宋体"/>
          <w:szCs w:val="21"/>
        </w:rPr>
        <w:t>M指有无其他脏器的转移情况。</w:t>
      </w:r>
    </w:p>
    <w:p>
      <w:pPr>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57、</w:t>
      </w:r>
      <w:r>
        <w:rPr>
          <w:rFonts w:ascii="宋体" w:hAnsi="宋体" w:cs="宋体"/>
          <w:b/>
          <w:bCs/>
          <w:szCs w:val="21"/>
        </w:rPr>
        <w:t>甲状腺癌的TNM分期</w:t>
      </w:r>
      <w:r>
        <w:rPr>
          <w:rFonts w:hint="eastAsia" w:ascii="宋体" w:hAnsi="宋体" w:cs="宋体"/>
          <w:b/>
          <w:bCs/>
          <w:szCs w:val="21"/>
        </w:rPr>
        <w:t>：</w:t>
      </w:r>
      <w:r>
        <w:rPr>
          <w:rFonts w:ascii="宋体" w:hAnsi="宋体" w:cs="宋体"/>
          <w:szCs w:val="21"/>
        </w:rPr>
        <w:t>甲状腺癌的TNM分期采用目前现行的AJCC第八版定义标准，我国国家卫生健康委员会2018年发布的《甲状腺癌诊疗规范（2018年版）》也采用此定义标准，具体见下：</w:t>
      </w:r>
    </w:p>
    <w:p>
      <w:pPr>
        <w:numPr>
          <w:ilvl w:val="255"/>
          <w:numId w:val="0"/>
        </w:numPr>
        <w:spacing w:line="360" w:lineRule="auto"/>
        <w:ind w:firstLine="420" w:firstLineChars="200"/>
        <w:rPr>
          <w:rFonts w:ascii="宋体" w:hAnsi="宋体" w:cs="宋体"/>
          <w:szCs w:val="21"/>
        </w:rPr>
      </w:pPr>
      <w:r>
        <w:rPr>
          <w:rFonts w:ascii="宋体" w:hAnsi="宋体" w:cs="宋体"/>
          <w:szCs w:val="21"/>
        </w:rPr>
        <w:t>甲状腺乳头状癌、滤泡癌、低分化癌、Hürthle细胞癌和未分化癌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X</w:t>
      </w:r>
      <w:r>
        <w:rPr>
          <w:rFonts w:ascii="宋体" w:hAnsi="宋体" w:cs="宋体"/>
          <w:szCs w:val="21"/>
        </w:rPr>
        <w:t>：原发肿瘤不能评估</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0</w:t>
      </w:r>
      <w:r>
        <w:rPr>
          <w:rFonts w:ascii="宋体" w:hAnsi="宋体" w:cs="宋体"/>
          <w:szCs w:val="21"/>
        </w:rPr>
        <w:t>：无肿瘤证据</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1</w:t>
      </w:r>
      <w:r>
        <w:rPr>
          <w:rFonts w:ascii="宋体" w:hAnsi="宋体" w:cs="宋体"/>
          <w:szCs w:val="21"/>
        </w:rPr>
        <w:t>：肿瘤局限在甲状腺内，最大径≤2cm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1a</w:t>
      </w:r>
      <w:r>
        <w:rPr>
          <w:rFonts w:ascii="宋体" w:hAnsi="宋体" w:cs="宋体"/>
          <w:szCs w:val="21"/>
        </w:rPr>
        <w:t>肿瘤最大径≤1cm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1b</w:t>
      </w:r>
      <w:r>
        <w:rPr>
          <w:rFonts w:ascii="宋体" w:hAnsi="宋体" w:cs="宋体"/>
          <w:szCs w:val="21"/>
        </w:rPr>
        <w:t>肿瘤最大径＞1cm，≤2cm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2</w:t>
      </w:r>
      <w:r>
        <w:rPr>
          <w:rFonts w:ascii="宋体" w:hAnsi="宋体" w:cs="宋体"/>
          <w:szCs w:val="21"/>
        </w:rPr>
        <w:t>：肿瘤2～4cm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w:t>
      </w:r>
      <w:r>
        <w:rPr>
          <w:rFonts w:ascii="宋体" w:hAnsi="宋体" w:cs="宋体"/>
          <w:szCs w:val="21"/>
        </w:rPr>
        <w:t>：肿瘤&gt;4cm，局限于甲状腺内或大体侵犯甲状腺外带状肌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3a</w:t>
      </w:r>
      <w:r>
        <w:rPr>
          <w:rFonts w:ascii="宋体" w:hAnsi="宋体" w:cs="宋体"/>
          <w:szCs w:val="21"/>
        </w:rPr>
        <w:t>：肿瘤&gt;4cm，局限于甲状腺内</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3b</w:t>
      </w:r>
      <w:r>
        <w:rPr>
          <w:rFonts w:ascii="宋体" w:hAnsi="宋体" w:cs="宋体"/>
          <w:szCs w:val="21"/>
        </w:rPr>
        <w:t>：大体侵犯甲状腺外带状肌，无论肿瘤大小</w:t>
      </w:r>
    </w:p>
    <w:p>
      <w:pPr>
        <w:numPr>
          <w:ilvl w:val="255"/>
          <w:numId w:val="0"/>
        </w:numPr>
        <w:spacing w:line="360" w:lineRule="auto"/>
        <w:ind w:firstLine="840" w:firstLineChars="400"/>
        <w:rPr>
          <w:rFonts w:ascii="宋体" w:hAnsi="宋体" w:cs="宋体"/>
          <w:szCs w:val="21"/>
        </w:rPr>
      </w:pPr>
      <w:r>
        <w:rPr>
          <w:rFonts w:ascii="宋体" w:hAnsi="宋体" w:cs="宋体"/>
          <w:szCs w:val="21"/>
        </w:rPr>
        <w:t>带状肌包括：胸骨舌骨肌、胸骨甲状肌、甲状舌骨肌、肩胛舌骨肌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w:t>
      </w:r>
      <w:r>
        <w:rPr>
          <w:rFonts w:ascii="宋体" w:hAnsi="宋体" w:cs="宋体"/>
          <w:szCs w:val="21"/>
        </w:rPr>
        <w:t>：大体侵犯甲状腺外带状肌外</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4a</w:t>
      </w:r>
      <w:r>
        <w:rPr>
          <w:rFonts w:ascii="宋体" w:hAnsi="宋体" w:cs="宋体"/>
          <w:szCs w:val="21"/>
        </w:rPr>
        <w:t>：侵犯喉、气管、食管、喉反神经及皮下软组织</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4b</w:t>
      </w:r>
      <w:r>
        <w:rPr>
          <w:rFonts w:ascii="宋体" w:hAnsi="宋体" w:cs="宋体"/>
          <w:szCs w:val="21"/>
        </w:rPr>
        <w:t>：侵犯椎前筋膜，或包裹颈动脉、纵隔血管</w:t>
      </w:r>
    </w:p>
    <w:p>
      <w:pPr>
        <w:numPr>
          <w:ilvl w:val="255"/>
          <w:numId w:val="0"/>
        </w:numPr>
        <w:spacing w:line="360" w:lineRule="auto"/>
        <w:ind w:firstLine="420" w:firstLineChars="200"/>
        <w:rPr>
          <w:rFonts w:ascii="宋体" w:hAnsi="宋体" w:cs="宋体"/>
          <w:szCs w:val="21"/>
        </w:rPr>
      </w:pPr>
      <w:r>
        <w:rPr>
          <w:rFonts w:ascii="宋体" w:hAnsi="宋体" w:cs="宋体"/>
          <w:szCs w:val="21"/>
        </w:rPr>
        <w:t>甲状腺髓样癌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X</w:t>
      </w:r>
      <w:r>
        <w:rPr>
          <w:rFonts w:ascii="宋体" w:hAnsi="宋体" w:cs="宋体"/>
          <w:szCs w:val="21"/>
        </w:rPr>
        <w:t>：原发肿瘤不能评估</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0</w:t>
      </w:r>
      <w:r>
        <w:rPr>
          <w:rFonts w:ascii="宋体" w:hAnsi="宋体" w:cs="宋体"/>
          <w:szCs w:val="21"/>
        </w:rPr>
        <w:t>：无肿瘤证据</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1</w:t>
      </w:r>
      <w:r>
        <w:rPr>
          <w:rFonts w:ascii="宋体" w:hAnsi="宋体" w:cs="宋体"/>
          <w:szCs w:val="21"/>
        </w:rPr>
        <w:t>：肿瘤局限在甲状腺内，最大径≤2cm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1a</w:t>
      </w:r>
      <w:r>
        <w:rPr>
          <w:rFonts w:ascii="宋体" w:hAnsi="宋体" w:cs="宋体"/>
          <w:szCs w:val="21"/>
        </w:rPr>
        <w:t>肿瘤最大径≤1cm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1b</w:t>
      </w:r>
      <w:r>
        <w:rPr>
          <w:rFonts w:ascii="宋体" w:hAnsi="宋体" w:cs="宋体"/>
          <w:szCs w:val="21"/>
        </w:rPr>
        <w:t>肿瘤最大径＞1cm，≤2cm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2</w:t>
      </w:r>
      <w:r>
        <w:rPr>
          <w:rFonts w:ascii="宋体" w:hAnsi="宋体" w:cs="宋体"/>
          <w:szCs w:val="21"/>
        </w:rPr>
        <w:t>：肿瘤2～4cm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w:t>
      </w:r>
      <w:r>
        <w:rPr>
          <w:rFonts w:ascii="宋体" w:hAnsi="宋体" w:cs="宋体"/>
          <w:szCs w:val="21"/>
        </w:rPr>
        <w:t>：肿瘤&gt;4cm，局限于甲状腺内或大体侵犯甲状腺外带状肌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3a</w:t>
      </w:r>
      <w:r>
        <w:rPr>
          <w:rFonts w:ascii="宋体" w:hAnsi="宋体" w:cs="宋体"/>
          <w:szCs w:val="21"/>
        </w:rPr>
        <w:t>：肿瘤&gt;4cm，局限于甲状腺内</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3b</w:t>
      </w:r>
      <w:r>
        <w:rPr>
          <w:rFonts w:ascii="宋体" w:hAnsi="宋体" w:cs="宋体"/>
          <w:szCs w:val="21"/>
        </w:rPr>
        <w:t>：大体侵犯甲状腺外带状肌，无论肿瘤大小</w:t>
      </w:r>
    </w:p>
    <w:p>
      <w:pPr>
        <w:numPr>
          <w:ilvl w:val="255"/>
          <w:numId w:val="0"/>
        </w:numPr>
        <w:spacing w:line="360" w:lineRule="auto"/>
        <w:ind w:firstLine="840" w:firstLineChars="400"/>
        <w:rPr>
          <w:rFonts w:ascii="宋体" w:hAnsi="宋体" w:cs="宋体"/>
          <w:szCs w:val="21"/>
        </w:rPr>
      </w:pPr>
      <w:r>
        <w:rPr>
          <w:rFonts w:ascii="宋体" w:hAnsi="宋体" w:cs="宋体"/>
          <w:szCs w:val="21"/>
        </w:rPr>
        <w:t>带状肌包括：胸骨舌骨肌、胸骨甲状肌、甲状舌骨肌、肩胛舌骨肌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w:t>
      </w:r>
      <w:r>
        <w:rPr>
          <w:rFonts w:ascii="宋体" w:hAnsi="宋体" w:cs="宋体"/>
          <w:szCs w:val="21"/>
        </w:rPr>
        <w:t>：进展期病变</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4a</w:t>
      </w:r>
      <w:r>
        <w:rPr>
          <w:rFonts w:ascii="宋体" w:hAnsi="宋体" w:cs="宋体"/>
          <w:szCs w:val="21"/>
        </w:rPr>
        <w:t>：中度进展，任何大小的肿瘤，侵犯甲状腺外颈部周围器官和软组织，如喉、气管、食管、喉反神经及皮下软组织</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4b</w:t>
      </w:r>
      <w:r>
        <w:rPr>
          <w:rFonts w:ascii="宋体" w:hAnsi="宋体" w:cs="宋体"/>
          <w:szCs w:val="21"/>
        </w:rPr>
        <w:t>：重度进展，任何大小的肿瘤，侵犯椎前筋膜，或包裹颈动脉、纵隔血管</w:t>
      </w:r>
    </w:p>
    <w:p>
      <w:pPr>
        <w:numPr>
          <w:ilvl w:val="255"/>
          <w:numId w:val="0"/>
        </w:numPr>
        <w:spacing w:line="360" w:lineRule="auto"/>
        <w:ind w:firstLine="840" w:firstLineChars="400"/>
        <w:rPr>
          <w:rFonts w:ascii="宋体" w:hAnsi="宋体" w:cs="宋体"/>
          <w:szCs w:val="21"/>
        </w:rPr>
      </w:pPr>
      <w:r>
        <w:rPr>
          <w:rFonts w:ascii="宋体" w:hAnsi="宋体" w:cs="宋体"/>
          <w:szCs w:val="21"/>
        </w:rPr>
        <w:t>区域淋巴结：适用于所有甲状腺癌</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x</w:t>
      </w:r>
      <w:r>
        <w:rPr>
          <w:rFonts w:ascii="宋体" w:hAnsi="宋体" w:cs="宋体"/>
          <w:szCs w:val="21"/>
        </w:rPr>
        <w:t>：区域淋巴结无法评估</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0</w:t>
      </w:r>
      <w:r>
        <w:rPr>
          <w:rFonts w:ascii="宋体" w:hAnsi="宋体" w:cs="宋体"/>
          <w:szCs w:val="21"/>
        </w:rPr>
        <w:t>：无淋巴结转移证据</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1</w:t>
      </w:r>
      <w:r>
        <w:rPr>
          <w:rFonts w:ascii="宋体" w:hAnsi="宋体" w:cs="宋体"/>
          <w:szCs w:val="21"/>
        </w:rPr>
        <w:t>：区域淋巴结转移</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1a</w:t>
      </w:r>
      <w:r>
        <w:rPr>
          <w:rFonts w:ascii="宋体" w:hAnsi="宋体" w:cs="宋体"/>
          <w:szCs w:val="21"/>
        </w:rPr>
        <w:t>：转移至Ⅵ、Ⅶ区（包括气管旁、气管前、喉前/Delphian或上纵隔）淋巴结，可以为单侧或双侧。</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1b</w:t>
      </w:r>
      <w:r>
        <w:rPr>
          <w:rFonts w:ascii="宋体" w:hAnsi="宋体" w:cs="宋体"/>
          <w:szCs w:val="21"/>
        </w:rPr>
        <w:t>：单侧、双侧或对侧颈淋巴结转移（包括Ⅰ、Ⅱ、Ⅲ、Ⅳ或Ⅴ区）淋巴结或咽后淋巴结转移。</w:t>
      </w:r>
    </w:p>
    <w:p>
      <w:pPr>
        <w:numPr>
          <w:ilvl w:val="255"/>
          <w:numId w:val="0"/>
        </w:numPr>
        <w:spacing w:line="360" w:lineRule="auto"/>
        <w:ind w:firstLine="420" w:firstLineChars="200"/>
        <w:rPr>
          <w:rFonts w:ascii="宋体" w:hAnsi="宋体" w:cs="宋体"/>
          <w:szCs w:val="21"/>
        </w:rPr>
      </w:pPr>
      <w:r>
        <w:rPr>
          <w:rFonts w:ascii="宋体" w:hAnsi="宋体" w:cs="宋体"/>
          <w:szCs w:val="21"/>
        </w:rPr>
        <w:t>远处转移：适用于所有甲状腺癌</w:t>
      </w:r>
    </w:p>
    <w:p>
      <w:pPr>
        <w:numPr>
          <w:ilvl w:val="255"/>
          <w:numId w:val="0"/>
        </w:numPr>
        <w:spacing w:line="360" w:lineRule="auto"/>
        <w:ind w:firstLine="420" w:firstLineChars="200"/>
        <w:rPr>
          <w:rFonts w:ascii="宋体" w:hAnsi="宋体" w:cs="宋体"/>
          <w:szCs w:val="21"/>
        </w:rPr>
      </w:pPr>
      <w:r>
        <w:rPr>
          <w:rFonts w:ascii="宋体" w:hAnsi="宋体" w:cs="宋体"/>
          <w:szCs w:val="21"/>
        </w:rPr>
        <w:t>M</w:t>
      </w:r>
      <w:r>
        <w:rPr>
          <w:rFonts w:ascii="宋体" w:hAnsi="宋体" w:cs="宋体"/>
          <w:szCs w:val="21"/>
          <w:vertAlign w:val="subscript"/>
        </w:rPr>
        <w:t>0</w:t>
      </w:r>
      <w:r>
        <w:rPr>
          <w:rFonts w:ascii="宋体" w:hAnsi="宋体" w:cs="宋体"/>
          <w:szCs w:val="21"/>
        </w:rPr>
        <w:t>：无远处转移</w:t>
      </w:r>
    </w:p>
    <w:p>
      <w:pPr>
        <w:numPr>
          <w:ilvl w:val="255"/>
          <w:numId w:val="0"/>
        </w:numPr>
        <w:spacing w:line="360" w:lineRule="auto"/>
        <w:ind w:firstLine="420" w:firstLineChars="200"/>
        <w:outlineLvl w:val="0"/>
        <w:rPr>
          <w:rFonts w:ascii="宋体" w:hAnsi="宋体" w:cs="宋体"/>
          <w:szCs w:val="21"/>
        </w:rPr>
      </w:pPr>
      <w:r>
        <w:rPr>
          <w:rFonts w:ascii="宋体" w:hAnsi="宋体" w:cs="宋体"/>
          <w:szCs w:val="21"/>
        </w:rPr>
        <w:t>M</w:t>
      </w:r>
      <w:r>
        <w:rPr>
          <w:rFonts w:ascii="宋体" w:hAnsi="宋体" w:cs="宋体"/>
          <w:szCs w:val="21"/>
          <w:vertAlign w:val="subscript"/>
        </w:rPr>
        <w:t>1</w:t>
      </w:r>
      <w:r>
        <w:rPr>
          <w:rFonts w:ascii="宋体" w:hAnsi="宋体" w:cs="宋体"/>
          <w:szCs w:val="21"/>
        </w:rPr>
        <w:t>：有远处转移</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numPr>
                <w:ilvl w:val="255"/>
                <w:numId w:val="0"/>
              </w:numPr>
              <w:spacing w:line="360" w:lineRule="auto"/>
              <w:rPr>
                <w:rFonts w:ascii="宋体" w:hAnsi="宋体" w:cs="宋体"/>
                <w:szCs w:val="21"/>
              </w:rPr>
            </w:pPr>
            <w:r>
              <w:rPr>
                <w:rFonts w:ascii="宋体" w:hAnsi="宋体" w:cs="宋体"/>
                <w:szCs w:val="21"/>
              </w:rPr>
              <w:t>乳头状或滤泡状癌（分化型）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gridSpan w:val="4"/>
          </w:tcPr>
          <w:p>
            <w:pPr>
              <w:numPr>
                <w:ilvl w:val="255"/>
                <w:numId w:val="0"/>
              </w:numPr>
              <w:spacing w:line="360" w:lineRule="auto"/>
              <w:rPr>
                <w:rFonts w:ascii="宋体" w:hAnsi="宋体" w:cs="宋体"/>
                <w:szCs w:val="21"/>
              </w:rPr>
            </w:pPr>
            <w:r>
              <w:rPr>
                <w:rFonts w:ascii="宋体" w:hAnsi="宋体" w:cs="宋体"/>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T</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N</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Ⅰ期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Ⅱ期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cs="宋体"/>
                <w:szCs w:val="21"/>
              </w:rPr>
            </w:pPr>
            <w:r>
              <w:rPr>
                <w:rFonts w:ascii="宋体" w:hAnsi="宋体" w:cs="宋体"/>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Ⅰ期</w:t>
            </w:r>
          </w:p>
        </w:tc>
        <w:tc>
          <w:tcPr>
            <w:tcW w:w="2130" w:type="dxa"/>
          </w:tcPr>
          <w:p>
            <w:pPr>
              <w:numPr>
                <w:ilvl w:val="255"/>
                <w:numId w:val="0"/>
              </w:numPr>
              <w:spacing w:line="360" w:lineRule="auto"/>
              <w:rPr>
                <w:rFonts w:ascii="宋体" w:hAnsi="宋体" w:cs="宋体"/>
                <w:szCs w:val="21"/>
              </w:rPr>
            </w:pPr>
            <w:r>
              <w:rPr>
                <w:rFonts w:ascii="宋体" w:hAnsi="宋体" w:cs="宋体"/>
                <w:szCs w:val="21"/>
              </w:rPr>
              <w:t>1</w:t>
            </w:r>
          </w:p>
        </w:tc>
        <w:tc>
          <w:tcPr>
            <w:tcW w:w="2131" w:type="dxa"/>
          </w:tcPr>
          <w:p>
            <w:pPr>
              <w:numPr>
                <w:ilvl w:val="255"/>
                <w:numId w:val="0"/>
              </w:numPr>
              <w:spacing w:line="360" w:lineRule="auto"/>
              <w:rPr>
                <w:rFonts w:ascii="宋体" w:hAnsi="宋体" w:cs="宋体"/>
                <w:szCs w:val="21"/>
              </w:rPr>
            </w:pPr>
            <w:r>
              <w:rPr>
                <w:rFonts w:ascii="宋体" w:hAnsi="宋体" w:cs="宋体"/>
                <w:szCs w:val="21"/>
              </w:rPr>
              <w:t>0/x</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hint="eastAsia" w:ascii="宋体" w:hAnsi="宋体" w:cs="宋体"/>
                <w:szCs w:val="21"/>
              </w:rPr>
              <w:t>2</w:t>
            </w:r>
          </w:p>
        </w:tc>
        <w:tc>
          <w:tcPr>
            <w:tcW w:w="2131" w:type="dxa"/>
          </w:tcPr>
          <w:p>
            <w:pPr>
              <w:numPr>
                <w:ilvl w:val="255"/>
                <w:numId w:val="0"/>
              </w:numPr>
              <w:spacing w:line="360" w:lineRule="auto"/>
              <w:rPr>
                <w:rFonts w:ascii="宋体" w:hAnsi="宋体" w:cs="宋体"/>
                <w:szCs w:val="21"/>
              </w:rPr>
            </w:pPr>
            <w:r>
              <w:rPr>
                <w:rFonts w:ascii="宋体" w:hAnsi="宋体" w:cs="宋体"/>
                <w:szCs w:val="21"/>
              </w:rPr>
              <w:t>0/x</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Ⅱ期</w:t>
            </w:r>
          </w:p>
        </w:tc>
        <w:tc>
          <w:tcPr>
            <w:tcW w:w="2130" w:type="dxa"/>
          </w:tcPr>
          <w:p>
            <w:pPr>
              <w:numPr>
                <w:ilvl w:val="255"/>
                <w:numId w:val="0"/>
              </w:numPr>
              <w:spacing w:line="360" w:lineRule="auto"/>
              <w:rPr>
                <w:rFonts w:ascii="宋体" w:hAnsi="宋体" w:cs="宋体"/>
                <w:szCs w:val="21"/>
              </w:rPr>
            </w:pPr>
            <w:r>
              <w:rPr>
                <w:rFonts w:ascii="宋体" w:hAnsi="宋体" w:cs="宋体"/>
                <w:szCs w:val="21"/>
              </w:rPr>
              <w:t>1～2</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3a～3b</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Ⅲ期</w:t>
            </w:r>
          </w:p>
        </w:tc>
        <w:tc>
          <w:tcPr>
            <w:tcW w:w="2130" w:type="dxa"/>
          </w:tcPr>
          <w:p>
            <w:pPr>
              <w:numPr>
                <w:ilvl w:val="255"/>
                <w:numId w:val="0"/>
              </w:numPr>
              <w:spacing w:line="360" w:lineRule="auto"/>
              <w:rPr>
                <w:rFonts w:ascii="宋体" w:hAnsi="宋体" w:cs="宋体"/>
                <w:szCs w:val="21"/>
              </w:rPr>
            </w:pPr>
            <w:r>
              <w:rPr>
                <w:rFonts w:ascii="宋体" w:hAnsi="宋体" w:cs="宋体"/>
                <w:szCs w:val="21"/>
              </w:rPr>
              <w:t>4a</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ⅣA期</w:t>
            </w:r>
          </w:p>
        </w:tc>
        <w:tc>
          <w:tcPr>
            <w:tcW w:w="2130" w:type="dxa"/>
          </w:tcPr>
          <w:p>
            <w:pPr>
              <w:numPr>
                <w:ilvl w:val="255"/>
                <w:numId w:val="0"/>
              </w:numPr>
              <w:spacing w:line="360" w:lineRule="auto"/>
              <w:rPr>
                <w:rFonts w:ascii="宋体" w:hAnsi="宋体" w:cs="宋体"/>
                <w:szCs w:val="21"/>
              </w:rPr>
            </w:pPr>
            <w:r>
              <w:rPr>
                <w:rFonts w:ascii="宋体" w:hAnsi="宋体" w:cs="宋体"/>
                <w:szCs w:val="21"/>
              </w:rPr>
              <w:t>4b</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ⅣB期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cs="宋体"/>
                <w:szCs w:val="21"/>
              </w:rPr>
            </w:pPr>
            <w:r>
              <w:rPr>
                <w:rFonts w:ascii="宋体" w:hAnsi="宋体" w:cs="宋体"/>
                <w:szCs w:val="21"/>
              </w:rPr>
              <w:t>髓样癌（所有年龄组）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Ⅰ期</w:t>
            </w:r>
          </w:p>
        </w:tc>
        <w:tc>
          <w:tcPr>
            <w:tcW w:w="2130" w:type="dxa"/>
          </w:tcPr>
          <w:p>
            <w:pPr>
              <w:numPr>
                <w:ilvl w:val="255"/>
                <w:numId w:val="0"/>
              </w:numPr>
              <w:spacing w:line="360" w:lineRule="auto"/>
              <w:rPr>
                <w:rFonts w:ascii="宋体" w:hAnsi="宋体" w:cs="宋体"/>
                <w:szCs w:val="21"/>
              </w:rPr>
            </w:pPr>
            <w:r>
              <w:rPr>
                <w:rFonts w:hint="eastAsia" w:ascii="宋体" w:hAnsi="宋体" w:cs="宋体"/>
                <w:szCs w:val="21"/>
              </w:rPr>
              <w:t>1</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Ⅱ期</w:t>
            </w:r>
          </w:p>
        </w:tc>
        <w:tc>
          <w:tcPr>
            <w:tcW w:w="2130" w:type="dxa"/>
          </w:tcPr>
          <w:p>
            <w:pPr>
              <w:numPr>
                <w:ilvl w:val="255"/>
                <w:numId w:val="0"/>
              </w:numPr>
              <w:spacing w:line="360" w:lineRule="auto"/>
              <w:rPr>
                <w:rFonts w:ascii="宋体" w:hAnsi="宋体" w:cs="宋体"/>
                <w:szCs w:val="21"/>
              </w:rPr>
            </w:pPr>
            <w:r>
              <w:rPr>
                <w:rFonts w:ascii="宋体" w:hAnsi="宋体" w:cs="宋体"/>
                <w:szCs w:val="21"/>
              </w:rPr>
              <w:t>2～3</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Ⅲ期</w:t>
            </w:r>
          </w:p>
        </w:tc>
        <w:tc>
          <w:tcPr>
            <w:tcW w:w="2130" w:type="dxa"/>
          </w:tcPr>
          <w:p>
            <w:pPr>
              <w:numPr>
                <w:ilvl w:val="255"/>
                <w:numId w:val="0"/>
              </w:numPr>
              <w:spacing w:line="360" w:lineRule="auto"/>
              <w:rPr>
                <w:rFonts w:ascii="宋体" w:hAnsi="宋体" w:cs="宋体"/>
                <w:szCs w:val="21"/>
              </w:rPr>
            </w:pPr>
            <w:r>
              <w:rPr>
                <w:rFonts w:ascii="宋体" w:hAnsi="宋体" w:cs="宋体"/>
                <w:szCs w:val="21"/>
              </w:rPr>
              <w:t>1～3</w:t>
            </w:r>
          </w:p>
        </w:tc>
        <w:tc>
          <w:tcPr>
            <w:tcW w:w="2131" w:type="dxa"/>
          </w:tcPr>
          <w:p>
            <w:pPr>
              <w:numPr>
                <w:ilvl w:val="255"/>
                <w:numId w:val="0"/>
              </w:numPr>
              <w:spacing w:line="360" w:lineRule="auto"/>
              <w:rPr>
                <w:rFonts w:ascii="宋体" w:hAnsi="宋体" w:cs="宋体"/>
                <w:szCs w:val="21"/>
              </w:rPr>
            </w:pPr>
            <w:r>
              <w:rPr>
                <w:rFonts w:ascii="宋体" w:hAnsi="宋体" w:cs="宋体"/>
                <w:szCs w:val="21"/>
              </w:rPr>
              <w:t>1a</w:t>
            </w:r>
          </w:p>
        </w:tc>
        <w:tc>
          <w:tcPr>
            <w:tcW w:w="2131" w:type="dxa"/>
          </w:tcPr>
          <w:p>
            <w:pPr>
              <w:numPr>
                <w:ilvl w:val="255"/>
                <w:numId w:val="0"/>
              </w:numPr>
              <w:spacing w:line="360" w:lineRule="auto"/>
              <w:rPr>
                <w:rFonts w:ascii="宋体" w:hAnsi="宋体" w:cs="宋体"/>
                <w:szCs w:val="21"/>
              </w:rPr>
            </w:pPr>
            <w:r>
              <w:rPr>
                <w:rFonts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ⅣA期</w:t>
            </w:r>
          </w:p>
        </w:tc>
        <w:tc>
          <w:tcPr>
            <w:tcW w:w="2130" w:type="dxa"/>
          </w:tcPr>
          <w:p>
            <w:pPr>
              <w:numPr>
                <w:ilvl w:val="255"/>
                <w:numId w:val="0"/>
              </w:numPr>
              <w:spacing w:line="360" w:lineRule="auto"/>
              <w:rPr>
                <w:rFonts w:ascii="宋体" w:hAnsi="宋体" w:cs="宋体"/>
                <w:szCs w:val="21"/>
              </w:rPr>
            </w:pPr>
            <w:r>
              <w:rPr>
                <w:rFonts w:ascii="宋体" w:hAnsi="宋体" w:cs="宋体"/>
                <w:szCs w:val="21"/>
              </w:rPr>
              <w:t>4a</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1～3</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1b</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ⅣB期</w:t>
            </w:r>
          </w:p>
        </w:tc>
        <w:tc>
          <w:tcPr>
            <w:tcW w:w="2130" w:type="dxa"/>
          </w:tcPr>
          <w:p>
            <w:pPr>
              <w:numPr>
                <w:ilvl w:val="255"/>
                <w:numId w:val="0"/>
              </w:numPr>
              <w:spacing w:line="360" w:lineRule="auto"/>
              <w:rPr>
                <w:rFonts w:ascii="宋体" w:hAnsi="宋体" w:cs="宋体"/>
                <w:szCs w:val="21"/>
              </w:rPr>
            </w:pPr>
            <w:r>
              <w:rPr>
                <w:rFonts w:ascii="宋体" w:hAnsi="宋体" w:cs="宋体"/>
                <w:szCs w:val="21"/>
              </w:rPr>
              <w:t>4b</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ⅣC期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cs="宋体"/>
                <w:szCs w:val="21"/>
              </w:rPr>
            </w:pPr>
            <w:r>
              <w:rPr>
                <w:rFonts w:ascii="宋体" w:hAnsi="宋体" w:cs="宋体"/>
                <w:szCs w:val="21"/>
              </w:rPr>
              <w:t>未分化癌（所有年龄组）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ⅣA期</w:t>
            </w:r>
          </w:p>
        </w:tc>
        <w:tc>
          <w:tcPr>
            <w:tcW w:w="2130" w:type="dxa"/>
          </w:tcPr>
          <w:p>
            <w:pPr>
              <w:numPr>
                <w:ilvl w:val="255"/>
                <w:numId w:val="0"/>
              </w:numPr>
              <w:spacing w:line="360" w:lineRule="auto"/>
              <w:rPr>
                <w:rFonts w:ascii="宋体" w:hAnsi="宋体" w:cs="宋体"/>
                <w:szCs w:val="21"/>
              </w:rPr>
            </w:pPr>
            <w:r>
              <w:rPr>
                <w:rFonts w:ascii="宋体" w:hAnsi="宋体" w:cs="宋体"/>
                <w:szCs w:val="21"/>
              </w:rPr>
              <w:t>1～3a</w:t>
            </w:r>
          </w:p>
        </w:tc>
        <w:tc>
          <w:tcPr>
            <w:tcW w:w="2131" w:type="dxa"/>
          </w:tcPr>
          <w:p>
            <w:pPr>
              <w:numPr>
                <w:ilvl w:val="255"/>
                <w:numId w:val="0"/>
              </w:numPr>
              <w:spacing w:line="360" w:lineRule="auto"/>
              <w:rPr>
                <w:rFonts w:ascii="宋体" w:hAnsi="宋体" w:cs="宋体"/>
                <w:szCs w:val="21"/>
              </w:rPr>
            </w:pPr>
            <w:r>
              <w:rPr>
                <w:rFonts w:ascii="宋体" w:hAnsi="宋体" w:cs="宋体"/>
                <w:szCs w:val="21"/>
              </w:rPr>
              <w:t>0/x</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ⅣB期</w:t>
            </w:r>
          </w:p>
        </w:tc>
        <w:tc>
          <w:tcPr>
            <w:tcW w:w="2130" w:type="dxa"/>
          </w:tcPr>
          <w:p>
            <w:pPr>
              <w:numPr>
                <w:ilvl w:val="255"/>
                <w:numId w:val="0"/>
              </w:numPr>
              <w:spacing w:line="360" w:lineRule="auto"/>
              <w:rPr>
                <w:rFonts w:ascii="宋体" w:hAnsi="宋体" w:cs="宋体"/>
                <w:szCs w:val="21"/>
              </w:rPr>
            </w:pPr>
            <w:r>
              <w:rPr>
                <w:rFonts w:ascii="宋体" w:hAnsi="宋体" w:cs="宋体"/>
                <w:szCs w:val="21"/>
              </w:rPr>
              <w:t>1～3a</w:t>
            </w:r>
          </w:p>
        </w:tc>
        <w:tc>
          <w:tcPr>
            <w:tcW w:w="2131" w:type="dxa"/>
          </w:tcPr>
          <w:p>
            <w:pPr>
              <w:numPr>
                <w:ilvl w:val="255"/>
                <w:numId w:val="0"/>
              </w:numPr>
              <w:spacing w:line="360" w:lineRule="auto"/>
              <w:rPr>
                <w:rFonts w:ascii="宋体" w:hAnsi="宋体" w:cs="宋体"/>
                <w:szCs w:val="21"/>
              </w:rPr>
            </w:pPr>
            <w:r>
              <w:rPr>
                <w:rFonts w:ascii="宋体" w:hAnsi="宋体" w:cs="宋体"/>
                <w:szCs w:val="21"/>
              </w:rPr>
              <w:t>1</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3b～4</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ⅣC期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bl>
    <w:p>
      <w:pPr>
        <w:numPr>
          <w:ilvl w:val="255"/>
          <w:numId w:val="0"/>
        </w:numPr>
        <w:adjustRightInd w:val="0"/>
        <w:snapToGrid w:val="0"/>
        <w:spacing w:line="360" w:lineRule="auto"/>
        <w:ind w:firstLine="420" w:firstLineChars="200"/>
        <w:rPr>
          <w:rFonts w:ascii="宋体" w:hAnsi="宋体" w:cs="宋体"/>
          <w:szCs w:val="21"/>
        </w:rPr>
      </w:pPr>
      <w:r>
        <w:rPr>
          <w:rFonts w:ascii="宋体" w:hAnsi="宋体" w:cs="宋体"/>
          <w:szCs w:val="21"/>
        </w:rPr>
        <w:t>注：以上表格中“年龄”指患者病理组织标本获取日期时的年龄。</w:t>
      </w:r>
    </w:p>
    <w:p>
      <w:pPr>
        <w:pStyle w:val="17"/>
        <w:spacing w:line="360" w:lineRule="auto"/>
        <w:ind w:left="0" w:leftChars="0" w:firstLine="422"/>
        <w:rPr>
          <w:rFonts w:ascii="宋体"/>
          <w:b/>
          <w:bCs/>
          <w:szCs w:val="21"/>
        </w:rPr>
      </w:pPr>
      <w:r>
        <w:rPr>
          <w:rFonts w:hint="eastAsia" w:ascii="宋体" w:hAnsi="宋体" w:cs="宋体"/>
          <w:b/>
          <w:bCs/>
          <w:szCs w:val="21"/>
        </w:rPr>
        <w:t>58</w:t>
      </w:r>
      <w:r>
        <w:rPr>
          <w:rFonts w:ascii="宋体" w:hAnsi="宋体" w:cs="宋体"/>
          <w:b/>
          <w:bCs/>
          <w:szCs w:val="21"/>
        </w:rPr>
        <w:t>、</w:t>
      </w:r>
      <w:r>
        <w:rPr>
          <w:rFonts w:hint="eastAsia" w:ascii="宋体" w:hAnsi="宋体" w:cs="宋体"/>
          <w:b/>
          <w:bCs/>
          <w:szCs w:val="21"/>
        </w:rPr>
        <w:t>肢体</w:t>
      </w:r>
      <w:r>
        <w:rPr>
          <w:rFonts w:hint="eastAsia" w:ascii="宋体"/>
          <w:b/>
          <w:bCs/>
          <w:szCs w:val="21"/>
        </w:rPr>
        <w:t>：</w:t>
      </w:r>
    </w:p>
    <w:p>
      <w:pPr>
        <w:pStyle w:val="17"/>
        <w:spacing w:line="360" w:lineRule="auto"/>
        <w:ind w:left="0" w:leftChars="0"/>
        <w:rPr>
          <w:rFonts w:ascii="宋体" w:hAnsi="宋体" w:cs="宋体"/>
          <w:szCs w:val="21"/>
        </w:rPr>
      </w:pPr>
      <w:r>
        <w:rPr>
          <w:rFonts w:hint="eastAsia" w:ascii="宋体" w:hAnsi="宋体" w:cs="宋体"/>
          <w:bCs/>
          <w:szCs w:val="21"/>
        </w:rPr>
        <w:t>肢体</w:t>
      </w:r>
      <w:r>
        <w:rPr>
          <w:rFonts w:hint="eastAsia" w:ascii="宋体" w:hAnsi="宋体" w:cs="宋体"/>
          <w:szCs w:val="21"/>
        </w:rPr>
        <w:t>是指包括肩关节的整个上肢或包括髋关节的整个下肢。</w:t>
      </w:r>
    </w:p>
    <w:p>
      <w:pPr>
        <w:pStyle w:val="17"/>
        <w:spacing w:line="360" w:lineRule="auto"/>
        <w:ind w:left="0" w:leftChars="0" w:firstLine="422"/>
        <w:rPr>
          <w:rFonts w:ascii="宋体" w:hAnsi="宋体" w:cs="宋体"/>
          <w:b/>
          <w:szCs w:val="21"/>
        </w:rPr>
      </w:pPr>
      <w:r>
        <w:rPr>
          <w:rFonts w:hint="eastAsia" w:ascii="宋体" w:hAnsi="宋体" w:cs="宋体"/>
          <w:b/>
          <w:szCs w:val="21"/>
        </w:rPr>
        <w:t>59、</w:t>
      </w:r>
      <w:r>
        <w:rPr>
          <w:rFonts w:ascii="宋体" w:hAnsi="宋体" w:cs="宋体"/>
          <w:b/>
          <w:szCs w:val="21"/>
        </w:rPr>
        <w:t>肌力</w:t>
      </w:r>
      <w:r>
        <w:rPr>
          <w:rFonts w:hint="eastAsia" w:ascii="宋体" w:hAnsi="宋体" w:cs="宋体"/>
          <w:b/>
          <w:szCs w:val="21"/>
        </w:rPr>
        <w:t>：</w:t>
      </w:r>
    </w:p>
    <w:p>
      <w:pPr>
        <w:pStyle w:val="9"/>
        <w:widowControl/>
        <w:numPr>
          <w:ilvl w:val="255"/>
          <w:numId w:val="0"/>
        </w:numPr>
        <w:adjustRightInd w:val="0"/>
        <w:snapToGrid w:val="0"/>
        <w:spacing w:after="156" w:afterLines="50" w:afterAutospacing="0"/>
        <w:ind w:firstLine="420" w:firstLineChars="200"/>
        <w:jc w:val="both"/>
        <w:rPr>
          <w:rFonts w:ascii="宋体"/>
          <w:sz w:val="21"/>
          <w:szCs w:val="21"/>
        </w:rPr>
      </w:pPr>
      <w:bookmarkStart w:id="23" w:name="_Hlk58870190"/>
      <w:r>
        <w:rPr>
          <w:rFonts w:hint="eastAsia" w:ascii="宋体"/>
          <w:bCs/>
          <w:sz w:val="21"/>
          <w:szCs w:val="21"/>
        </w:rPr>
        <w:t>肌力：</w:t>
      </w:r>
      <w:r>
        <w:rPr>
          <w:rFonts w:ascii="宋体"/>
          <w:sz w:val="21"/>
          <w:szCs w:val="21"/>
        </w:rPr>
        <w:t>指肌肉收缩时的力量。肌力划分为0-5级，具体为：</w:t>
      </w:r>
    </w:p>
    <w:p>
      <w:pPr>
        <w:pStyle w:val="9"/>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0级：肌肉完全瘫痪，毫无收缩。</w:t>
      </w:r>
    </w:p>
    <w:p>
      <w:pPr>
        <w:pStyle w:val="9"/>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1级：可看到或者触及肌肉轻微收缩，但不能产生动作。</w:t>
      </w:r>
    </w:p>
    <w:p>
      <w:pPr>
        <w:pStyle w:val="9"/>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2级：肌肉在不受重力影响下，可进行运动，即肢体能在床面上移动，但不能抬高。</w:t>
      </w:r>
    </w:p>
    <w:p>
      <w:pPr>
        <w:pStyle w:val="9"/>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3级：在和地心引力相反的方向中尚能完成其动作，但不能对抗外加阻力。</w:t>
      </w:r>
    </w:p>
    <w:p>
      <w:pPr>
        <w:pStyle w:val="9"/>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4级：能对抗一定的阻力，但较正常人为低。</w:t>
      </w:r>
    </w:p>
    <w:p>
      <w:pPr>
        <w:pStyle w:val="17"/>
        <w:spacing w:line="360" w:lineRule="auto"/>
        <w:ind w:left="0" w:leftChars="0"/>
        <w:rPr>
          <w:rFonts w:ascii="宋体"/>
          <w:szCs w:val="21"/>
        </w:rPr>
      </w:pPr>
      <w:r>
        <w:rPr>
          <w:rFonts w:hint="eastAsia" w:ascii="宋体"/>
          <w:szCs w:val="21"/>
        </w:rPr>
        <w:t>5级：正常肌力。</w:t>
      </w:r>
      <w:bookmarkEnd w:id="23"/>
    </w:p>
    <w:p>
      <w:pPr>
        <w:pStyle w:val="17"/>
        <w:spacing w:line="360" w:lineRule="auto"/>
        <w:ind w:left="0" w:leftChars="0" w:firstLine="422"/>
        <w:rPr>
          <w:rFonts w:ascii="宋体" w:hAnsi="宋体" w:cs="宋体"/>
          <w:b/>
          <w:bCs/>
          <w:szCs w:val="21"/>
        </w:rPr>
      </w:pPr>
      <w:r>
        <w:rPr>
          <w:rFonts w:hint="eastAsia" w:ascii="宋体" w:hAnsi="宋体" w:cs="宋体"/>
          <w:b/>
          <w:bCs/>
          <w:szCs w:val="21"/>
        </w:rPr>
        <w:t>60、</w:t>
      </w:r>
      <w:bookmarkStart w:id="24" w:name="_Hlk58870243"/>
      <w:r>
        <w:rPr>
          <w:rFonts w:hint="eastAsia" w:ascii="宋体" w:hAnsi="宋体" w:cs="宋体"/>
          <w:b/>
          <w:bCs/>
          <w:szCs w:val="21"/>
        </w:rPr>
        <w:t>语言能力完全丧</w:t>
      </w:r>
      <w:r>
        <w:rPr>
          <w:rFonts w:hint="eastAsia" w:ascii="宋体" w:hAnsi="宋体" w:cs="宋体"/>
          <w:b/>
          <w:bCs/>
          <w:szCs w:val="21"/>
          <w:lang w:eastAsia="zh-Hans"/>
        </w:rPr>
        <w:t>失</w:t>
      </w:r>
      <w:r>
        <w:rPr>
          <w:rFonts w:hint="eastAsia" w:ascii="宋体" w:hAnsi="宋体" w:cs="宋体"/>
          <w:b/>
          <w:bCs/>
          <w:szCs w:val="21"/>
        </w:rPr>
        <w:t>：</w:t>
      </w:r>
    </w:p>
    <w:p>
      <w:pPr>
        <w:pStyle w:val="17"/>
        <w:spacing w:line="360" w:lineRule="auto"/>
        <w:ind w:left="0" w:leftChars="0"/>
        <w:rPr>
          <w:rFonts w:ascii="宋体" w:hAnsi="宋体" w:cs="宋体"/>
          <w:szCs w:val="21"/>
        </w:rPr>
      </w:pPr>
      <w:r>
        <w:rPr>
          <w:rFonts w:hint="eastAsia" w:ascii="宋体" w:hAnsi="宋体" w:cs="宋体"/>
          <w:szCs w:val="21"/>
        </w:rPr>
        <w:t>指无法发出四种语音（包括口唇音、齿舌音、口盖音和喉头音）中的任何三种、或声带全部切除，或因大脑语言中枢受伤害而患失语症。</w:t>
      </w:r>
    </w:p>
    <w:p>
      <w:pPr>
        <w:pStyle w:val="17"/>
        <w:spacing w:line="360" w:lineRule="auto"/>
        <w:ind w:left="0" w:leftChars="0" w:firstLine="422"/>
        <w:rPr>
          <w:rFonts w:ascii="宋体" w:hAnsi="宋体" w:cs="宋体"/>
          <w:b/>
          <w:szCs w:val="21"/>
        </w:rPr>
      </w:pPr>
      <w:r>
        <w:rPr>
          <w:rFonts w:hint="eastAsia" w:ascii="宋体" w:hAnsi="宋体" w:cs="宋体"/>
          <w:b/>
          <w:szCs w:val="21"/>
        </w:rPr>
        <w:t>61、严重咀嚼吞咽功能障碍：</w:t>
      </w:r>
    </w:p>
    <w:p>
      <w:pPr>
        <w:pStyle w:val="17"/>
        <w:spacing w:line="360" w:lineRule="auto"/>
        <w:ind w:left="0" w:leftChars="0"/>
        <w:rPr>
          <w:rFonts w:ascii="宋体" w:hAnsi="宋体" w:cs="宋体"/>
          <w:szCs w:val="21"/>
        </w:rPr>
      </w:pPr>
      <w:r>
        <w:rPr>
          <w:rFonts w:hint="eastAsia" w:ascii="宋体" w:hAnsi="宋体" w:cs="宋体"/>
          <w:szCs w:val="21"/>
        </w:rPr>
        <w:t>指因牙齿以外的原因导致器质障碍或机能障碍，以致不能作咀嚼吞咽运动，除流质食物外不能摄取或吞咽的状态。</w:t>
      </w:r>
      <w:bookmarkEnd w:id="24"/>
    </w:p>
    <w:p>
      <w:pPr>
        <w:pStyle w:val="17"/>
        <w:spacing w:line="360" w:lineRule="auto"/>
        <w:ind w:left="0" w:leftChars="0" w:firstLine="422" w:firstLineChars="200"/>
        <w:rPr>
          <w:rFonts w:ascii="宋体" w:hAnsi="宋体" w:cs="宋体"/>
          <w:szCs w:val="21"/>
        </w:rPr>
      </w:pPr>
      <w:r>
        <w:rPr>
          <w:rFonts w:hint="eastAsia" w:ascii="宋体" w:hAnsi="宋体" w:cs="宋体"/>
          <w:b/>
          <w:bCs/>
          <w:szCs w:val="21"/>
        </w:rPr>
        <w:t>62、</w:t>
      </w:r>
      <w:bookmarkStart w:id="25" w:name="_Hlk58870287"/>
      <w:r>
        <w:rPr>
          <w:rFonts w:hint="eastAsia" w:ascii="宋体" w:hAnsi="宋体" w:cs="宋体"/>
          <w:b/>
          <w:bCs/>
          <w:szCs w:val="21"/>
        </w:rPr>
        <w:t>六项基本日常生活活动：</w:t>
      </w:r>
      <w:r>
        <w:rPr>
          <w:rFonts w:hint="eastAsia" w:ascii="宋体" w:hAnsi="宋体" w:cs="宋体"/>
          <w:szCs w:val="21"/>
        </w:rPr>
        <w:t>六项基本日常生活活动是指：（1）穿衣：自己能够穿衣及脱衣；（2）移动：自己从一个房间到另一个房间；（3）行动：自己上下床或上下轮椅；（4）如厕：自己控制进行大小便；（5）进食：自己从已准备好的碗或碟中取食物放入口中；（6）洗澡：自己进行淋浴或盆浴。</w:t>
      </w:r>
    </w:p>
    <w:p>
      <w:pPr>
        <w:pStyle w:val="17"/>
        <w:spacing w:line="360" w:lineRule="auto"/>
        <w:ind w:left="0" w:leftChars="0" w:firstLine="422"/>
        <w:rPr>
          <w:rFonts w:ascii="宋体" w:hAnsi="宋体" w:cs="宋体"/>
          <w:b/>
          <w:bCs/>
          <w:szCs w:val="21"/>
        </w:rPr>
      </w:pPr>
      <w:r>
        <w:rPr>
          <w:rFonts w:hint="eastAsia" w:ascii="宋体" w:hAnsi="宋体" w:cs="宋体"/>
          <w:b/>
          <w:bCs/>
          <w:szCs w:val="21"/>
        </w:rPr>
        <w:t>六项基本日常生活活动能力的鉴定不适用于</w:t>
      </w:r>
      <w:r>
        <w:rPr>
          <w:rFonts w:ascii="宋体" w:hAnsi="宋体" w:cs="宋体"/>
          <w:b/>
          <w:bCs/>
          <w:szCs w:val="21"/>
        </w:rPr>
        <w:t xml:space="preserve"> 0-3周岁幼儿。</w:t>
      </w:r>
      <w:bookmarkEnd w:id="25"/>
    </w:p>
    <w:p>
      <w:pPr>
        <w:pStyle w:val="17"/>
        <w:spacing w:line="360" w:lineRule="auto"/>
        <w:ind w:left="0" w:leftChars="0" w:firstLine="422"/>
        <w:rPr>
          <w:rFonts w:ascii="宋体" w:hAnsi="宋体" w:cs="宋体"/>
          <w:szCs w:val="21"/>
        </w:rPr>
      </w:pPr>
      <w:r>
        <w:rPr>
          <w:rFonts w:hint="eastAsia" w:ascii="宋体" w:hAnsi="宋体" w:cs="宋体"/>
          <w:b/>
          <w:bCs/>
          <w:szCs w:val="21"/>
        </w:rPr>
        <w:t>63、酗酒：</w:t>
      </w:r>
      <w:r>
        <w:rPr>
          <w:rFonts w:hint="eastAsia" w:ascii="宋体" w:hAnsi="宋体" w:cs="宋体"/>
          <w:szCs w:val="21"/>
        </w:rPr>
        <w:t>指酒精摄入过量。长期过量饮酒导致身体脏器严重损害，或一次大量饮酒导致急性酒精中毒或自制力丧失造成自身伤害、斗殴肇事或交通肇事。酒精过量由医院或指定医疗机构或公安部门判定。</w:t>
      </w:r>
    </w:p>
    <w:p>
      <w:pPr>
        <w:adjustRightInd w:val="0"/>
        <w:snapToGrid w:val="0"/>
        <w:spacing w:line="360" w:lineRule="auto"/>
        <w:ind w:firstLine="422" w:firstLineChars="200"/>
        <w:rPr>
          <w:rFonts w:ascii="宋体" w:hAnsi="宋体" w:cs="宋体"/>
          <w:szCs w:val="21"/>
        </w:rPr>
      </w:pPr>
      <w:r>
        <w:rPr>
          <w:rFonts w:hint="eastAsia" w:ascii="宋体" w:hAnsi="宋体" w:cs="宋体"/>
          <w:b/>
          <w:bCs/>
          <w:szCs w:val="21"/>
        </w:rPr>
        <w:t>64、永久不可逆：</w:t>
      </w:r>
      <w:r>
        <w:rPr>
          <w:rFonts w:hint="eastAsia" w:ascii="宋体" w:hAnsi="宋体" w:cs="宋体"/>
          <w:szCs w:val="21"/>
        </w:rPr>
        <w:t>指自疾病确诊或意外伤害发生之日起，经过积极治疗 180天后，仍无法通过现有医疗手段恢复。</w:t>
      </w:r>
    </w:p>
    <w:p>
      <w:pPr>
        <w:pStyle w:val="9"/>
        <w:widowControl/>
        <w:adjustRightInd w:val="0"/>
        <w:snapToGrid w:val="0"/>
        <w:spacing w:after="156" w:afterLines="50" w:afterAutospacing="0"/>
        <w:ind w:firstLine="422" w:firstLineChars="200"/>
        <w:jc w:val="both"/>
        <w:rPr>
          <w:rFonts w:ascii="宋体"/>
          <w:b/>
          <w:bCs/>
          <w:sz w:val="21"/>
          <w:szCs w:val="21"/>
        </w:rPr>
      </w:pPr>
      <w:r>
        <w:rPr>
          <w:rFonts w:hint="eastAsia" w:ascii="宋体"/>
          <w:b/>
          <w:bCs/>
          <w:sz w:val="21"/>
          <w:szCs w:val="21"/>
        </w:rPr>
        <w:t>65、</w:t>
      </w:r>
      <w:bookmarkStart w:id="26" w:name="_Hlk58870361"/>
      <w:r>
        <w:rPr>
          <w:rFonts w:ascii="宋体"/>
          <w:b/>
          <w:bCs/>
          <w:sz w:val="21"/>
          <w:szCs w:val="21"/>
        </w:rPr>
        <w:t>美国纽约心脏病学会（New</w:t>
      </w:r>
      <w:r>
        <w:rPr>
          <w:rFonts w:hint="eastAsia" w:ascii="宋体"/>
          <w:b/>
          <w:bCs/>
          <w:sz w:val="21"/>
          <w:szCs w:val="21"/>
        </w:rPr>
        <w:t xml:space="preserve"> </w:t>
      </w:r>
      <w:r>
        <w:rPr>
          <w:rFonts w:ascii="宋体"/>
          <w:b/>
          <w:bCs/>
          <w:sz w:val="21"/>
          <w:szCs w:val="21"/>
        </w:rPr>
        <w:t xml:space="preserve">York Heart Association，NYHA）心功能状态分级 </w:t>
      </w:r>
    </w:p>
    <w:p>
      <w:pPr>
        <w:pStyle w:val="9"/>
        <w:widowControl/>
        <w:adjustRightInd w:val="0"/>
        <w:snapToGrid w:val="0"/>
        <w:spacing w:after="156" w:afterLines="50" w:afterAutospacing="0"/>
        <w:ind w:firstLine="420" w:firstLineChars="200"/>
        <w:jc w:val="both"/>
        <w:rPr>
          <w:rFonts w:ascii="宋体"/>
          <w:sz w:val="21"/>
          <w:szCs w:val="21"/>
        </w:rPr>
      </w:pPr>
      <w:r>
        <w:rPr>
          <w:rFonts w:ascii="宋体"/>
          <w:sz w:val="21"/>
          <w:szCs w:val="21"/>
        </w:rPr>
        <w:t>美国纽约心脏病学会（New York Heart Association，NYHA）将心功能状态分为四级：</w:t>
      </w:r>
    </w:p>
    <w:p>
      <w:pPr>
        <w:pStyle w:val="9"/>
        <w:widowControl/>
        <w:adjustRightInd w:val="0"/>
        <w:snapToGrid w:val="0"/>
        <w:spacing w:after="156" w:afterLines="50" w:afterAutospacing="0"/>
        <w:ind w:firstLine="420" w:firstLineChars="200"/>
        <w:jc w:val="both"/>
        <w:rPr>
          <w:rFonts w:ascii="宋体"/>
          <w:sz w:val="21"/>
          <w:szCs w:val="21"/>
        </w:rPr>
      </w:pPr>
      <w:r>
        <w:rPr>
          <w:rFonts w:ascii="宋体"/>
          <w:sz w:val="21"/>
          <w:szCs w:val="21"/>
        </w:rPr>
        <w:t>Ⅰ级：心脏病病人日常活动量不受限制，一般活动不引起乏力、呼吸困难等心衰症状。</w:t>
      </w:r>
    </w:p>
    <w:p>
      <w:pPr>
        <w:pStyle w:val="9"/>
        <w:widowControl/>
        <w:adjustRightInd w:val="0"/>
        <w:snapToGrid w:val="0"/>
        <w:spacing w:after="156" w:afterLines="50" w:afterAutospacing="0"/>
        <w:ind w:firstLine="420" w:firstLineChars="200"/>
        <w:jc w:val="both"/>
        <w:rPr>
          <w:rFonts w:ascii="宋体"/>
          <w:sz w:val="21"/>
          <w:szCs w:val="21"/>
        </w:rPr>
      </w:pPr>
      <w:r>
        <w:rPr>
          <w:rFonts w:ascii="宋体"/>
          <w:sz w:val="21"/>
          <w:szCs w:val="21"/>
        </w:rPr>
        <w:t>Ⅱ级：心脏病病人体力活动轻度受限制，休息时无自觉症状，一般活动下可出现心衰症状。</w:t>
      </w:r>
    </w:p>
    <w:p>
      <w:pPr>
        <w:pStyle w:val="9"/>
        <w:widowControl/>
        <w:adjustRightInd w:val="0"/>
        <w:snapToGrid w:val="0"/>
        <w:spacing w:after="156" w:afterLines="50" w:afterAutospacing="0"/>
        <w:ind w:firstLine="420" w:firstLineChars="200"/>
        <w:jc w:val="both"/>
        <w:rPr>
          <w:rFonts w:ascii="宋体"/>
          <w:sz w:val="21"/>
          <w:szCs w:val="21"/>
        </w:rPr>
      </w:pPr>
      <w:r>
        <w:rPr>
          <w:rFonts w:ascii="宋体"/>
          <w:sz w:val="21"/>
          <w:szCs w:val="21"/>
        </w:rPr>
        <w:t>Ⅲ级：心脏病病人体力活动明显受限，低于平时一般活动即引起心衰症状。</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Ⅳ级：心脏病病人不能从事任何体力活动，休息状态下也存在心衰症状，活动后加重。</w:t>
      </w:r>
      <w:bookmarkEnd w:id="26"/>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kern w:val="2"/>
          <w:sz w:val="21"/>
          <w:szCs w:val="21"/>
          <w:lang w:val="en-US" w:eastAsia="zh-CN" w:bidi="ar-SA"/>
        </w:rPr>
        <w:t>66、</w:t>
      </w:r>
      <w:r>
        <w:rPr>
          <w:rFonts w:hint="eastAsia" w:ascii="宋体" w:hAnsi="宋体" w:eastAsia="宋体" w:cs="宋体"/>
          <w:b/>
          <w:bCs/>
          <w:kern w:val="2"/>
          <w:sz w:val="21"/>
          <w:szCs w:val="21"/>
          <w:lang w:val="en-US" w:eastAsia="zh-CN" w:bidi="ar-SA"/>
        </w:rPr>
        <w:t>相关专业机构：</w:t>
      </w:r>
      <w:r>
        <w:rPr>
          <w:rFonts w:hint="eastAsia" w:ascii="宋体" w:hAnsi="宋体" w:eastAsia="宋体" w:cs="宋体"/>
          <w:b w:val="0"/>
          <w:bCs w:val="0"/>
          <w:kern w:val="2"/>
          <w:sz w:val="21"/>
          <w:szCs w:val="21"/>
          <w:lang w:val="en-US" w:eastAsia="zh-CN" w:bidi="ar-SA"/>
        </w:rPr>
        <w:t>包括中国临床肿瘤学会（CSCO）、中华医学会血液学分会、中国</w:t>
      </w:r>
      <w:r>
        <w:rPr>
          <w:rFonts w:hint="eastAsia" w:ascii="宋体" w:hAnsi="宋体" w:cs="宋体"/>
          <w:b w:val="0"/>
          <w:bCs w:val="0"/>
          <w:szCs w:val="21"/>
        </w:rPr>
        <w:t>抗癌协会血液肿瘤专业委员会、国家卫计委、美国国家综合癌症网络（NCCN）。</w:t>
      </w:r>
    </w:p>
    <w:p>
      <w:pPr>
        <w:numPr>
          <w:ilvl w:val="255"/>
          <w:numId w:val="0"/>
        </w:numPr>
        <w:adjustRightInd w:val="0"/>
        <w:snapToGrid w:val="0"/>
        <w:spacing w:line="360" w:lineRule="auto"/>
        <w:rPr>
          <w:rFonts w:ascii="宋体" w:hAnsi="宋体" w:cs="宋体"/>
          <w:b/>
          <w:bCs/>
          <w:szCs w:val="21"/>
        </w:rPr>
      </w:pPr>
    </w:p>
    <w:p>
      <w:pPr>
        <w:numPr>
          <w:ilvl w:val="255"/>
          <w:numId w:val="0"/>
        </w:numPr>
        <w:adjustRightInd w:val="0"/>
        <w:snapToGrid w:val="0"/>
        <w:spacing w:line="360" w:lineRule="auto"/>
        <w:rPr>
          <w:rFonts w:ascii="宋体" w:hAnsi="宋体" w:cs="宋体"/>
          <w:b/>
          <w:bCs/>
          <w:szCs w:val="21"/>
        </w:rPr>
      </w:pPr>
    </w:p>
    <w:p>
      <w:pPr>
        <w:numPr>
          <w:ilvl w:val="255"/>
          <w:numId w:val="0"/>
        </w:numPr>
        <w:adjustRightInd w:val="0"/>
        <w:snapToGrid w:val="0"/>
        <w:spacing w:line="360" w:lineRule="auto"/>
        <w:rPr>
          <w:rFonts w:ascii="宋体" w:hAnsi="宋体" w:cs="宋体"/>
          <w:b/>
          <w:bCs/>
          <w:szCs w:val="21"/>
        </w:rPr>
      </w:pPr>
    </w:p>
    <w:p>
      <w:pPr>
        <w:numPr>
          <w:ilvl w:val="255"/>
          <w:numId w:val="0"/>
        </w:numPr>
        <w:adjustRightInd w:val="0"/>
        <w:snapToGrid w:val="0"/>
        <w:spacing w:line="360" w:lineRule="auto"/>
        <w:rPr>
          <w:rFonts w:ascii="宋体" w:hAnsi="宋体" w:cs="宋体"/>
          <w:b/>
          <w:bCs/>
          <w:szCs w:val="21"/>
        </w:rPr>
      </w:pPr>
    </w:p>
    <w:p>
      <w:pPr>
        <w:numPr>
          <w:ilvl w:val="255"/>
          <w:numId w:val="0"/>
        </w:numPr>
        <w:adjustRightInd w:val="0"/>
        <w:snapToGrid w:val="0"/>
        <w:spacing w:line="360" w:lineRule="auto"/>
        <w:rPr>
          <w:rFonts w:ascii="宋体" w:hAnsi="宋体" w:cs="宋体"/>
          <w:b/>
          <w:bCs/>
          <w:szCs w:val="21"/>
        </w:rPr>
      </w:pPr>
    </w:p>
    <w:p>
      <w:pPr>
        <w:numPr>
          <w:ilvl w:val="255"/>
          <w:numId w:val="0"/>
        </w:numPr>
        <w:adjustRightInd w:val="0"/>
        <w:snapToGrid w:val="0"/>
        <w:spacing w:line="360" w:lineRule="auto"/>
        <w:rPr>
          <w:rFonts w:ascii="宋体" w:hAnsi="宋体" w:cs="宋体"/>
          <w:b/>
          <w:bCs/>
          <w:szCs w:val="21"/>
        </w:rPr>
      </w:pPr>
    </w:p>
    <w:p>
      <w:pPr>
        <w:numPr>
          <w:ilvl w:val="255"/>
          <w:numId w:val="0"/>
        </w:numPr>
        <w:adjustRightInd w:val="0"/>
        <w:snapToGrid w:val="0"/>
        <w:spacing w:line="360" w:lineRule="auto"/>
        <w:rPr>
          <w:rFonts w:ascii="宋体" w:hAnsi="宋体" w:cs="宋体"/>
          <w:b/>
          <w:bCs/>
          <w:szCs w:val="21"/>
        </w:rPr>
      </w:pP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7"/>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FE7FB9"/>
    <w:multiLevelType w:val="singleLevel"/>
    <w:tmpl w:val="05FE7FB9"/>
    <w:lvl w:ilvl="0" w:tentative="0">
      <w:start w:val="3"/>
      <w:numFmt w:val="chineseCounting"/>
      <w:suff w:val="nothing"/>
      <w:lvlText w:val="%1、"/>
      <w:lvlJc w:val="left"/>
      <w:rPr>
        <w:rFonts w:hint="eastAsia"/>
      </w:rPr>
    </w:lvl>
  </w:abstractNum>
  <w:abstractNum w:abstractNumId="1">
    <w:nsid w:val="0715559B"/>
    <w:multiLevelType w:val="multilevel"/>
    <w:tmpl w:val="0715559B"/>
    <w:lvl w:ilvl="0" w:tentative="0">
      <w:start w:val="1"/>
      <w:numFmt w:val="decimalEnclosedCircle"/>
      <w:lvlText w:val="%1"/>
      <w:lvlJc w:val="left"/>
      <w:pPr>
        <w:ind w:left="2258" w:hanging="420"/>
      </w:pPr>
      <w:rPr>
        <w:rFonts w:hint="default"/>
      </w:rPr>
    </w:lvl>
    <w:lvl w:ilvl="1" w:tentative="0">
      <w:start w:val="1"/>
      <w:numFmt w:val="lowerLetter"/>
      <w:lvlText w:val="%2)"/>
      <w:lvlJc w:val="left"/>
      <w:pPr>
        <w:ind w:left="2678" w:hanging="420"/>
      </w:pPr>
    </w:lvl>
    <w:lvl w:ilvl="2" w:tentative="0">
      <w:start w:val="1"/>
      <w:numFmt w:val="lowerRoman"/>
      <w:lvlText w:val="%3."/>
      <w:lvlJc w:val="right"/>
      <w:pPr>
        <w:ind w:left="3098" w:hanging="420"/>
      </w:pPr>
    </w:lvl>
    <w:lvl w:ilvl="3" w:tentative="0">
      <w:start w:val="1"/>
      <w:numFmt w:val="decimal"/>
      <w:lvlText w:val="%4."/>
      <w:lvlJc w:val="left"/>
      <w:pPr>
        <w:ind w:left="3518" w:hanging="420"/>
      </w:pPr>
    </w:lvl>
    <w:lvl w:ilvl="4" w:tentative="0">
      <w:start w:val="1"/>
      <w:numFmt w:val="lowerLetter"/>
      <w:lvlText w:val="%5)"/>
      <w:lvlJc w:val="left"/>
      <w:pPr>
        <w:ind w:left="3938" w:hanging="420"/>
      </w:pPr>
    </w:lvl>
    <w:lvl w:ilvl="5" w:tentative="0">
      <w:start w:val="1"/>
      <w:numFmt w:val="lowerRoman"/>
      <w:lvlText w:val="%6."/>
      <w:lvlJc w:val="right"/>
      <w:pPr>
        <w:ind w:left="4358" w:hanging="420"/>
      </w:pPr>
    </w:lvl>
    <w:lvl w:ilvl="6" w:tentative="0">
      <w:start w:val="1"/>
      <w:numFmt w:val="decimal"/>
      <w:lvlText w:val="%7."/>
      <w:lvlJc w:val="left"/>
      <w:pPr>
        <w:ind w:left="4778" w:hanging="420"/>
      </w:pPr>
    </w:lvl>
    <w:lvl w:ilvl="7" w:tentative="0">
      <w:start w:val="1"/>
      <w:numFmt w:val="lowerLetter"/>
      <w:lvlText w:val="%8)"/>
      <w:lvlJc w:val="left"/>
      <w:pPr>
        <w:ind w:left="5198" w:hanging="420"/>
      </w:pPr>
    </w:lvl>
    <w:lvl w:ilvl="8" w:tentative="0">
      <w:start w:val="1"/>
      <w:numFmt w:val="lowerRoman"/>
      <w:lvlText w:val="%9."/>
      <w:lvlJc w:val="right"/>
      <w:pPr>
        <w:ind w:left="5618" w:hanging="420"/>
      </w:pPr>
    </w:lvl>
  </w:abstractNum>
  <w:abstractNum w:abstractNumId="2">
    <w:nsid w:val="07BF4A78"/>
    <w:multiLevelType w:val="multilevel"/>
    <w:tmpl w:val="07BF4A7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
    <w:nsid w:val="0BAB538E"/>
    <w:multiLevelType w:val="multilevel"/>
    <w:tmpl w:val="0BAB538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
    <w:nsid w:val="0CD85BC4"/>
    <w:multiLevelType w:val="multilevel"/>
    <w:tmpl w:val="0CD85BC4"/>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
    <w:nsid w:val="0D1D3B39"/>
    <w:multiLevelType w:val="multilevel"/>
    <w:tmpl w:val="0D1D3B39"/>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6">
    <w:nsid w:val="11B74F6C"/>
    <w:multiLevelType w:val="multilevel"/>
    <w:tmpl w:val="11B74F6C"/>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7">
    <w:nsid w:val="178F7452"/>
    <w:multiLevelType w:val="multilevel"/>
    <w:tmpl w:val="178F745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8">
    <w:nsid w:val="19C07E1E"/>
    <w:multiLevelType w:val="multilevel"/>
    <w:tmpl w:val="19C07E1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9">
    <w:nsid w:val="1B0A1478"/>
    <w:multiLevelType w:val="multilevel"/>
    <w:tmpl w:val="1B0A147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0">
    <w:nsid w:val="1E9E4342"/>
    <w:multiLevelType w:val="multilevel"/>
    <w:tmpl w:val="1E9E4342"/>
    <w:lvl w:ilvl="0" w:tentative="0">
      <w:start w:val="1"/>
      <w:numFmt w:val="chineseCounting"/>
      <w:lvlText w:val="（%1）"/>
      <w:lvlJc w:val="left"/>
      <w:pPr>
        <w:ind w:left="704" w:hanging="420"/>
      </w:pPr>
      <w:rPr>
        <w:rFonts w:hint="eastAsia"/>
      </w:rPr>
    </w:lvl>
    <w:lvl w:ilvl="1" w:tentative="0">
      <w:start w:val="1"/>
      <w:numFmt w:val="decimalEnclosedCircle"/>
      <w:lvlText w:val="%2"/>
      <w:lvlJc w:val="left"/>
      <w:pPr>
        <w:ind w:left="2624" w:hanging="360"/>
      </w:pPr>
      <w:rPr>
        <w:rFonts w:hint="default"/>
      </w:rPr>
    </w:lvl>
    <w:lvl w:ilvl="2" w:tentative="0">
      <w:start w:val="1"/>
      <w:numFmt w:val="decimal"/>
      <w:lvlText w:val="（%3）"/>
      <w:lvlJc w:val="left"/>
      <w:pPr>
        <w:ind w:left="3404" w:hanging="720"/>
      </w:pPr>
      <w:rPr>
        <w:rFonts w:hint="default"/>
      </w:rPr>
    </w:lvl>
    <w:lvl w:ilvl="3" w:tentative="0">
      <w:start w:val="1"/>
      <w:numFmt w:val="decimal"/>
      <w:lvlText w:val="%4."/>
      <w:lvlJc w:val="left"/>
      <w:pPr>
        <w:ind w:left="3524" w:hanging="420"/>
      </w:pPr>
    </w:lvl>
    <w:lvl w:ilvl="4" w:tentative="0">
      <w:start w:val="1"/>
      <w:numFmt w:val="lowerLetter"/>
      <w:lvlText w:val="%5)"/>
      <w:lvlJc w:val="left"/>
      <w:pPr>
        <w:ind w:left="3944" w:hanging="420"/>
      </w:pPr>
    </w:lvl>
    <w:lvl w:ilvl="5" w:tentative="0">
      <w:start w:val="1"/>
      <w:numFmt w:val="lowerRoman"/>
      <w:lvlText w:val="%6."/>
      <w:lvlJc w:val="right"/>
      <w:pPr>
        <w:ind w:left="4364" w:hanging="420"/>
      </w:pPr>
    </w:lvl>
    <w:lvl w:ilvl="6" w:tentative="0">
      <w:start w:val="1"/>
      <w:numFmt w:val="decimal"/>
      <w:lvlText w:val="%7."/>
      <w:lvlJc w:val="left"/>
      <w:pPr>
        <w:ind w:left="4784" w:hanging="420"/>
      </w:pPr>
    </w:lvl>
    <w:lvl w:ilvl="7" w:tentative="0">
      <w:start w:val="1"/>
      <w:numFmt w:val="lowerLetter"/>
      <w:lvlText w:val="%8)"/>
      <w:lvlJc w:val="left"/>
      <w:pPr>
        <w:ind w:left="5204" w:hanging="420"/>
      </w:pPr>
    </w:lvl>
    <w:lvl w:ilvl="8" w:tentative="0">
      <w:start w:val="1"/>
      <w:numFmt w:val="lowerRoman"/>
      <w:lvlText w:val="%9."/>
      <w:lvlJc w:val="right"/>
      <w:pPr>
        <w:ind w:left="5624" w:hanging="420"/>
      </w:pPr>
    </w:lvl>
  </w:abstractNum>
  <w:abstractNum w:abstractNumId="11">
    <w:nsid w:val="1EFF54AC"/>
    <w:multiLevelType w:val="multilevel"/>
    <w:tmpl w:val="1EFF54AC"/>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2">
    <w:nsid w:val="206D1F9A"/>
    <w:multiLevelType w:val="multilevel"/>
    <w:tmpl w:val="206D1F9A"/>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3">
    <w:nsid w:val="21D0644F"/>
    <w:multiLevelType w:val="multilevel"/>
    <w:tmpl w:val="21D0644F"/>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4">
    <w:nsid w:val="21E86C9F"/>
    <w:multiLevelType w:val="multilevel"/>
    <w:tmpl w:val="21E86C9F"/>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5">
    <w:nsid w:val="2AE542E3"/>
    <w:multiLevelType w:val="multilevel"/>
    <w:tmpl w:val="2AE542E3"/>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6">
    <w:nsid w:val="32344348"/>
    <w:multiLevelType w:val="multilevel"/>
    <w:tmpl w:val="3234434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7">
    <w:nsid w:val="334360B7"/>
    <w:multiLevelType w:val="multilevel"/>
    <w:tmpl w:val="334360B7"/>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8">
    <w:nsid w:val="33AE60CA"/>
    <w:multiLevelType w:val="multilevel"/>
    <w:tmpl w:val="33AE60CA"/>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9">
    <w:nsid w:val="350C5D55"/>
    <w:multiLevelType w:val="multilevel"/>
    <w:tmpl w:val="350C5D55"/>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0">
    <w:nsid w:val="35BC351A"/>
    <w:multiLevelType w:val="multilevel"/>
    <w:tmpl w:val="35BC351A"/>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1">
    <w:nsid w:val="38A42B62"/>
    <w:multiLevelType w:val="multilevel"/>
    <w:tmpl w:val="38A42B6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2">
    <w:nsid w:val="3DA075E4"/>
    <w:multiLevelType w:val="multilevel"/>
    <w:tmpl w:val="3DA075E4"/>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3">
    <w:nsid w:val="3E796ED7"/>
    <w:multiLevelType w:val="multilevel"/>
    <w:tmpl w:val="3E796ED7"/>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4">
    <w:nsid w:val="3F183C6B"/>
    <w:multiLevelType w:val="multilevel"/>
    <w:tmpl w:val="3F183C6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5">
    <w:nsid w:val="401A60F6"/>
    <w:multiLevelType w:val="multilevel"/>
    <w:tmpl w:val="401A60F6"/>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6">
    <w:nsid w:val="40AF43C5"/>
    <w:multiLevelType w:val="multilevel"/>
    <w:tmpl w:val="40AF43C5"/>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7">
    <w:nsid w:val="40E43352"/>
    <w:multiLevelType w:val="multilevel"/>
    <w:tmpl w:val="40E4335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8">
    <w:nsid w:val="45D9672D"/>
    <w:multiLevelType w:val="multilevel"/>
    <w:tmpl w:val="45D9672D"/>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9">
    <w:nsid w:val="46E031B3"/>
    <w:multiLevelType w:val="multilevel"/>
    <w:tmpl w:val="46E031B3"/>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0">
    <w:nsid w:val="488E248F"/>
    <w:multiLevelType w:val="multilevel"/>
    <w:tmpl w:val="488E248F"/>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1">
    <w:nsid w:val="4AF31844"/>
    <w:multiLevelType w:val="multilevel"/>
    <w:tmpl w:val="4AF31844"/>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2">
    <w:nsid w:val="4DDF33D6"/>
    <w:multiLevelType w:val="multilevel"/>
    <w:tmpl w:val="4DDF33D6"/>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3">
    <w:nsid w:val="4FE716F8"/>
    <w:multiLevelType w:val="multilevel"/>
    <w:tmpl w:val="4FE716F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4">
    <w:nsid w:val="4FF77E67"/>
    <w:multiLevelType w:val="multilevel"/>
    <w:tmpl w:val="4FF77E67"/>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5">
    <w:nsid w:val="56123E82"/>
    <w:multiLevelType w:val="multilevel"/>
    <w:tmpl w:val="56123E8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6">
    <w:nsid w:val="56246DFE"/>
    <w:multiLevelType w:val="multilevel"/>
    <w:tmpl w:val="56246DF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7">
    <w:nsid w:val="58376BC0"/>
    <w:multiLevelType w:val="multilevel"/>
    <w:tmpl w:val="58376BC0"/>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8">
    <w:nsid w:val="5B092AE3"/>
    <w:multiLevelType w:val="multilevel"/>
    <w:tmpl w:val="5B092AE3"/>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9">
    <w:nsid w:val="5B564C05"/>
    <w:multiLevelType w:val="multilevel"/>
    <w:tmpl w:val="5B564C05"/>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0">
    <w:nsid w:val="5BFE60A5"/>
    <w:multiLevelType w:val="singleLevel"/>
    <w:tmpl w:val="5BFE60A5"/>
    <w:lvl w:ilvl="0" w:tentative="0">
      <w:start w:val="7"/>
      <w:numFmt w:val="decimal"/>
      <w:suff w:val="nothing"/>
      <w:lvlText w:val="（%1）"/>
      <w:lvlJc w:val="left"/>
    </w:lvl>
  </w:abstractNum>
  <w:abstractNum w:abstractNumId="41">
    <w:nsid w:val="5E117D4F"/>
    <w:multiLevelType w:val="multilevel"/>
    <w:tmpl w:val="5E117D4F"/>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2">
    <w:nsid w:val="62D21030"/>
    <w:multiLevelType w:val="singleLevel"/>
    <w:tmpl w:val="62D21030"/>
    <w:lvl w:ilvl="0" w:tentative="0">
      <w:start w:val="1"/>
      <w:numFmt w:val="chineseCounting"/>
      <w:suff w:val="nothing"/>
      <w:lvlText w:val="（%1）"/>
      <w:lvlJc w:val="left"/>
      <w:pPr>
        <w:ind w:left="0" w:firstLine="420"/>
      </w:pPr>
      <w:rPr>
        <w:rFonts w:hint="eastAsia"/>
      </w:rPr>
    </w:lvl>
  </w:abstractNum>
  <w:abstractNum w:abstractNumId="43">
    <w:nsid w:val="64BA7B50"/>
    <w:multiLevelType w:val="multilevel"/>
    <w:tmpl w:val="64BA7B50"/>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4">
    <w:nsid w:val="65357891"/>
    <w:multiLevelType w:val="multilevel"/>
    <w:tmpl w:val="65357891"/>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5">
    <w:nsid w:val="66BB4DF4"/>
    <w:multiLevelType w:val="multilevel"/>
    <w:tmpl w:val="66BB4DF4"/>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6">
    <w:nsid w:val="695F22FB"/>
    <w:multiLevelType w:val="multilevel"/>
    <w:tmpl w:val="695F22F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7">
    <w:nsid w:val="697C0FE3"/>
    <w:multiLevelType w:val="multilevel"/>
    <w:tmpl w:val="697C0FE3"/>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8">
    <w:nsid w:val="6A7F4E0E"/>
    <w:multiLevelType w:val="multilevel"/>
    <w:tmpl w:val="6A7F4E0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9">
    <w:nsid w:val="6BCF222B"/>
    <w:multiLevelType w:val="multilevel"/>
    <w:tmpl w:val="6BCF222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0">
    <w:nsid w:val="720E42FC"/>
    <w:multiLevelType w:val="multilevel"/>
    <w:tmpl w:val="720E42FC"/>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1">
    <w:nsid w:val="7DDB10CB"/>
    <w:multiLevelType w:val="multilevel"/>
    <w:tmpl w:val="7DDB10C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2">
    <w:nsid w:val="7E2B1049"/>
    <w:multiLevelType w:val="multilevel"/>
    <w:tmpl w:val="7E2B1049"/>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num w:numId="1">
    <w:abstractNumId w:val="0"/>
  </w:num>
  <w:num w:numId="2">
    <w:abstractNumId w:val="42"/>
  </w:num>
  <w:num w:numId="3">
    <w:abstractNumId w:val="40"/>
  </w:num>
  <w:num w:numId="4">
    <w:abstractNumId w:val="10"/>
  </w:num>
  <w:num w:numId="5">
    <w:abstractNumId w:val="33"/>
  </w:num>
  <w:num w:numId="6">
    <w:abstractNumId w:val="38"/>
  </w:num>
  <w:num w:numId="7">
    <w:abstractNumId w:val="17"/>
  </w:num>
  <w:num w:numId="8">
    <w:abstractNumId w:val="11"/>
  </w:num>
  <w:num w:numId="9">
    <w:abstractNumId w:val="18"/>
  </w:num>
  <w:num w:numId="10">
    <w:abstractNumId w:val="32"/>
  </w:num>
  <w:num w:numId="11">
    <w:abstractNumId w:val="39"/>
  </w:num>
  <w:num w:numId="12">
    <w:abstractNumId w:val="35"/>
  </w:num>
  <w:num w:numId="13">
    <w:abstractNumId w:val="26"/>
  </w:num>
  <w:num w:numId="14">
    <w:abstractNumId w:val="28"/>
  </w:num>
  <w:num w:numId="15">
    <w:abstractNumId w:val="12"/>
  </w:num>
  <w:num w:numId="16">
    <w:abstractNumId w:val="24"/>
  </w:num>
  <w:num w:numId="17">
    <w:abstractNumId w:val="21"/>
  </w:num>
  <w:num w:numId="18">
    <w:abstractNumId w:val="49"/>
  </w:num>
  <w:num w:numId="19">
    <w:abstractNumId w:val="22"/>
  </w:num>
  <w:num w:numId="20">
    <w:abstractNumId w:val="37"/>
  </w:num>
  <w:num w:numId="21">
    <w:abstractNumId w:val="4"/>
  </w:num>
  <w:num w:numId="22">
    <w:abstractNumId w:val="45"/>
  </w:num>
  <w:num w:numId="23">
    <w:abstractNumId w:val="1"/>
  </w:num>
  <w:num w:numId="24">
    <w:abstractNumId w:val="7"/>
  </w:num>
  <w:num w:numId="25">
    <w:abstractNumId w:val="6"/>
  </w:num>
  <w:num w:numId="26">
    <w:abstractNumId w:val="23"/>
  </w:num>
  <w:num w:numId="27">
    <w:abstractNumId w:val="14"/>
  </w:num>
  <w:num w:numId="28">
    <w:abstractNumId w:val="48"/>
  </w:num>
  <w:num w:numId="29">
    <w:abstractNumId w:val="30"/>
  </w:num>
  <w:num w:numId="30">
    <w:abstractNumId w:val="13"/>
  </w:num>
  <w:num w:numId="31">
    <w:abstractNumId w:val="5"/>
  </w:num>
  <w:num w:numId="32">
    <w:abstractNumId w:val="51"/>
  </w:num>
  <w:num w:numId="33">
    <w:abstractNumId w:val="44"/>
  </w:num>
  <w:num w:numId="34">
    <w:abstractNumId w:val="19"/>
  </w:num>
  <w:num w:numId="35">
    <w:abstractNumId w:val="9"/>
  </w:num>
  <w:num w:numId="36">
    <w:abstractNumId w:val="2"/>
  </w:num>
  <w:num w:numId="37">
    <w:abstractNumId w:val="8"/>
  </w:num>
  <w:num w:numId="38">
    <w:abstractNumId w:val="27"/>
  </w:num>
  <w:num w:numId="39">
    <w:abstractNumId w:val="31"/>
  </w:num>
  <w:num w:numId="40">
    <w:abstractNumId w:val="46"/>
  </w:num>
  <w:num w:numId="41">
    <w:abstractNumId w:val="52"/>
  </w:num>
  <w:num w:numId="42">
    <w:abstractNumId w:val="41"/>
  </w:num>
  <w:num w:numId="43">
    <w:abstractNumId w:val="15"/>
  </w:num>
  <w:num w:numId="44">
    <w:abstractNumId w:val="25"/>
  </w:num>
  <w:num w:numId="45">
    <w:abstractNumId w:val="36"/>
  </w:num>
  <w:num w:numId="46">
    <w:abstractNumId w:val="3"/>
  </w:num>
  <w:num w:numId="47">
    <w:abstractNumId w:val="43"/>
  </w:num>
  <w:num w:numId="48">
    <w:abstractNumId w:val="34"/>
  </w:num>
  <w:num w:numId="49">
    <w:abstractNumId w:val="20"/>
  </w:num>
  <w:num w:numId="50">
    <w:abstractNumId w:val="16"/>
  </w:num>
  <w:num w:numId="51">
    <w:abstractNumId w:val="50"/>
  </w:num>
  <w:num w:numId="52">
    <w:abstractNumId w:val="47"/>
  </w:num>
  <w:num w:numId="53">
    <w:abstractNumId w:val="2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Zixuan Shen">
    <w15:presenceInfo w15:providerId="WPS Office" w15:userId="79585962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42B7"/>
    <w:rsid w:val="00015C2B"/>
    <w:rsid w:val="00017DBA"/>
    <w:rsid w:val="0002007E"/>
    <w:rsid w:val="000329F6"/>
    <w:rsid w:val="00051A28"/>
    <w:rsid w:val="0005547F"/>
    <w:rsid w:val="0008402D"/>
    <w:rsid w:val="000A4ABF"/>
    <w:rsid w:val="000A4DF9"/>
    <w:rsid w:val="000A4E06"/>
    <w:rsid w:val="000C698A"/>
    <w:rsid w:val="000D346A"/>
    <w:rsid w:val="000E3CC6"/>
    <w:rsid w:val="000F03DA"/>
    <w:rsid w:val="000F0703"/>
    <w:rsid w:val="000F5D88"/>
    <w:rsid w:val="00106EBE"/>
    <w:rsid w:val="001126E1"/>
    <w:rsid w:val="00122A29"/>
    <w:rsid w:val="00131FA6"/>
    <w:rsid w:val="00133FDA"/>
    <w:rsid w:val="00134AE0"/>
    <w:rsid w:val="00134EA1"/>
    <w:rsid w:val="00146433"/>
    <w:rsid w:val="0014798F"/>
    <w:rsid w:val="00162B02"/>
    <w:rsid w:val="00172A27"/>
    <w:rsid w:val="001746D2"/>
    <w:rsid w:val="0018174F"/>
    <w:rsid w:val="001844F7"/>
    <w:rsid w:val="001853BD"/>
    <w:rsid w:val="001A02C0"/>
    <w:rsid w:val="001A3839"/>
    <w:rsid w:val="001A6EB7"/>
    <w:rsid w:val="001A74B6"/>
    <w:rsid w:val="001C4FE9"/>
    <w:rsid w:val="001C51FC"/>
    <w:rsid w:val="001D20F6"/>
    <w:rsid w:val="001D773A"/>
    <w:rsid w:val="001E0AD7"/>
    <w:rsid w:val="001E105C"/>
    <w:rsid w:val="001E46D6"/>
    <w:rsid w:val="00217453"/>
    <w:rsid w:val="002177C3"/>
    <w:rsid w:val="002355A7"/>
    <w:rsid w:val="0024449C"/>
    <w:rsid w:val="002476B0"/>
    <w:rsid w:val="002500A5"/>
    <w:rsid w:val="002558A5"/>
    <w:rsid w:val="0026023A"/>
    <w:rsid w:val="002747E8"/>
    <w:rsid w:val="00275606"/>
    <w:rsid w:val="00275EFB"/>
    <w:rsid w:val="00280E26"/>
    <w:rsid w:val="00286E74"/>
    <w:rsid w:val="00291D51"/>
    <w:rsid w:val="002A6777"/>
    <w:rsid w:val="002A742F"/>
    <w:rsid w:val="002B48F3"/>
    <w:rsid w:val="002B49FF"/>
    <w:rsid w:val="002C59A4"/>
    <w:rsid w:val="002D6101"/>
    <w:rsid w:val="002E3A41"/>
    <w:rsid w:val="002E3BCA"/>
    <w:rsid w:val="002E51C8"/>
    <w:rsid w:val="002F5F29"/>
    <w:rsid w:val="003176D9"/>
    <w:rsid w:val="00323BC8"/>
    <w:rsid w:val="00337EE6"/>
    <w:rsid w:val="0034291E"/>
    <w:rsid w:val="00354518"/>
    <w:rsid w:val="003623F4"/>
    <w:rsid w:val="003625BC"/>
    <w:rsid w:val="0037585C"/>
    <w:rsid w:val="00383BB4"/>
    <w:rsid w:val="00387307"/>
    <w:rsid w:val="00396B7A"/>
    <w:rsid w:val="003A5559"/>
    <w:rsid w:val="003B3737"/>
    <w:rsid w:val="003B4C49"/>
    <w:rsid w:val="003C15CF"/>
    <w:rsid w:val="003E0A99"/>
    <w:rsid w:val="003F1684"/>
    <w:rsid w:val="003F2010"/>
    <w:rsid w:val="00407DB6"/>
    <w:rsid w:val="00420BC3"/>
    <w:rsid w:val="00425AC4"/>
    <w:rsid w:val="0043163B"/>
    <w:rsid w:val="004318D3"/>
    <w:rsid w:val="00453EC3"/>
    <w:rsid w:val="00473941"/>
    <w:rsid w:val="004873C8"/>
    <w:rsid w:val="00492003"/>
    <w:rsid w:val="0049674C"/>
    <w:rsid w:val="0049744C"/>
    <w:rsid w:val="004A0264"/>
    <w:rsid w:val="004A4762"/>
    <w:rsid w:val="004B1155"/>
    <w:rsid w:val="004B44D3"/>
    <w:rsid w:val="004C4084"/>
    <w:rsid w:val="004D6059"/>
    <w:rsid w:val="004E5024"/>
    <w:rsid w:val="004E62D6"/>
    <w:rsid w:val="004E6C0D"/>
    <w:rsid w:val="004E7480"/>
    <w:rsid w:val="004F15E7"/>
    <w:rsid w:val="0050173E"/>
    <w:rsid w:val="00502643"/>
    <w:rsid w:val="00510F31"/>
    <w:rsid w:val="005229C6"/>
    <w:rsid w:val="00525821"/>
    <w:rsid w:val="00530CFB"/>
    <w:rsid w:val="00531824"/>
    <w:rsid w:val="005336CC"/>
    <w:rsid w:val="005506A7"/>
    <w:rsid w:val="0059028A"/>
    <w:rsid w:val="00590390"/>
    <w:rsid w:val="005A68FB"/>
    <w:rsid w:val="005C10AF"/>
    <w:rsid w:val="005C72C4"/>
    <w:rsid w:val="005C7821"/>
    <w:rsid w:val="005D2320"/>
    <w:rsid w:val="005D7B9A"/>
    <w:rsid w:val="005E2ED9"/>
    <w:rsid w:val="005E4D09"/>
    <w:rsid w:val="005F023D"/>
    <w:rsid w:val="00604D86"/>
    <w:rsid w:val="0060526F"/>
    <w:rsid w:val="00605E49"/>
    <w:rsid w:val="006313CB"/>
    <w:rsid w:val="0064107A"/>
    <w:rsid w:val="00646EE7"/>
    <w:rsid w:val="00670630"/>
    <w:rsid w:val="00695273"/>
    <w:rsid w:val="00696B3B"/>
    <w:rsid w:val="006A4901"/>
    <w:rsid w:val="006D6994"/>
    <w:rsid w:val="006D7C48"/>
    <w:rsid w:val="006E73DE"/>
    <w:rsid w:val="006E75C2"/>
    <w:rsid w:val="006F39B9"/>
    <w:rsid w:val="0070123B"/>
    <w:rsid w:val="0071564E"/>
    <w:rsid w:val="007168D2"/>
    <w:rsid w:val="00730B8B"/>
    <w:rsid w:val="00741FCD"/>
    <w:rsid w:val="007451AF"/>
    <w:rsid w:val="0074788E"/>
    <w:rsid w:val="00752785"/>
    <w:rsid w:val="00753205"/>
    <w:rsid w:val="007535A4"/>
    <w:rsid w:val="00753D42"/>
    <w:rsid w:val="00755C22"/>
    <w:rsid w:val="00773C18"/>
    <w:rsid w:val="00786F3F"/>
    <w:rsid w:val="007A2E08"/>
    <w:rsid w:val="007A334A"/>
    <w:rsid w:val="007B1518"/>
    <w:rsid w:val="007B2F20"/>
    <w:rsid w:val="007E6201"/>
    <w:rsid w:val="00800561"/>
    <w:rsid w:val="008024AD"/>
    <w:rsid w:val="0081009B"/>
    <w:rsid w:val="008172C6"/>
    <w:rsid w:val="00821079"/>
    <w:rsid w:val="00821545"/>
    <w:rsid w:val="008304E8"/>
    <w:rsid w:val="00835F8A"/>
    <w:rsid w:val="008443A8"/>
    <w:rsid w:val="008474E3"/>
    <w:rsid w:val="00852574"/>
    <w:rsid w:val="0085734B"/>
    <w:rsid w:val="0086102C"/>
    <w:rsid w:val="0086317F"/>
    <w:rsid w:val="00866C92"/>
    <w:rsid w:val="00880E07"/>
    <w:rsid w:val="00886329"/>
    <w:rsid w:val="008863B7"/>
    <w:rsid w:val="00895557"/>
    <w:rsid w:val="00896D34"/>
    <w:rsid w:val="00897977"/>
    <w:rsid w:val="008A2BAB"/>
    <w:rsid w:val="008B11BA"/>
    <w:rsid w:val="008B52A2"/>
    <w:rsid w:val="008C4619"/>
    <w:rsid w:val="008D6A01"/>
    <w:rsid w:val="008D6D54"/>
    <w:rsid w:val="008E024E"/>
    <w:rsid w:val="008F6EF5"/>
    <w:rsid w:val="00906A02"/>
    <w:rsid w:val="00906D41"/>
    <w:rsid w:val="00930664"/>
    <w:rsid w:val="00932361"/>
    <w:rsid w:val="00942356"/>
    <w:rsid w:val="0095112E"/>
    <w:rsid w:val="00953172"/>
    <w:rsid w:val="009670E5"/>
    <w:rsid w:val="00980148"/>
    <w:rsid w:val="009913B5"/>
    <w:rsid w:val="00991EAC"/>
    <w:rsid w:val="009A146C"/>
    <w:rsid w:val="009A3DB7"/>
    <w:rsid w:val="009B0511"/>
    <w:rsid w:val="009B6D10"/>
    <w:rsid w:val="009D31E0"/>
    <w:rsid w:val="009E6D5C"/>
    <w:rsid w:val="00A0131B"/>
    <w:rsid w:val="00A21139"/>
    <w:rsid w:val="00A426A5"/>
    <w:rsid w:val="00A42ED8"/>
    <w:rsid w:val="00A4719B"/>
    <w:rsid w:val="00A55776"/>
    <w:rsid w:val="00A56B8E"/>
    <w:rsid w:val="00A632BF"/>
    <w:rsid w:val="00A63B4E"/>
    <w:rsid w:val="00A71921"/>
    <w:rsid w:val="00A71E95"/>
    <w:rsid w:val="00A74917"/>
    <w:rsid w:val="00A770AE"/>
    <w:rsid w:val="00A823D1"/>
    <w:rsid w:val="00A865F6"/>
    <w:rsid w:val="00A95498"/>
    <w:rsid w:val="00AA0981"/>
    <w:rsid w:val="00AA405D"/>
    <w:rsid w:val="00AC0461"/>
    <w:rsid w:val="00AC48C7"/>
    <w:rsid w:val="00AD6823"/>
    <w:rsid w:val="00B04C76"/>
    <w:rsid w:val="00B057B1"/>
    <w:rsid w:val="00B05E93"/>
    <w:rsid w:val="00B12459"/>
    <w:rsid w:val="00B130A5"/>
    <w:rsid w:val="00B13801"/>
    <w:rsid w:val="00B1584C"/>
    <w:rsid w:val="00B217F9"/>
    <w:rsid w:val="00B22C40"/>
    <w:rsid w:val="00B23583"/>
    <w:rsid w:val="00B24830"/>
    <w:rsid w:val="00B26656"/>
    <w:rsid w:val="00B32DDF"/>
    <w:rsid w:val="00B44B08"/>
    <w:rsid w:val="00B516E2"/>
    <w:rsid w:val="00B556E0"/>
    <w:rsid w:val="00B60D2A"/>
    <w:rsid w:val="00B6620C"/>
    <w:rsid w:val="00B665A7"/>
    <w:rsid w:val="00B91559"/>
    <w:rsid w:val="00B94421"/>
    <w:rsid w:val="00BA19B0"/>
    <w:rsid w:val="00BA1EC4"/>
    <w:rsid w:val="00BA7166"/>
    <w:rsid w:val="00BB65DF"/>
    <w:rsid w:val="00BC3FCB"/>
    <w:rsid w:val="00BC6088"/>
    <w:rsid w:val="00BC6D8A"/>
    <w:rsid w:val="00BD1E7B"/>
    <w:rsid w:val="00BE29E4"/>
    <w:rsid w:val="00BF02E4"/>
    <w:rsid w:val="00BF3A30"/>
    <w:rsid w:val="00BF403E"/>
    <w:rsid w:val="00C04281"/>
    <w:rsid w:val="00C04CED"/>
    <w:rsid w:val="00C20E4F"/>
    <w:rsid w:val="00C32165"/>
    <w:rsid w:val="00C32DB7"/>
    <w:rsid w:val="00C4326A"/>
    <w:rsid w:val="00C57903"/>
    <w:rsid w:val="00C600FC"/>
    <w:rsid w:val="00C6056F"/>
    <w:rsid w:val="00C66278"/>
    <w:rsid w:val="00C80482"/>
    <w:rsid w:val="00C93BFC"/>
    <w:rsid w:val="00CA03D6"/>
    <w:rsid w:val="00CA1EAB"/>
    <w:rsid w:val="00CB10F4"/>
    <w:rsid w:val="00CC0E4F"/>
    <w:rsid w:val="00CC7A36"/>
    <w:rsid w:val="00CD5F16"/>
    <w:rsid w:val="00CE0748"/>
    <w:rsid w:val="00CE1BAA"/>
    <w:rsid w:val="00D00A86"/>
    <w:rsid w:val="00D14FE2"/>
    <w:rsid w:val="00D25406"/>
    <w:rsid w:val="00D27136"/>
    <w:rsid w:val="00D353B0"/>
    <w:rsid w:val="00D373A7"/>
    <w:rsid w:val="00D37B12"/>
    <w:rsid w:val="00D4600B"/>
    <w:rsid w:val="00D47074"/>
    <w:rsid w:val="00D5205C"/>
    <w:rsid w:val="00D54621"/>
    <w:rsid w:val="00D55220"/>
    <w:rsid w:val="00D56212"/>
    <w:rsid w:val="00D662C3"/>
    <w:rsid w:val="00D7739F"/>
    <w:rsid w:val="00D77724"/>
    <w:rsid w:val="00D80E23"/>
    <w:rsid w:val="00D83D7B"/>
    <w:rsid w:val="00D85D23"/>
    <w:rsid w:val="00DA05B3"/>
    <w:rsid w:val="00DB2642"/>
    <w:rsid w:val="00DC482A"/>
    <w:rsid w:val="00DE25F3"/>
    <w:rsid w:val="00DE2F07"/>
    <w:rsid w:val="00DF0006"/>
    <w:rsid w:val="00E507DA"/>
    <w:rsid w:val="00E52A76"/>
    <w:rsid w:val="00E55270"/>
    <w:rsid w:val="00E60008"/>
    <w:rsid w:val="00E80C7A"/>
    <w:rsid w:val="00E827AA"/>
    <w:rsid w:val="00E844E0"/>
    <w:rsid w:val="00E851A3"/>
    <w:rsid w:val="00E93747"/>
    <w:rsid w:val="00E94630"/>
    <w:rsid w:val="00E946DA"/>
    <w:rsid w:val="00E95D0E"/>
    <w:rsid w:val="00E96032"/>
    <w:rsid w:val="00EA0512"/>
    <w:rsid w:val="00EA3FD8"/>
    <w:rsid w:val="00EB2720"/>
    <w:rsid w:val="00EB63C0"/>
    <w:rsid w:val="00EC6428"/>
    <w:rsid w:val="00ED5805"/>
    <w:rsid w:val="00EE1931"/>
    <w:rsid w:val="00EF3FF2"/>
    <w:rsid w:val="00F02817"/>
    <w:rsid w:val="00F07C13"/>
    <w:rsid w:val="00F14BBC"/>
    <w:rsid w:val="00F1512D"/>
    <w:rsid w:val="00F20E4C"/>
    <w:rsid w:val="00F24CE5"/>
    <w:rsid w:val="00F454DD"/>
    <w:rsid w:val="00F54022"/>
    <w:rsid w:val="00F567DB"/>
    <w:rsid w:val="00F66E23"/>
    <w:rsid w:val="00F67963"/>
    <w:rsid w:val="00F73DEB"/>
    <w:rsid w:val="00FA7E60"/>
    <w:rsid w:val="00FC65EB"/>
    <w:rsid w:val="00FC73F3"/>
    <w:rsid w:val="00FD5F7D"/>
    <w:rsid w:val="00FE4D87"/>
    <w:rsid w:val="00FE55A6"/>
    <w:rsid w:val="00FE5C44"/>
    <w:rsid w:val="00FE6C2E"/>
    <w:rsid w:val="00FF24BF"/>
    <w:rsid w:val="00FF4DEF"/>
    <w:rsid w:val="00FF5456"/>
    <w:rsid w:val="01990FCF"/>
    <w:rsid w:val="019C1500"/>
    <w:rsid w:val="01D23256"/>
    <w:rsid w:val="021E5AFF"/>
    <w:rsid w:val="023068ED"/>
    <w:rsid w:val="02320362"/>
    <w:rsid w:val="02782986"/>
    <w:rsid w:val="02DB79EA"/>
    <w:rsid w:val="02F961FA"/>
    <w:rsid w:val="039765E3"/>
    <w:rsid w:val="04056D66"/>
    <w:rsid w:val="04427CFE"/>
    <w:rsid w:val="063B1BEA"/>
    <w:rsid w:val="07693FFA"/>
    <w:rsid w:val="07D40FC4"/>
    <w:rsid w:val="07DB203F"/>
    <w:rsid w:val="08AF37C2"/>
    <w:rsid w:val="08BD367D"/>
    <w:rsid w:val="091D2CC5"/>
    <w:rsid w:val="0952571D"/>
    <w:rsid w:val="09954D9C"/>
    <w:rsid w:val="0A63099F"/>
    <w:rsid w:val="0A72581B"/>
    <w:rsid w:val="0B26299A"/>
    <w:rsid w:val="0B52359D"/>
    <w:rsid w:val="0C1A2160"/>
    <w:rsid w:val="0CA46E43"/>
    <w:rsid w:val="0DB3035A"/>
    <w:rsid w:val="0DCC7981"/>
    <w:rsid w:val="0E4165AE"/>
    <w:rsid w:val="0E4E2710"/>
    <w:rsid w:val="0E9F2D44"/>
    <w:rsid w:val="0F3248FF"/>
    <w:rsid w:val="103905D8"/>
    <w:rsid w:val="10966080"/>
    <w:rsid w:val="109A78D1"/>
    <w:rsid w:val="111B5EB8"/>
    <w:rsid w:val="118832C7"/>
    <w:rsid w:val="11A71080"/>
    <w:rsid w:val="11E16E21"/>
    <w:rsid w:val="120B722C"/>
    <w:rsid w:val="12904F40"/>
    <w:rsid w:val="12950FF2"/>
    <w:rsid w:val="13085A5A"/>
    <w:rsid w:val="13A10B93"/>
    <w:rsid w:val="13CE2E08"/>
    <w:rsid w:val="143A6FA2"/>
    <w:rsid w:val="143E7E2E"/>
    <w:rsid w:val="14B67D5D"/>
    <w:rsid w:val="14DF29CB"/>
    <w:rsid w:val="151B0B50"/>
    <w:rsid w:val="15941BB8"/>
    <w:rsid w:val="164F00E1"/>
    <w:rsid w:val="17B23B82"/>
    <w:rsid w:val="17C07B52"/>
    <w:rsid w:val="17E15604"/>
    <w:rsid w:val="17FBB487"/>
    <w:rsid w:val="184900F6"/>
    <w:rsid w:val="185C2C22"/>
    <w:rsid w:val="18784DF0"/>
    <w:rsid w:val="18796F42"/>
    <w:rsid w:val="18B13B9F"/>
    <w:rsid w:val="18E130E5"/>
    <w:rsid w:val="18FF241E"/>
    <w:rsid w:val="19563FC3"/>
    <w:rsid w:val="19847A4B"/>
    <w:rsid w:val="19E13033"/>
    <w:rsid w:val="1ABF26B3"/>
    <w:rsid w:val="1B0725FB"/>
    <w:rsid w:val="1B0D46AB"/>
    <w:rsid w:val="1C084227"/>
    <w:rsid w:val="1C345EFD"/>
    <w:rsid w:val="1C733C53"/>
    <w:rsid w:val="1CF775E6"/>
    <w:rsid w:val="1E026C06"/>
    <w:rsid w:val="1E5A16DF"/>
    <w:rsid w:val="1E706A12"/>
    <w:rsid w:val="1ED1442D"/>
    <w:rsid w:val="1F012FFA"/>
    <w:rsid w:val="1FAA5C41"/>
    <w:rsid w:val="1FB3700B"/>
    <w:rsid w:val="22832A54"/>
    <w:rsid w:val="22CA3AE3"/>
    <w:rsid w:val="233E0189"/>
    <w:rsid w:val="23636E3F"/>
    <w:rsid w:val="24D9190C"/>
    <w:rsid w:val="265712F0"/>
    <w:rsid w:val="26C85C0D"/>
    <w:rsid w:val="26D42FC1"/>
    <w:rsid w:val="271E1343"/>
    <w:rsid w:val="277258C7"/>
    <w:rsid w:val="2838177F"/>
    <w:rsid w:val="28582018"/>
    <w:rsid w:val="286D5066"/>
    <w:rsid w:val="29633662"/>
    <w:rsid w:val="2AC431CC"/>
    <w:rsid w:val="2B2C04A3"/>
    <w:rsid w:val="2DD87B8E"/>
    <w:rsid w:val="2ED50718"/>
    <w:rsid w:val="2F30763C"/>
    <w:rsid w:val="2F995AB7"/>
    <w:rsid w:val="304A1C27"/>
    <w:rsid w:val="30A541BA"/>
    <w:rsid w:val="30D37C3E"/>
    <w:rsid w:val="3115194D"/>
    <w:rsid w:val="314C6807"/>
    <w:rsid w:val="31BC269F"/>
    <w:rsid w:val="31D7701C"/>
    <w:rsid w:val="322E126C"/>
    <w:rsid w:val="324217F1"/>
    <w:rsid w:val="32573D2C"/>
    <w:rsid w:val="327B2509"/>
    <w:rsid w:val="328A5D6F"/>
    <w:rsid w:val="32B6603F"/>
    <w:rsid w:val="32BC5180"/>
    <w:rsid w:val="32C7164B"/>
    <w:rsid w:val="330A0376"/>
    <w:rsid w:val="330F1FA2"/>
    <w:rsid w:val="33EA7294"/>
    <w:rsid w:val="33FB2116"/>
    <w:rsid w:val="34112086"/>
    <w:rsid w:val="34513898"/>
    <w:rsid w:val="35172458"/>
    <w:rsid w:val="36213DC5"/>
    <w:rsid w:val="36EB2E01"/>
    <w:rsid w:val="37F67456"/>
    <w:rsid w:val="37F97267"/>
    <w:rsid w:val="37FE6462"/>
    <w:rsid w:val="38060686"/>
    <w:rsid w:val="381B3817"/>
    <w:rsid w:val="38B53EED"/>
    <w:rsid w:val="38BA53D9"/>
    <w:rsid w:val="38D83740"/>
    <w:rsid w:val="38E578F5"/>
    <w:rsid w:val="39017B66"/>
    <w:rsid w:val="392B1B70"/>
    <w:rsid w:val="399327DF"/>
    <w:rsid w:val="39B15E87"/>
    <w:rsid w:val="3C0D0655"/>
    <w:rsid w:val="3C5B5C59"/>
    <w:rsid w:val="3D4A2BD7"/>
    <w:rsid w:val="3EC14B5E"/>
    <w:rsid w:val="3FED0314"/>
    <w:rsid w:val="410E7B72"/>
    <w:rsid w:val="4142502D"/>
    <w:rsid w:val="416A0A4E"/>
    <w:rsid w:val="4252591D"/>
    <w:rsid w:val="427267D0"/>
    <w:rsid w:val="427D1C8E"/>
    <w:rsid w:val="428B4E66"/>
    <w:rsid w:val="431A4D45"/>
    <w:rsid w:val="43875E62"/>
    <w:rsid w:val="43A209A9"/>
    <w:rsid w:val="43A713E9"/>
    <w:rsid w:val="43FC1FED"/>
    <w:rsid w:val="440E76BA"/>
    <w:rsid w:val="44E030BF"/>
    <w:rsid w:val="45AC59B3"/>
    <w:rsid w:val="45AF4D69"/>
    <w:rsid w:val="46233A5D"/>
    <w:rsid w:val="46DC60C8"/>
    <w:rsid w:val="47250DB3"/>
    <w:rsid w:val="476601E4"/>
    <w:rsid w:val="4791772B"/>
    <w:rsid w:val="47C11977"/>
    <w:rsid w:val="480B04C0"/>
    <w:rsid w:val="481D3E36"/>
    <w:rsid w:val="48F36631"/>
    <w:rsid w:val="48F577AA"/>
    <w:rsid w:val="49323A27"/>
    <w:rsid w:val="497E039B"/>
    <w:rsid w:val="4A0120D7"/>
    <w:rsid w:val="4AE5270C"/>
    <w:rsid w:val="4AF84266"/>
    <w:rsid w:val="4B09537F"/>
    <w:rsid w:val="4B1237F2"/>
    <w:rsid w:val="4B5D2A41"/>
    <w:rsid w:val="4BF93E49"/>
    <w:rsid w:val="4C4B45EA"/>
    <w:rsid w:val="4C872DE2"/>
    <w:rsid w:val="4C9F766D"/>
    <w:rsid w:val="4CC37D6F"/>
    <w:rsid w:val="4CCA108B"/>
    <w:rsid w:val="4CE865A1"/>
    <w:rsid w:val="4D2E6861"/>
    <w:rsid w:val="4D393F97"/>
    <w:rsid w:val="4E50606B"/>
    <w:rsid w:val="4E6C01D1"/>
    <w:rsid w:val="4EE739C6"/>
    <w:rsid w:val="4EEB7FA6"/>
    <w:rsid w:val="4F3575F8"/>
    <w:rsid w:val="4F6520DE"/>
    <w:rsid w:val="4F7A33EC"/>
    <w:rsid w:val="4F7A5E8D"/>
    <w:rsid w:val="502C070E"/>
    <w:rsid w:val="505A7C1D"/>
    <w:rsid w:val="5078109C"/>
    <w:rsid w:val="509669DD"/>
    <w:rsid w:val="50C11BED"/>
    <w:rsid w:val="50C65243"/>
    <w:rsid w:val="50FF470D"/>
    <w:rsid w:val="513D7776"/>
    <w:rsid w:val="51977BD1"/>
    <w:rsid w:val="51C3705C"/>
    <w:rsid w:val="53D86977"/>
    <w:rsid w:val="53E07558"/>
    <w:rsid w:val="53FF609A"/>
    <w:rsid w:val="54337CB4"/>
    <w:rsid w:val="54EE2496"/>
    <w:rsid w:val="554016D1"/>
    <w:rsid w:val="554B17AF"/>
    <w:rsid w:val="556145CD"/>
    <w:rsid w:val="56322B97"/>
    <w:rsid w:val="56DD7AC2"/>
    <w:rsid w:val="57027C80"/>
    <w:rsid w:val="57641521"/>
    <w:rsid w:val="579453D2"/>
    <w:rsid w:val="579A7BDA"/>
    <w:rsid w:val="586A168F"/>
    <w:rsid w:val="58A75520"/>
    <w:rsid w:val="59254B8B"/>
    <w:rsid w:val="597D2CF0"/>
    <w:rsid w:val="59BC37A9"/>
    <w:rsid w:val="59E66A9E"/>
    <w:rsid w:val="5C194B1E"/>
    <w:rsid w:val="5C6E1E6D"/>
    <w:rsid w:val="5D1D1810"/>
    <w:rsid w:val="5D325E1E"/>
    <w:rsid w:val="5DA10497"/>
    <w:rsid w:val="5E4529B7"/>
    <w:rsid w:val="5EA66AF1"/>
    <w:rsid w:val="5EC2028A"/>
    <w:rsid w:val="5EEC030E"/>
    <w:rsid w:val="5F542851"/>
    <w:rsid w:val="5F6C6C6D"/>
    <w:rsid w:val="602F463D"/>
    <w:rsid w:val="609443A2"/>
    <w:rsid w:val="616762B4"/>
    <w:rsid w:val="6204299C"/>
    <w:rsid w:val="620F4A19"/>
    <w:rsid w:val="62381942"/>
    <w:rsid w:val="63841638"/>
    <w:rsid w:val="645D5674"/>
    <w:rsid w:val="64B94184"/>
    <w:rsid w:val="64E43D21"/>
    <w:rsid w:val="64F04278"/>
    <w:rsid w:val="64F10E4A"/>
    <w:rsid w:val="65CE38AF"/>
    <w:rsid w:val="663A4434"/>
    <w:rsid w:val="664A7D6E"/>
    <w:rsid w:val="67C839BB"/>
    <w:rsid w:val="67EC44BA"/>
    <w:rsid w:val="67FB2A85"/>
    <w:rsid w:val="68316CDB"/>
    <w:rsid w:val="683703BC"/>
    <w:rsid w:val="69037690"/>
    <w:rsid w:val="69206A45"/>
    <w:rsid w:val="69AA0E89"/>
    <w:rsid w:val="6A647199"/>
    <w:rsid w:val="6A7252EF"/>
    <w:rsid w:val="6B156561"/>
    <w:rsid w:val="6B770B18"/>
    <w:rsid w:val="6BBE46B2"/>
    <w:rsid w:val="6BFB267A"/>
    <w:rsid w:val="6C03215F"/>
    <w:rsid w:val="6CC7362B"/>
    <w:rsid w:val="6D2D7C65"/>
    <w:rsid w:val="6D532D56"/>
    <w:rsid w:val="6D601764"/>
    <w:rsid w:val="6D883908"/>
    <w:rsid w:val="6D9A6A3D"/>
    <w:rsid w:val="6DFD355E"/>
    <w:rsid w:val="6E553F40"/>
    <w:rsid w:val="6F076F31"/>
    <w:rsid w:val="6FDF1A01"/>
    <w:rsid w:val="70032CA4"/>
    <w:rsid w:val="701B7847"/>
    <w:rsid w:val="701E5D5B"/>
    <w:rsid w:val="707D7BC8"/>
    <w:rsid w:val="70C265EA"/>
    <w:rsid w:val="716B5257"/>
    <w:rsid w:val="71707925"/>
    <w:rsid w:val="72426A61"/>
    <w:rsid w:val="72912D0C"/>
    <w:rsid w:val="72DB6E31"/>
    <w:rsid w:val="72E5213F"/>
    <w:rsid w:val="72FD3E01"/>
    <w:rsid w:val="73897A32"/>
    <w:rsid w:val="743E7D5C"/>
    <w:rsid w:val="749D4645"/>
    <w:rsid w:val="74A03AB7"/>
    <w:rsid w:val="74C36173"/>
    <w:rsid w:val="74F617C8"/>
    <w:rsid w:val="75780B1A"/>
    <w:rsid w:val="75C03A31"/>
    <w:rsid w:val="76512915"/>
    <w:rsid w:val="777C292D"/>
    <w:rsid w:val="78050822"/>
    <w:rsid w:val="781C50C5"/>
    <w:rsid w:val="786D42A2"/>
    <w:rsid w:val="78756047"/>
    <w:rsid w:val="78901C3E"/>
    <w:rsid w:val="793B5322"/>
    <w:rsid w:val="79C27B41"/>
    <w:rsid w:val="79F03789"/>
    <w:rsid w:val="7AA3222E"/>
    <w:rsid w:val="7AC526C0"/>
    <w:rsid w:val="7AD0420B"/>
    <w:rsid w:val="7B7DAA7F"/>
    <w:rsid w:val="7C2A3AA4"/>
    <w:rsid w:val="7C3263F4"/>
    <w:rsid w:val="7C60663A"/>
    <w:rsid w:val="7CB82FCF"/>
    <w:rsid w:val="7D7B012D"/>
    <w:rsid w:val="7E01718C"/>
    <w:rsid w:val="7E2134FD"/>
    <w:rsid w:val="7E48460D"/>
    <w:rsid w:val="7EDA590C"/>
    <w:rsid w:val="7EF07B3C"/>
    <w:rsid w:val="7F3B2B42"/>
    <w:rsid w:val="7FCC1808"/>
    <w:rsid w:val="7FD34CC3"/>
    <w:rsid w:val="B359EBE7"/>
    <w:rsid w:val="B8304F37"/>
    <w:rsid w:val="CFCD425B"/>
    <w:rsid w:val="EDEF7718"/>
    <w:rsid w:val="F3DE19E0"/>
    <w:rsid w:val="F597D59F"/>
    <w:rsid w:val="FF6FCF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spacing w:before="240"/>
      <w:ind w:left="229"/>
      <w:outlineLvl w:val="0"/>
    </w:pPr>
    <w:rPr>
      <w:rFonts w:ascii="仿宋" w:hAnsi="仿宋" w:eastAsia="仿宋" w:cs="仿宋"/>
      <w:b/>
      <w:bCs/>
      <w:sz w:val="30"/>
      <w:szCs w:val="30"/>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4"/>
    <w:unhideWhenUsed/>
    <w:qFormat/>
    <w:uiPriority w:val="99"/>
    <w:pPr>
      <w:jc w:val="left"/>
    </w:pPr>
  </w:style>
  <w:style w:type="paragraph" w:styleId="4">
    <w:name w:val="Body Text"/>
    <w:basedOn w:val="1"/>
    <w:unhideWhenUsed/>
    <w:qFormat/>
    <w:uiPriority w:val="99"/>
    <w:pPr>
      <w:spacing w:before="240"/>
      <w:ind w:left="229"/>
    </w:pPr>
    <w:rPr>
      <w:rFonts w:ascii="仿宋" w:hAnsi="仿宋" w:eastAsia="仿宋" w:cs="仿宋"/>
      <w:sz w:val="30"/>
      <w:szCs w:val="30"/>
    </w:rPr>
  </w:style>
  <w:style w:type="paragraph" w:styleId="5">
    <w:name w:val="Body Text Indent"/>
    <w:basedOn w:val="1"/>
    <w:unhideWhenUsed/>
    <w:qFormat/>
    <w:uiPriority w:val="99"/>
    <w:pPr>
      <w:ind w:firstLine="360"/>
    </w:pPr>
    <w:rPr>
      <w:szCs w:val="20"/>
    </w:rPr>
  </w:style>
  <w:style w:type="paragraph" w:styleId="6">
    <w:name w:val="Balloon Text"/>
    <w:basedOn w:val="1"/>
    <w:link w:val="23"/>
    <w:unhideWhenUsed/>
    <w:qFormat/>
    <w:uiPriority w:val="99"/>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100" w:beforeAutospacing="1" w:after="100" w:afterAutospacing="1"/>
      <w:jc w:val="left"/>
    </w:pPr>
    <w:rPr>
      <w:rFonts w:hAnsi="宋体" w:cs="宋体"/>
      <w:sz w:val="24"/>
    </w:rPr>
  </w:style>
  <w:style w:type="paragraph" w:styleId="10">
    <w:name w:val="Title"/>
    <w:basedOn w:val="1"/>
    <w:next w:val="1"/>
    <w:link w:val="33"/>
    <w:qFormat/>
    <w:uiPriority w:val="0"/>
    <w:pPr>
      <w:spacing w:before="240" w:after="60" w:line="240" w:lineRule="auto"/>
      <w:jc w:val="center"/>
      <w:outlineLvl w:val="0"/>
    </w:pPr>
    <w:rPr>
      <w:rFonts w:ascii="Cambria" w:hAnsi="Cambria"/>
      <w:b/>
      <w:bCs/>
      <w:kern w:val="0"/>
      <w:sz w:val="32"/>
      <w:szCs w:val="32"/>
      <w:lang w:val="zh-CN"/>
    </w:rPr>
  </w:style>
  <w:style w:type="paragraph" w:styleId="11">
    <w:name w:val="annotation subject"/>
    <w:basedOn w:val="3"/>
    <w:next w:val="3"/>
    <w:link w:val="25"/>
    <w:unhideWhenUsed/>
    <w:qFormat/>
    <w:uiPriority w:val="99"/>
    <w:pPr>
      <w:spacing w:line="240" w:lineRule="auto"/>
      <w:jc w:val="both"/>
    </w:pPr>
    <w:rPr>
      <w:b/>
      <w:bCs/>
      <w:sz w:val="20"/>
      <w:szCs w:val="20"/>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Emphasis"/>
    <w:basedOn w:val="14"/>
    <w:qFormat/>
    <w:uiPriority w:val="20"/>
    <w:rPr>
      <w:i/>
    </w:rPr>
  </w:style>
  <w:style w:type="character" w:styleId="16">
    <w:name w:val="annotation reference"/>
    <w:basedOn w:val="14"/>
    <w:unhideWhenUsed/>
    <w:qFormat/>
    <w:uiPriority w:val="99"/>
    <w:rPr>
      <w:sz w:val="16"/>
      <w:szCs w:val="16"/>
    </w:rPr>
  </w:style>
  <w:style w:type="paragraph" w:customStyle="1" w:styleId="17">
    <w:name w:val="条款正文"/>
    <w:basedOn w:val="1"/>
    <w:qFormat/>
    <w:uiPriority w:val="0"/>
    <w:pPr>
      <w:adjustRightInd w:val="0"/>
      <w:snapToGrid w:val="0"/>
      <w:ind w:left="840" w:leftChars="400" w:firstLine="420" w:firstLineChars="200"/>
    </w:pPr>
    <w:rPr>
      <w:rFonts w:ascii="Times New Roman" w:hAnsi="Times New Roman"/>
      <w:szCs w:val="24"/>
    </w:rPr>
  </w:style>
  <w:style w:type="paragraph" w:customStyle="1" w:styleId="18">
    <w:name w:val="条款标题"/>
    <w:basedOn w:val="17"/>
    <w:qFormat/>
    <w:uiPriority w:val="0"/>
  </w:style>
  <w:style w:type="character" w:customStyle="1" w:styleId="19">
    <w:name w:val="页脚 Char"/>
    <w:basedOn w:val="14"/>
    <w:link w:val="7"/>
    <w:qFormat/>
    <w:uiPriority w:val="99"/>
    <w:rPr>
      <w:rFonts w:ascii="Calibri" w:hAnsi="Calibri" w:eastAsia="宋体" w:cs="Times New Roman"/>
      <w:sz w:val="18"/>
      <w:szCs w:val="18"/>
    </w:rPr>
  </w:style>
  <w:style w:type="character" w:customStyle="1" w:styleId="20">
    <w:name w:val="apple-style-span"/>
    <w:basedOn w:val="14"/>
    <w:qFormat/>
    <w:uiPriority w:val="0"/>
  </w:style>
  <w:style w:type="paragraph" w:customStyle="1" w:styleId="21">
    <w:name w:val="Default"/>
    <w:qFormat/>
    <w:uiPriority w:val="0"/>
    <w:pPr>
      <w:widowControl w:val="0"/>
      <w:autoSpaceDE w:val="0"/>
      <w:autoSpaceDN w:val="0"/>
      <w:adjustRightInd w:val="0"/>
      <w:spacing w:after="160" w:line="259" w:lineRule="auto"/>
    </w:pPr>
    <w:rPr>
      <w:rFonts w:ascii="宋体" w:hAnsi="宋体" w:eastAsia="宋体" w:cs="宋体"/>
      <w:color w:val="000000"/>
      <w:sz w:val="24"/>
      <w:szCs w:val="24"/>
      <w:lang w:val="en-US" w:eastAsia="zh-CN" w:bidi="ar-SA"/>
    </w:rPr>
  </w:style>
  <w:style w:type="character" w:customStyle="1" w:styleId="22">
    <w:name w:val="页眉 Char"/>
    <w:basedOn w:val="14"/>
    <w:link w:val="8"/>
    <w:qFormat/>
    <w:uiPriority w:val="99"/>
    <w:rPr>
      <w:rFonts w:ascii="Calibri" w:hAnsi="Calibri" w:eastAsia="宋体" w:cs="Times New Roman"/>
      <w:sz w:val="18"/>
      <w:szCs w:val="18"/>
    </w:rPr>
  </w:style>
  <w:style w:type="character" w:customStyle="1" w:styleId="23">
    <w:name w:val="批注框文本 Char"/>
    <w:basedOn w:val="14"/>
    <w:link w:val="6"/>
    <w:semiHidden/>
    <w:qFormat/>
    <w:uiPriority w:val="99"/>
    <w:rPr>
      <w:rFonts w:ascii="Calibri" w:hAnsi="Calibri" w:eastAsia="宋体" w:cs="Times New Roman"/>
      <w:sz w:val="18"/>
      <w:szCs w:val="18"/>
    </w:rPr>
  </w:style>
  <w:style w:type="character" w:customStyle="1" w:styleId="24">
    <w:name w:val="批注文字 Char"/>
    <w:basedOn w:val="14"/>
    <w:link w:val="3"/>
    <w:qFormat/>
    <w:uiPriority w:val="99"/>
    <w:rPr>
      <w:rFonts w:ascii="Calibri" w:hAnsi="Calibri" w:eastAsia="宋体" w:cs="Times New Roman"/>
      <w:kern w:val="2"/>
      <w:sz w:val="21"/>
      <w:szCs w:val="22"/>
    </w:rPr>
  </w:style>
  <w:style w:type="character" w:customStyle="1" w:styleId="25">
    <w:name w:val="批注主题 Char"/>
    <w:basedOn w:val="24"/>
    <w:link w:val="11"/>
    <w:semiHidden/>
    <w:qFormat/>
    <w:uiPriority w:val="99"/>
    <w:rPr>
      <w:rFonts w:ascii="Calibri" w:hAnsi="Calibri" w:eastAsia="宋体" w:cs="Times New Roman"/>
      <w:b/>
      <w:bCs/>
      <w:kern w:val="2"/>
      <w:sz w:val="21"/>
      <w:szCs w:val="22"/>
    </w:rPr>
  </w:style>
  <w:style w:type="paragraph" w:customStyle="1" w:styleId="26">
    <w:name w:val="_Style 2"/>
    <w:basedOn w:val="1"/>
    <w:qFormat/>
    <w:uiPriority w:val="34"/>
    <w:pPr>
      <w:ind w:firstLine="420" w:firstLineChars="200"/>
    </w:pPr>
  </w:style>
  <w:style w:type="paragraph" w:customStyle="1" w:styleId="27">
    <w:name w:val="列出段落1"/>
    <w:basedOn w:val="1"/>
    <w:qFormat/>
    <w:uiPriority w:val="34"/>
    <w:pPr>
      <w:ind w:firstLine="420" w:firstLineChars="200"/>
    </w:pPr>
  </w:style>
  <w:style w:type="paragraph" w:customStyle="1" w:styleId="28">
    <w:name w:val="List Paragraph2"/>
    <w:basedOn w:val="1"/>
    <w:qFormat/>
    <w:uiPriority w:val="99"/>
    <w:pPr>
      <w:spacing w:after="200" w:line="276" w:lineRule="auto"/>
      <w:ind w:firstLine="420" w:firstLineChars="200"/>
    </w:pPr>
  </w:style>
  <w:style w:type="paragraph" w:customStyle="1" w:styleId="29">
    <w:name w:val="列出段落2"/>
    <w:basedOn w:val="1"/>
    <w:qFormat/>
    <w:uiPriority w:val="34"/>
    <w:pPr>
      <w:spacing w:after="0" w:line="240" w:lineRule="auto"/>
      <w:ind w:firstLine="420" w:firstLineChars="200"/>
    </w:pPr>
  </w:style>
  <w:style w:type="paragraph" w:customStyle="1" w:styleId="30">
    <w:name w:val="列表段落1"/>
    <w:basedOn w:val="1"/>
    <w:qFormat/>
    <w:uiPriority w:val="34"/>
    <w:pPr>
      <w:widowControl/>
      <w:spacing w:after="0" w:line="240" w:lineRule="auto"/>
      <w:ind w:left="720"/>
      <w:jc w:val="left"/>
    </w:pPr>
    <w:rPr>
      <w:rFonts w:ascii="宋体" w:hAnsi="宋体" w:cs="宋体"/>
      <w:kern w:val="0"/>
      <w:sz w:val="24"/>
      <w:szCs w:val="24"/>
    </w:rPr>
  </w:style>
  <w:style w:type="paragraph" w:customStyle="1" w:styleId="31">
    <w:name w:val="_Style 1"/>
    <w:basedOn w:val="1"/>
    <w:qFormat/>
    <w:uiPriority w:val="34"/>
    <w:pPr>
      <w:widowControl/>
      <w:spacing w:after="0" w:line="240" w:lineRule="auto"/>
      <w:ind w:firstLine="420"/>
    </w:pPr>
    <w:rPr>
      <w:rFonts w:cs="Calibri"/>
      <w:kern w:val="0"/>
      <w:szCs w:val="21"/>
    </w:rPr>
  </w:style>
  <w:style w:type="paragraph" w:customStyle="1" w:styleId="32">
    <w:name w:val="列表段落2"/>
    <w:basedOn w:val="1"/>
    <w:qFormat/>
    <w:uiPriority w:val="99"/>
    <w:pPr>
      <w:ind w:firstLine="420" w:firstLineChars="200"/>
    </w:pPr>
  </w:style>
  <w:style w:type="character" w:customStyle="1" w:styleId="33">
    <w:name w:val="标题 Char"/>
    <w:basedOn w:val="14"/>
    <w:link w:val="10"/>
    <w:qFormat/>
    <w:uiPriority w:val="0"/>
    <w:rPr>
      <w:rFonts w:ascii="Cambria" w:hAnsi="Cambria"/>
      <w:b/>
      <w:bCs/>
      <w:sz w:val="32"/>
      <w:szCs w:val="32"/>
      <w:lang w:val="zh-CN" w:eastAsia="zh-CN"/>
    </w:rPr>
  </w:style>
  <w:style w:type="paragraph" w:customStyle="1" w:styleId="34">
    <w:name w:val="列出段落3"/>
    <w:basedOn w:val="1"/>
    <w:qFormat/>
    <w:uiPriority w:val="1"/>
    <w:pPr>
      <w:spacing w:before="240"/>
      <w:ind w:left="229" w:hanging="753"/>
    </w:pPr>
    <w:rPr>
      <w:rFonts w:ascii="仿宋" w:hAnsi="仿宋" w:eastAsia="仿宋" w:cs="仿宋"/>
    </w:rPr>
  </w:style>
  <w:style w:type="paragraph" w:styleId="35">
    <w:name w:val="List Paragraph"/>
    <w:basedOn w:val="1"/>
    <w:qFormat/>
    <w:uiPriority w:val="99"/>
    <w:pPr>
      <w:ind w:firstLine="420" w:firstLineChars="200"/>
    </w:pPr>
  </w:style>
  <w:style w:type="paragraph" w:customStyle="1" w:styleId="36">
    <w:name w:val="Table Paragraph"/>
    <w:basedOn w:val="1"/>
    <w:qFormat/>
    <w:uiPriority w:val="1"/>
    <w:pPr>
      <w:spacing w:before="2" w:line="289" w:lineRule="exact"/>
      <w:ind w:left="142" w:right="17"/>
      <w:jc w:val="center"/>
    </w:pPr>
    <w:rPr>
      <w:rFonts w:ascii="宋体" w:hAnsi="宋体" w:cs="宋体"/>
      <w:lang w:val="zh-CN" w:bidi="zh-CN"/>
    </w:rPr>
  </w:style>
  <w:style w:type="paragraph" w:customStyle="1" w:styleId="37">
    <w:name w:val="修订1"/>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6AEB795-6CC7-459F-A7D2-E57D413B64E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6932</Words>
  <Characters>39516</Characters>
  <Lines>329</Lines>
  <Paragraphs>92</Paragraphs>
  <TotalTime>1</TotalTime>
  <ScaleCrop>false</ScaleCrop>
  <LinksUpToDate>false</LinksUpToDate>
  <CharactersWithSpaces>46356</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2021-07-05T09:26:00Z</dcterms:created>
  <dc:creator>ShirleyShen</dc:creator>
  <cp:lastModifiedBy>Zixuan Shen</cp:lastModifiedBy>
  <cp:lastPrinted>2020-02-27T15:53:00Z</cp:lastPrinted>
  <dcterms:modified xsi:type="dcterms:W3CDTF">2021-12-29T09:45:27Z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3D31BE0CD42A419B9283E90C01C6E44A</vt:lpwstr>
  </property>
</Properties>
</file>