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int="eastAsia" w:hAnsi="宋体" w:cs="宋体"/>
          <w:b/>
          <w:color w:val="000000"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after="156" w:afterLines="50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hint="eastAsia"/>
          <w:b/>
          <w:sz w:val="28"/>
          <w:szCs w:val="28"/>
        </w:rPr>
        <w:t>门（急）诊医疗费用保险B款</w:t>
      </w:r>
      <w:r>
        <w:rPr>
          <w:rFonts w:hint="eastAsia" w:cs="Arial"/>
          <w:b/>
          <w:color w:val="000000"/>
          <w:kern w:val="2"/>
          <w:sz w:val="28"/>
          <w:szCs w:val="28"/>
        </w:rPr>
        <w:t>费率表（互联网专属）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hint="eastAsia" w:cs="Arial"/>
          <w:b/>
          <w:color w:val="000000"/>
          <w:kern w:val="2"/>
          <w:sz w:val="21"/>
          <w:szCs w:val="21"/>
        </w:rPr>
        <w:t xml:space="preserve"> 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一、年基准费率</w:t>
      </w:r>
    </w:p>
    <w:p>
      <w:p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1、社保内门（急）诊医疗保险金：10%</w:t>
      </w:r>
    </w:p>
    <w:p>
      <w:p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2、社保外门（急）诊医疗保险金：8%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二、费率调整系数</w:t>
      </w:r>
    </w:p>
    <w:p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1、年龄调整系数（F1）</w:t>
      </w:r>
    </w:p>
    <w:tbl>
      <w:tblPr>
        <w:tblStyle w:val="8"/>
        <w:tblW w:w="55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bookmarkStart w:id="0" w:name="_Hlk40970434"/>
            <w:r>
              <w:rPr>
                <w:rFonts w:hint="eastAsia" w:hAnsi="宋体" w:cs="宋体"/>
                <w:bCs/>
                <w:sz w:val="21"/>
                <w:szCs w:val="21"/>
              </w:rPr>
              <w:t>年龄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0-10周岁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[1.0,1.2]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11-20周岁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[0.5,0.6</w:t>
            </w: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21-30周岁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[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0.6,0.8</w:t>
            </w: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31-40周岁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[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0.8,1.0</w:t>
            </w: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highlight w:val="yellow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41-50周岁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color w:val="000000"/>
                <w:sz w:val="21"/>
                <w:szCs w:val="21"/>
                <w:lang w:eastAsia="zh-CN"/>
              </w:rPr>
            </w:pPr>
            <w:ins w:id="0" w:author="赵艺" w:date="2023-11-27T09:48:18Z">
              <w:r>
                <w:rPr>
                  <w:rFonts w:hint="default" w:hAnsi="宋体" w:cs="宋体"/>
                  <w:color w:val="000000"/>
                  <w:sz w:val="21"/>
                  <w:szCs w:val="21"/>
                  <w:lang w:val="en-US" w:bidi="ar"/>
                </w:rPr>
                <w:t>[</w:t>
              </w:r>
            </w:ins>
            <w:del w:id="1" w:author="赵艺" w:date="2023-11-27T14:24:51Z">
              <w:commentRangeStart w:id="0"/>
              <w:r>
                <w:rPr>
                  <w:rFonts w:hint="default" w:hAnsi="宋体" w:cs="宋体"/>
                  <w:color w:val="000000"/>
                  <w:sz w:val="21"/>
                  <w:szCs w:val="21"/>
                  <w:lang w:val="en-US" w:bidi="ar"/>
                </w:rPr>
                <w:delText>(</w:delText>
              </w:r>
            </w:del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.0,1.5</w:t>
            </w:r>
            <w:del w:id="2" w:author="赵艺" w:date="2023-11-27T14:24:55Z">
              <w:r>
                <w:rPr>
                  <w:rFonts w:hint="eastAsia" w:hAnsi="宋体" w:cs="宋体"/>
                  <w:color w:val="000000"/>
                  <w:sz w:val="21"/>
                  <w:szCs w:val="21"/>
                  <w:lang w:bidi="ar"/>
                </w:rPr>
                <w:delText>]</w:delText>
              </w:r>
              <w:commentRangeEnd w:id="0"/>
            </w:del>
            <w:del w:id="3" w:author="赵艺" w:date="2023-11-27T14:24:55Z">
              <w:r>
                <w:rPr/>
                <w:commentReference w:id="0"/>
              </w:r>
            </w:del>
            <w:ins w:id="4" w:author="赵艺" w:date="2023-11-27T14:25:30Z">
              <w:r>
                <w:rPr>
                  <w:rFonts w:hint="default" w:hAnsi="宋体" w:cs="宋体"/>
                  <w:color w:val="000000"/>
                  <w:sz w:val="21"/>
                  <w:szCs w:val="21"/>
                  <w:lang w:val="en-US" w:bidi="ar"/>
                </w:rPr>
                <w:t>)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51-60周岁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[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1.5,2.0</w:t>
            </w: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61-70周岁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[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2.0,2.5</w:t>
            </w: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71-80周岁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[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2.5,3.0</w:t>
            </w: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81-90周岁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[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3.0,3.5</w:t>
            </w: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91-100周岁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color w:val="000000"/>
                <w:sz w:val="21"/>
                <w:szCs w:val="21"/>
                <w:lang w:val="en-US" w:bidi="ar"/>
              </w:rPr>
              <w:t>[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3.5,4.0]</w:t>
            </w:r>
          </w:p>
        </w:tc>
      </w:tr>
    </w:tbl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注：0周岁指出生满30日且已健康出院。</w:t>
      </w:r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2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eastAsia="zh-Hans"/>
        </w:rPr>
        <w:t>、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等待期调整系数（F2）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等待期（天）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0-30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[1.0,1.1]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31-90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[0.9,1.0)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91-180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commentRangeStart w:id="1"/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[0.</w:t>
            </w:r>
            <w:del w:id="5" w:author="赵艺" w:date="2023-11-27T09:48:37Z">
              <w:r>
                <w:rPr>
                  <w:rFonts w:hint="default" w:hAnsi="宋体" w:cs="宋体"/>
                  <w:bCs/>
                  <w:sz w:val="21"/>
                  <w:szCs w:val="21"/>
                  <w:lang w:val="en-US" w:bidi="ar"/>
                </w:rPr>
                <w:delText>7</w:delText>
              </w:r>
            </w:del>
            <w:ins w:id="6" w:author="赵艺" w:date="2023-11-27T09:48:37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8</w:t>
              </w:r>
            </w:ins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,0.</w:t>
            </w:r>
            <w:del w:id="7" w:author="赵艺" w:date="2023-11-27T09:48:39Z">
              <w:r>
                <w:rPr>
                  <w:rFonts w:hint="default" w:hAnsi="宋体" w:cs="宋体"/>
                  <w:bCs/>
                  <w:sz w:val="21"/>
                  <w:szCs w:val="21"/>
                  <w:lang w:val="en-US" w:bidi="ar"/>
                </w:rPr>
                <w:delText>8</w:delText>
              </w:r>
            </w:del>
            <w:ins w:id="8" w:author="赵艺" w:date="2023-11-27T09:48:39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9</w:t>
              </w:r>
            </w:ins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)</w:t>
            </w:r>
            <w:commentRangeEnd w:id="1"/>
            <w:r>
              <w:rPr>
                <w:rStyle w:val="11"/>
              </w:rPr>
              <w:commentReference w:id="1"/>
            </w:r>
          </w:p>
        </w:tc>
      </w:tr>
    </w:tbl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bookmarkStart w:id="1" w:name="OLE_LINK15"/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3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eastAsia="zh-Hans"/>
        </w:rPr>
        <w:t>、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是否共用保额调整系数（F3）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是否共用</w:t>
            </w:r>
            <w:del w:id="9" w:author="赵艺" w:date="2023-11-27T11:37:48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delText>保额</w:delText>
              </w:r>
            </w:del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是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否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1.0</w:t>
            </w:r>
          </w:p>
        </w:tc>
      </w:tr>
    </w:tbl>
    <w:p>
      <w:p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4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eastAsia="zh-Hans"/>
        </w:rPr>
        <w:t>、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单次免赔额调整系数（F4）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1496"/>
        <w:gridCol w:w="1722"/>
        <w:gridCol w:w="1722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758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单次免赔额（元）</w:t>
            </w:r>
          </w:p>
        </w:tc>
        <w:tc>
          <w:tcPr>
            <w:tcW w:w="1496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0（含）-100</w:t>
            </w:r>
          </w:p>
        </w:tc>
        <w:tc>
          <w:tcPr>
            <w:tcW w:w="172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100（含）-200</w:t>
            </w:r>
          </w:p>
        </w:tc>
        <w:tc>
          <w:tcPr>
            <w:tcW w:w="172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200（含）-500</w:t>
            </w:r>
          </w:p>
        </w:tc>
        <w:tc>
          <w:tcPr>
            <w:tcW w:w="172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500（含）及以上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58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调整系数</w:t>
            </w:r>
          </w:p>
        </w:tc>
        <w:tc>
          <w:tcPr>
            <w:tcW w:w="1496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(1.0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1.1]</w:t>
            </w:r>
          </w:p>
        </w:tc>
        <w:tc>
          <w:tcPr>
            <w:tcW w:w="172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(0.95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1.0]</w:t>
            </w:r>
          </w:p>
        </w:tc>
        <w:tc>
          <w:tcPr>
            <w:tcW w:w="172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(0.85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0.95]</w:t>
            </w:r>
          </w:p>
        </w:tc>
        <w:tc>
          <w:tcPr>
            <w:tcW w:w="172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Ansi="宋体" w:cs="宋体"/>
                <w:sz w:val="20"/>
                <w:szCs w:val="20"/>
              </w:rPr>
              <w:t>[</w:t>
            </w:r>
            <w:r>
              <w:rPr>
                <w:rFonts w:hint="eastAsia" w:hAnsi="宋体" w:cs="宋体"/>
                <w:sz w:val="20"/>
                <w:szCs w:val="20"/>
              </w:rPr>
              <w:t>0.7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0.85]</w:t>
            </w:r>
          </w:p>
        </w:tc>
      </w:tr>
    </w:tbl>
    <w:p>
      <w:pPr>
        <w:rPr>
          <w:rFonts w:hAnsi="宋体" w:cs="宋体"/>
          <w:bCs/>
          <w:sz w:val="21"/>
          <w:szCs w:val="21"/>
        </w:rPr>
      </w:pPr>
      <w:ins w:id="10" w:author="Zixuan Shen" w:date="2023-11-27T14:06:22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注：该调整系数适用于</w:t>
        </w:r>
      </w:ins>
      <w:ins w:id="11" w:author="Zixuan Shen" w:date="2023-11-27T14:06:22Z">
        <w:r>
          <w:rPr>
            <w:rFonts w:hint="eastAsia" w:ascii="宋体" w:hAnsi="宋体" w:cs="Arial"/>
            <w:b w:val="0"/>
            <w:bCs/>
            <w:color w:val="000000"/>
            <w:kern w:val="2"/>
            <w:sz w:val="21"/>
            <w:szCs w:val="21"/>
          </w:rPr>
          <w:t>社保内门（急）诊医疗保险</w:t>
        </w:r>
      </w:ins>
      <w:ins w:id="12" w:author="Zixuan Shen" w:date="2023-11-27T14:06:22Z">
        <w:r>
          <w:rPr>
            <w:rFonts w:hint="eastAsia" w:hAnsi="宋体" w:cs="Arial"/>
            <w:b w:val="0"/>
            <w:bCs/>
            <w:color w:val="000000"/>
            <w:kern w:val="2"/>
            <w:sz w:val="21"/>
            <w:szCs w:val="21"/>
            <w:lang w:val="en-US" w:eastAsia="zh-CN"/>
          </w:rPr>
          <w:t>责任、</w:t>
        </w:r>
      </w:ins>
      <w:ins w:id="13" w:author="Zixuan Shen" w:date="2023-11-27T14:06:22Z">
        <w:r>
          <w:rPr>
            <w:rFonts w:hint="eastAsia" w:ascii="宋体" w:hAnsi="宋体" w:cs="Arial"/>
            <w:b w:val="0"/>
            <w:bCs/>
            <w:color w:val="000000"/>
            <w:kern w:val="2"/>
            <w:sz w:val="21"/>
            <w:szCs w:val="21"/>
          </w:rPr>
          <w:t>社保外门（急）诊医疗保险</w:t>
        </w:r>
      </w:ins>
      <w:ins w:id="14" w:author="Zixuan Shen" w:date="2023-11-27T14:06:22Z">
        <w:r>
          <w:rPr>
            <w:rFonts w:hint="eastAsia" w:hAnsi="宋体" w:cs="Arial"/>
            <w:b w:val="0"/>
            <w:bCs/>
            <w:color w:val="000000"/>
            <w:kern w:val="2"/>
            <w:sz w:val="21"/>
            <w:szCs w:val="21"/>
            <w:lang w:val="en-US" w:eastAsia="zh-CN"/>
          </w:rPr>
          <w:t>责任。</w:t>
        </w:r>
      </w:ins>
    </w:p>
    <w:p>
      <w:pPr>
        <w:rPr>
          <w:ins w:id="15" w:author="赵艺" w:date="2023-11-27T11:22:21Z"/>
          <w:rFonts w:hAnsi="宋体" w:cs="Arial"/>
          <w:bCs/>
          <w:color w:val="000000"/>
          <w:kern w:val="2"/>
          <w:sz w:val="21"/>
          <w:szCs w:val="21"/>
        </w:rPr>
      </w:pPr>
      <w:ins w:id="16" w:author="赵艺" w:date="2023-11-27T11:44:27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5</w:t>
        </w:r>
      </w:ins>
      <w:ins w:id="17" w:author="赵艺" w:date="2023-11-27T11:22:21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eastAsia="zh-Hans"/>
          </w:rPr>
          <w:t>、</w:t>
        </w:r>
      </w:ins>
      <w:ins w:id="18" w:author="赵艺" w:date="2023-11-27T11:22:21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是否共用</w:t>
        </w:r>
      </w:ins>
      <w:ins w:id="19" w:author="赵艺" w:date="2023-11-27T11:22:30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单次</w:t>
        </w:r>
      </w:ins>
      <w:ins w:id="20" w:author="赵艺" w:date="2023-11-27T11:22:32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免赔额</w:t>
        </w:r>
      </w:ins>
      <w:ins w:id="21" w:author="赵艺" w:date="2023-11-27T11:22:21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调整系数（F</w:t>
        </w:r>
      </w:ins>
      <w:ins w:id="22" w:author="赵艺" w:date="2023-11-27T11:44:29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5</w:t>
        </w:r>
      </w:ins>
      <w:ins w:id="23" w:author="赵艺" w:date="2023-11-27T11:22:21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）</w:t>
        </w:r>
      </w:ins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24" w:author="赵艺" w:date="2023-11-27T11:22:21Z"/>
        </w:trPr>
        <w:tc>
          <w:tcPr>
            <w:tcW w:w="2850" w:type="dxa"/>
          </w:tcPr>
          <w:p>
            <w:pPr>
              <w:jc w:val="center"/>
              <w:rPr>
                <w:ins w:id="25" w:author="赵艺" w:date="2023-11-27T11:22:21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26" w:author="赵艺" w:date="2023-11-27T11:22:21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是否共用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27" w:author="赵艺" w:date="2023-11-27T11:22:21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28" w:author="赵艺" w:date="2023-11-27T11:22:21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调整系数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29" w:author="赵艺" w:date="2023-11-27T11:22:21Z"/>
        </w:trPr>
        <w:tc>
          <w:tcPr>
            <w:tcW w:w="2850" w:type="dxa"/>
          </w:tcPr>
          <w:p>
            <w:pPr>
              <w:jc w:val="center"/>
              <w:rPr>
                <w:ins w:id="30" w:author="赵艺" w:date="2023-11-27T11:22:21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31" w:author="赵艺" w:date="2023-11-27T11:22:21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是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32" w:author="赵艺" w:date="2023-11-27T11:22:21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33" w:author="赵艺" w:date="2023-11-27T11:23:04Z">
              <w:del w:id="34" w:author="Zixuan Shen" w:date="2023-11-27T14:06:5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[</w:delText>
                </w:r>
              </w:del>
            </w:ins>
            <w:ins w:id="35" w:author="赵艺" w:date="2023-11-27T11:23:10Z">
              <w:del w:id="36" w:author="Zixuan Shen" w:date="2023-11-27T14:06:5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1</w:delText>
                </w:r>
              </w:del>
            </w:ins>
            <w:ins w:id="37" w:author="赵艺" w:date="2023-11-27T11:23:11Z">
              <w:del w:id="38" w:author="Zixuan Shen" w:date="2023-11-27T14:06:5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.</w:delText>
                </w:r>
              </w:del>
            </w:ins>
            <w:ins w:id="39" w:author="赵艺" w:date="2023-11-27T11:23:14Z">
              <w:del w:id="40" w:author="Zixuan Shen" w:date="2023-11-27T14:06:5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0</w:delText>
                </w:r>
              </w:del>
            </w:ins>
            <w:ins w:id="41" w:author="赵艺" w:date="2023-11-27T11:23:18Z">
              <w:del w:id="42" w:author="Zixuan Shen" w:date="2023-11-27T14:06:5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,</w:delText>
                </w:r>
              </w:del>
            </w:ins>
            <w:ins w:id="43" w:author="赵艺" w:date="2023-11-27T11:23:20Z">
              <w:del w:id="44" w:author="Zixuan Shen" w:date="2023-11-27T14:06:5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1</w:delText>
                </w:r>
              </w:del>
            </w:ins>
            <w:ins w:id="45" w:author="赵艺" w:date="2023-11-27T11:23:22Z">
              <w:del w:id="46" w:author="Zixuan Shen" w:date="2023-11-27T14:06:5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.1</w:delText>
                </w:r>
              </w:del>
            </w:ins>
            <w:ins w:id="47" w:author="赵艺" w:date="2023-11-27T11:23:25Z">
              <w:del w:id="48" w:author="Zixuan Shen" w:date="2023-11-27T14:06:5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]</w:delText>
                </w:r>
              </w:del>
            </w:ins>
            <w:ins w:id="49" w:author="Zixuan Shen" w:date="2023-11-27T14:06:53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1.0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50" w:author="赵艺" w:date="2023-11-27T11:22:21Z"/>
        </w:trPr>
        <w:tc>
          <w:tcPr>
            <w:tcW w:w="2850" w:type="dxa"/>
          </w:tcPr>
          <w:p>
            <w:pPr>
              <w:jc w:val="center"/>
              <w:rPr>
                <w:ins w:id="51" w:author="赵艺" w:date="2023-11-27T11:22:21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52" w:author="赵艺" w:date="2023-11-27T11:22:21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否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53" w:author="赵艺" w:date="2023-11-27T11:22:21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54" w:author="赵艺" w:date="2023-11-27T11:23:35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[</w:t>
              </w:r>
            </w:ins>
            <w:ins w:id="55" w:author="赵艺" w:date="2023-11-27T11:23:39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0.</w:t>
              </w:r>
            </w:ins>
            <w:ins w:id="56" w:author="赵艺" w:date="2023-11-27T11:23:40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9</w:t>
              </w:r>
            </w:ins>
            <w:ins w:id="57" w:author="赵艺" w:date="2023-11-27T11:23:41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,</w:t>
              </w:r>
            </w:ins>
            <w:ins w:id="58" w:author="赵艺" w:date="2023-11-27T11:23:43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1</w:t>
              </w:r>
            </w:ins>
            <w:ins w:id="59" w:author="赵艺" w:date="2023-11-27T11:23:44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.</w:t>
              </w:r>
            </w:ins>
            <w:ins w:id="60" w:author="赵艺" w:date="2023-11-27T11:23:45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0</w:t>
              </w:r>
            </w:ins>
            <w:ins w:id="61" w:author="赵艺" w:date="2023-11-27T11:23:47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)</w:t>
              </w:r>
            </w:ins>
          </w:p>
        </w:tc>
      </w:tr>
    </w:tbl>
    <w:p>
      <w:pPr>
        <w:rPr>
          <w:ins w:id="62" w:author="赵艺" w:date="2023-11-27T11:22:15Z"/>
          <w:rFonts w:hint="eastAsia" w:hAnsi="宋体" w:cs="Arial"/>
          <w:bCs/>
          <w:color w:val="000000"/>
          <w:kern w:val="2"/>
          <w:sz w:val="21"/>
          <w:szCs w:val="21"/>
        </w:rPr>
      </w:pPr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del w:id="63" w:author="赵艺" w:date="2023-11-27T11:44:32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5</w:delText>
        </w:r>
      </w:del>
      <w:ins w:id="64" w:author="赵艺" w:date="2023-11-27T11:44:32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6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  <w:lang w:eastAsia="zh-Hans"/>
        </w:rPr>
        <w:t>、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赔付比例调整系数（F</w:t>
      </w:r>
      <w:del w:id="65" w:author="赵艺" w:date="2023-11-27T11:44:34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5</w:delText>
        </w:r>
      </w:del>
      <w:ins w:id="66" w:author="赵艺" w:date="2023-11-27T11:44:34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6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）</w:t>
      </w:r>
    </w:p>
    <w:tbl>
      <w:tblPr>
        <w:tblStyle w:val="8"/>
        <w:tblW w:w="7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301"/>
        <w:gridCol w:w="1301"/>
        <w:gridCol w:w="1301"/>
        <w:gridCol w:w="1301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赔付比例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(95%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100%]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(80%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95%]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(70%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80%]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</w:t>
            </w:r>
            <w:r>
              <w:rPr>
                <w:rFonts w:hAnsi="宋体" w:cs="宋体"/>
                <w:sz w:val="20"/>
                <w:szCs w:val="20"/>
              </w:rPr>
              <w:t>5</w:t>
            </w:r>
            <w:r>
              <w:rPr>
                <w:rFonts w:hint="eastAsia" w:hAnsi="宋体" w:cs="宋体"/>
                <w:sz w:val="20"/>
                <w:szCs w:val="20"/>
              </w:rPr>
              <w:t>0%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70%]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[0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50%]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调整系数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(1.0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1.1]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(0.9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1.0]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(0.8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0.9]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(0.75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0.8]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Ansi="宋体" w:cs="宋体"/>
                <w:sz w:val="20"/>
                <w:szCs w:val="20"/>
              </w:rPr>
              <w:t>[</w:t>
            </w:r>
            <w:r>
              <w:rPr>
                <w:rFonts w:hint="eastAsia" w:hAnsi="宋体" w:cs="宋体"/>
                <w:sz w:val="20"/>
                <w:szCs w:val="20"/>
              </w:rPr>
              <w:t>0.6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0.75]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del w:id="67" w:author="赵艺" w:date="2023-11-27T11:44:38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6</w:delText>
        </w:r>
      </w:del>
      <w:ins w:id="68" w:author="赵艺" w:date="2023-11-27T11:44:38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7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、单位时间给付频次调整系数（F</w:t>
      </w:r>
      <w:del w:id="69" w:author="赵艺" w:date="2023-11-27T11:44:39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6</w:delText>
        </w:r>
      </w:del>
      <w:ins w:id="70" w:author="赵艺" w:date="2023-11-27T11:44:39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7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）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单位时间给付频次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1次/季度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0.3,0.4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1-2次/月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[0.5,1.0]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3-4次/月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[1.1,1.3]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不限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1.5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hAnsi="宋体" w:eastAsia="宋体" w:cs="Arial"/>
          <w:bCs/>
          <w:color w:val="000000"/>
          <w:kern w:val="2"/>
          <w:sz w:val="21"/>
          <w:szCs w:val="21"/>
          <w:lang w:val="en-US" w:eastAsia="zh-CN"/>
        </w:rPr>
      </w:pPr>
      <w:ins w:id="71" w:author="Zixuan Shen" w:date="2023-11-27T14:05:44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注：</w:t>
        </w:r>
      </w:ins>
      <w:ins w:id="72" w:author="Zixuan Shen" w:date="2023-11-27T14:05:45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该</w:t>
        </w:r>
      </w:ins>
      <w:ins w:id="73" w:author="Zixuan Shen" w:date="2023-11-27T14:05:46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调整</w:t>
        </w:r>
      </w:ins>
      <w:ins w:id="74" w:author="Zixuan Shen" w:date="2023-11-27T14:05:47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系数</w:t>
        </w:r>
      </w:ins>
      <w:ins w:id="75" w:author="Zixuan Shen" w:date="2023-11-27T14:05:48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适用于</w:t>
        </w:r>
      </w:ins>
      <w:ins w:id="76" w:author="Zixuan Shen" w:date="2023-11-27T14:05:54Z">
        <w:r>
          <w:rPr>
            <w:rFonts w:hint="eastAsia" w:ascii="宋体" w:hAnsi="宋体" w:cs="Arial"/>
            <w:b w:val="0"/>
            <w:bCs/>
            <w:color w:val="000000"/>
            <w:kern w:val="2"/>
            <w:sz w:val="21"/>
            <w:szCs w:val="21"/>
            <w:rPrChange w:id="77" w:author="Zixuan Shen" w:date="2023-11-27T14:05:57Z">
              <w:rPr>
                <w:rFonts w:hint="eastAsia" w:ascii="宋体" w:hAnsi="宋体" w:cs="宋体"/>
                <w:b/>
                <w:bCs/>
              </w:rPr>
            </w:rPrChange>
          </w:rPr>
          <w:t>社保内门（急）诊医疗保险</w:t>
        </w:r>
      </w:ins>
      <w:ins w:id="78" w:author="Zixuan Shen" w:date="2023-11-27T14:06:00Z">
        <w:r>
          <w:rPr>
            <w:rFonts w:hint="eastAsia" w:hAnsi="宋体" w:cs="Arial"/>
            <w:b w:val="0"/>
            <w:bCs/>
            <w:color w:val="000000"/>
            <w:kern w:val="2"/>
            <w:sz w:val="21"/>
            <w:szCs w:val="21"/>
            <w:lang w:val="en-US" w:eastAsia="zh-CN"/>
          </w:rPr>
          <w:t>责任</w:t>
        </w:r>
      </w:ins>
      <w:ins w:id="79" w:author="Zixuan Shen" w:date="2023-11-27T14:06:03Z">
        <w:r>
          <w:rPr>
            <w:rFonts w:hint="eastAsia" w:hAnsi="宋体" w:cs="Arial"/>
            <w:b w:val="0"/>
            <w:bCs/>
            <w:color w:val="000000"/>
            <w:kern w:val="2"/>
            <w:sz w:val="21"/>
            <w:szCs w:val="21"/>
            <w:lang w:val="en-US" w:eastAsia="zh-CN"/>
          </w:rPr>
          <w:t>、</w:t>
        </w:r>
      </w:ins>
      <w:ins w:id="80" w:author="Zixuan Shen" w:date="2023-11-27T14:06:08Z">
        <w:r>
          <w:rPr>
            <w:rFonts w:hint="eastAsia" w:ascii="宋体" w:hAnsi="宋体" w:cs="Arial"/>
            <w:b w:val="0"/>
            <w:bCs/>
            <w:color w:val="000000"/>
            <w:kern w:val="2"/>
            <w:sz w:val="21"/>
            <w:szCs w:val="21"/>
            <w:rPrChange w:id="81" w:author="Zixuan Shen" w:date="2023-11-27T14:06:11Z">
              <w:rPr>
                <w:rFonts w:hint="eastAsia" w:ascii="宋体" w:hAnsi="宋体" w:cs="宋体"/>
                <w:b/>
                <w:szCs w:val="21"/>
              </w:rPr>
            </w:rPrChange>
          </w:rPr>
          <w:t>社保外</w:t>
        </w:r>
      </w:ins>
      <w:ins w:id="82" w:author="Zixuan Shen" w:date="2023-11-27T14:06:08Z">
        <w:r>
          <w:rPr>
            <w:rFonts w:hint="eastAsia" w:ascii="宋体" w:hAnsi="宋体" w:cs="Arial"/>
            <w:b w:val="0"/>
            <w:bCs/>
            <w:color w:val="000000"/>
            <w:kern w:val="2"/>
            <w:sz w:val="21"/>
            <w:szCs w:val="21"/>
            <w:rPrChange w:id="83" w:author="Zixuan Shen" w:date="2023-11-27T14:06:11Z">
              <w:rPr>
                <w:rFonts w:hint="eastAsia" w:ascii="宋体" w:hAnsi="宋体" w:cs="宋体"/>
                <w:b/>
                <w:bCs/>
              </w:rPr>
            </w:rPrChange>
          </w:rPr>
          <w:t>门（急）诊医疗保险</w:t>
        </w:r>
      </w:ins>
      <w:ins w:id="84" w:author="Zixuan Shen" w:date="2023-11-27T14:06:14Z">
        <w:r>
          <w:rPr>
            <w:rFonts w:hint="eastAsia" w:hAnsi="宋体" w:cs="Arial"/>
            <w:b w:val="0"/>
            <w:bCs/>
            <w:color w:val="000000"/>
            <w:kern w:val="2"/>
            <w:sz w:val="21"/>
            <w:szCs w:val="21"/>
            <w:lang w:val="en-US" w:eastAsia="zh-CN"/>
          </w:rPr>
          <w:t>责任。</w:t>
        </w:r>
      </w:ins>
    </w:p>
    <w:p>
      <w:pPr>
        <w:rPr>
          <w:ins w:id="85" w:author="赵艺" w:date="2023-11-27T11:37:16Z"/>
          <w:rFonts w:hAnsi="宋体" w:cs="Arial"/>
          <w:bCs/>
          <w:color w:val="000000"/>
          <w:kern w:val="2"/>
          <w:sz w:val="21"/>
          <w:szCs w:val="21"/>
        </w:rPr>
      </w:pPr>
      <w:ins w:id="86" w:author="赵艺" w:date="2023-11-27T11:44:42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8</w:t>
        </w:r>
      </w:ins>
      <w:ins w:id="87" w:author="赵艺" w:date="2023-11-27T11:37:16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eastAsia="zh-Hans"/>
          </w:rPr>
          <w:t>、</w:t>
        </w:r>
      </w:ins>
      <w:ins w:id="88" w:author="赵艺" w:date="2023-11-27T11:37:16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是否共用</w:t>
        </w:r>
      </w:ins>
      <w:ins w:id="89" w:author="赵艺" w:date="2023-11-27T11:37:32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单位时间给付频次</w:t>
        </w:r>
      </w:ins>
      <w:ins w:id="90" w:author="赵艺" w:date="2023-11-27T11:37:16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调整系数（F</w:t>
        </w:r>
      </w:ins>
      <w:ins w:id="91" w:author="赵艺" w:date="2023-11-27T11:44:44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8</w:t>
        </w:r>
      </w:ins>
      <w:ins w:id="92" w:author="赵艺" w:date="2023-11-27T11:37:16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）</w:t>
        </w:r>
      </w:ins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93" w:author="赵艺" w:date="2023-11-27T11:37:16Z"/>
        </w:trPr>
        <w:tc>
          <w:tcPr>
            <w:tcW w:w="2850" w:type="dxa"/>
          </w:tcPr>
          <w:p>
            <w:pPr>
              <w:jc w:val="center"/>
              <w:rPr>
                <w:ins w:id="94" w:author="赵艺" w:date="2023-11-27T11:37:16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95" w:author="赵艺" w:date="2023-11-27T11:37:16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是否共用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96" w:author="赵艺" w:date="2023-11-27T11:37:16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97" w:author="赵艺" w:date="2023-11-27T11:37:16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调整系数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98" w:author="赵艺" w:date="2023-11-27T11:37:16Z"/>
        </w:trPr>
        <w:tc>
          <w:tcPr>
            <w:tcW w:w="2850" w:type="dxa"/>
          </w:tcPr>
          <w:p>
            <w:pPr>
              <w:jc w:val="center"/>
              <w:rPr>
                <w:ins w:id="99" w:author="赵艺" w:date="2023-11-27T11:37:16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100" w:author="赵艺" w:date="2023-11-27T11:37:16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是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101" w:author="赵艺" w:date="2023-11-27T11:37:16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102" w:author="赵艺" w:date="2023-11-27T11:38:43Z">
              <w:del w:id="103" w:author="Zixuan Shen" w:date="2023-11-27T14:06:49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[0.9,1.0</w:delText>
                </w:r>
              </w:del>
            </w:ins>
            <w:ins w:id="104" w:author="赵艺" w:date="2023-11-27T11:43:17Z">
              <w:del w:id="105" w:author="Zixuan Shen" w:date="2023-11-27T14:06:49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]</w:delText>
                </w:r>
              </w:del>
            </w:ins>
            <w:ins w:id="106" w:author="Zixuan Shen" w:date="2023-11-27T14:06:49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1.0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107" w:author="赵艺" w:date="2023-11-27T11:37:16Z"/>
        </w:trPr>
        <w:tc>
          <w:tcPr>
            <w:tcW w:w="2850" w:type="dxa"/>
          </w:tcPr>
          <w:p>
            <w:pPr>
              <w:jc w:val="center"/>
              <w:rPr>
                <w:ins w:id="108" w:author="赵艺" w:date="2023-11-27T11:37:16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109" w:author="赵艺" w:date="2023-11-27T11:37:16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否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110" w:author="赵艺" w:date="2023-11-27T11:37:16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111" w:author="赵艺" w:date="2023-11-27T11:43:13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(</w:t>
              </w:r>
            </w:ins>
            <w:ins w:id="112" w:author="赵艺" w:date="2023-11-27T11:38:48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1.0,1.1]</w:t>
              </w:r>
            </w:ins>
          </w:p>
        </w:tc>
      </w:tr>
    </w:tbl>
    <w:p>
      <w:pPr>
        <w:adjustRightInd w:val="0"/>
        <w:snapToGrid w:val="0"/>
        <w:spacing w:line="360" w:lineRule="auto"/>
        <w:rPr>
          <w:ins w:id="113" w:author="赵艺" w:date="2023-11-27T11:37:09Z"/>
          <w:rFonts w:hint="eastAsia" w:hAnsi="宋体" w:cs="Arial"/>
          <w:bCs/>
          <w:color w:val="000000"/>
          <w:kern w:val="2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Ansi="宋体" w:cs="宋体"/>
          <w:sz w:val="21"/>
          <w:szCs w:val="21"/>
        </w:rPr>
      </w:pPr>
      <w:del w:id="114" w:author="赵艺" w:date="2023-11-27T11:44:47Z">
        <w:r>
          <w:rPr>
            <w:rFonts w:hint="default" w:hAnsi="宋体" w:cs="Arial"/>
            <w:bCs/>
            <w:color w:val="000000"/>
            <w:kern w:val="2"/>
            <w:sz w:val="21"/>
            <w:szCs w:val="21"/>
            <w:rPrChange w:id="115" w:author="赵艺" w:date="2023-11-27T11:36:05Z"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</w:rPrChange>
          </w:rPr>
          <w:delText>7</w:delText>
        </w:r>
      </w:del>
      <w:ins w:id="116" w:author="赵艺" w:date="2023-11-27T11:44:47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eastAsia="zh-CN"/>
          </w:rPr>
          <w:t>9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、</w:t>
      </w:r>
      <w:r>
        <w:rPr>
          <w:rFonts w:hint="eastAsia" w:hAnsi="宋体" w:cs="宋体"/>
          <w:sz w:val="21"/>
          <w:szCs w:val="21"/>
        </w:rPr>
        <w:t>单次门（急）诊医疗</w:t>
      </w:r>
      <w:del w:id="117" w:author="赵艺" w:date="2023-11-28T15:14:53Z">
        <w:r>
          <w:rPr>
            <w:rFonts w:hint="eastAsia" w:hAnsi="宋体" w:cs="宋体"/>
            <w:sz w:val="21"/>
            <w:szCs w:val="21"/>
          </w:rPr>
          <w:delText>费用</w:delText>
        </w:r>
      </w:del>
      <w:r>
        <w:rPr>
          <w:rFonts w:hint="eastAsia" w:hAnsi="宋体" w:cs="宋体"/>
          <w:sz w:val="21"/>
          <w:szCs w:val="21"/>
        </w:rPr>
        <w:t>保险金额调整系数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（F</w:t>
      </w:r>
      <w:del w:id="118" w:author="赵艺" w:date="2023-11-27T11:44:49Z">
        <w:r>
          <w:rPr>
            <w:rFonts w:hint="default" w:hAnsi="宋体" w:cs="Arial"/>
            <w:bCs/>
            <w:color w:val="000000"/>
            <w:kern w:val="2"/>
            <w:sz w:val="21"/>
            <w:szCs w:val="21"/>
            <w:rPrChange w:id="119" w:author="赵艺" w:date="2023-11-27T11:36:05Z"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</w:rPrChange>
          </w:rPr>
          <w:delText>7</w:delText>
        </w:r>
      </w:del>
      <w:ins w:id="120" w:author="赵艺" w:date="2023-11-27T11:44:49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eastAsia="zh-CN"/>
          </w:rPr>
          <w:t>9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）</w:t>
      </w:r>
    </w:p>
    <w:tbl>
      <w:tblPr>
        <w:tblStyle w:val="17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单次</w:t>
            </w:r>
            <w:ins w:id="121" w:author="Zixuan Shen" w:date="2023-11-24T16:59:44Z">
              <w:r>
                <w:rPr>
                  <w:rFonts w:hint="eastAsia" w:hAnsi="宋体" w:cs="宋体"/>
                  <w:sz w:val="21"/>
                  <w:szCs w:val="21"/>
                </w:rPr>
                <w:t>门（急）诊医疗</w:t>
              </w:r>
            </w:ins>
            <w:ins w:id="122" w:author="Zixuan Shen" w:date="2023-11-24T16:59:44Z">
              <w:del w:id="123" w:author="赵艺" w:date="2023-11-28T15:14:56Z">
                <w:r>
                  <w:rPr>
                    <w:rFonts w:hint="eastAsia" w:hAnsi="宋体" w:cs="宋体"/>
                    <w:sz w:val="21"/>
                    <w:szCs w:val="21"/>
                  </w:rPr>
                  <w:delText>费用</w:delText>
                </w:r>
              </w:del>
            </w:ins>
            <w:r>
              <w:rPr>
                <w:rFonts w:hint="eastAsia" w:hAnsi="宋体" w:cs="宋体"/>
                <w:bCs/>
                <w:sz w:val="21"/>
                <w:szCs w:val="21"/>
              </w:rPr>
              <w:t>保险金额(元）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（0</w:t>
            </w:r>
            <w:r>
              <w:rPr>
                <w:rFonts w:hAnsi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100]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0.9</w:t>
            </w:r>
            <w:r>
              <w:rPr>
                <w:rFonts w:hAnsi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</w:t>
            </w:r>
            <w:r>
              <w:rPr>
                <w:rFonts w:hint="eastAsia" w:hAnsi="宋体" w:cs="宋体"/>
                <w:sz w:val="21"/>
                <w:szCs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  <w:szCs w:val="21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（100</w:t>
            </w:r>
            <w:r>
              <w:rPr>
                <w:rFonts w:hAnsi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500]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(1</w:t>
            </w:r>
            <w:r>
              <w:rPr>
                <w:rFonts w:hint="eastAsia" w:hAnsi="宋体" w:cs="宋体"/>
                <w:sz w:val="21"/>
                <w:szCs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  <w:szCs w:val="21"/>
              </w:rPr>
              <w:t>0</w:t>
            </w:r>
            <w:r>
              <w:rPr>
                <w:rFonts w:hAnsi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</w:t>
            </w:r>
            <w:r>
              <w:rPr>
                <w:rFonts w:hint="eastAsia" w:hAnsi="宋体" w:cs="宋体"/>
                <w:sz w:val="21"/>
                <w:szCs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  <w:szCs w:val="21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（500</w:t>
            </w:r>
            <w:r>
              <w:rPr>
                <w:rFonts w:hAnsi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1000]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(1.1</w:t>
            </w:r>
            <w:r>
              <w:rPr>
                <w:rFonts w:hAnsi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</w:t>
            </w:r>
            <w:r>
              <w:rPr>
                <w:rFonts w:hint="eastAsia" w:hAnsi="宋体" w:cs="宋体"/>
                <w:sz w:val="21"/>
                <w:szCs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  <w:szCs w:val="21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不限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(1.2</w:t>
            </w:r>
            <w:r>
              <w:rPr>
                <w:rFonts w:hAnsi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</w:tbl>
    <w:p>
      <w:pPr>
        <w:numPr>
          <w:ilvl w:val="255"/>
          <w:numId w:val="0"/>
        </w:numPr>
        <w:rPr>
          <w:rFonts w:hAnsi="宋体" w:cs="宋体"/>
          <w:bCs/>
          <w:sz w:val="21"/>
          <w:szCs w:val="21"/>
        </w:rPr>
      </w:pPr>
      <w:ins w:id="124" w:author="Zixuan Shen" w:date="2023-11-27T14:06:30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注：该调整系数适用于</w:t>
        </w:r>
      </w:ins>
      <w:ins w:id="125" w:author="Zixuan Shen" w:date="2023-11-27T14:06:30Z">
        <w:r>
          <w:rPr>
            <w:rFonts w:hint="eastAsia" w:ascii="宋体" w:hAnsi="宋体" w:cs="Arial"/>
            <w:b w:val="0"/>
            <w:bCs/>
            <w:color w:val="000000"/>
            <w:kern w:val="2"/>
            <w:sz w:val="21"/>
            <w:szCs w:val="21"/>
          </w:rPr>
          <w:t>社保内门（急）诊医疗保险</w:t>
        </w:r>
      </w:ins>
      <w:ins w:id="126" w:author="Zixuan Shen" w:date="2023-11-27T14:06:30Z">
        <w:r>
          <w:rPr>
            <w:rFonts w:hint="eastAsia" w:hAnsi="宋体" w:cs="Arial"/>
            <w:b w:val="0"/>
            <w:bCs/>
            <w:color w:val="000000"/>
            <w:kern w:val="2"/>
            <w:sz w:val="21"/>
            <w:szCs w:val="21"/>
            <w:lang w:val="en-US" w:eastAsia="zh-CN"/>
          </w:rPr>
          <w:t>责任、</w:t>
        </w:r>
      </w:ins>
      <w:ins w:id="127" w:author="Zixuan Shen" w:date="2023-11-27T14:06:30Z">
        <w:r>
          <w:rPr>
            <w:rFonts w:hint="eastAsia" w:ascii="宋体" w:hAnsi="宋体" w:cs="Arial"/>
            <w:b w:val="0"/>
            <w:bCs/>
            <w:color w:val="000000"/>
            <w:kern w:val="2"/>
            <w:sz w:val="21"/>
            <w:szCs w:val="21"/>
          </w:rPr>
          <w:t>社保外门（急）诊医疗保险</w:t>
        </w:r>
      </w:ins>
      <w:ins w:id="128" w:author="Zixuan Shen" w:date="2023-11-27T14:06:30Z">
        <w:r>
          <w:rPr>
            <w:rFonts w:hint="eastAsia" w:hAnsi="宋体" w:cs="Arial"/>
            <w:b w:val="0"/>
            <w:bCs/>
            <w:color w:val="000000"/>
            <w:kern w:val="2"/>
            <w:sz w:val="21"/>
            <w:szCs w:val="21"/>
            <w:lang w:val="en-US" w:eastAsia="zh-CN"/>
          </w:rPr>
          <w:t>责任。</w:t>
        </w:r>
      </w:ins>
    </w:p>
    <w:p>
      <w:pPr>
        <w:rPr>
          <w:ins w:id="129" w:author="赵艺" w:date="2023-11-27T11:39:45Z"/>
          <w:rFonts w:hAnsi="宋体" w:cs="Arial"/>
          <w:bCs/>
          <w:color w:val="000000"/>
          <w:kern w:val="2"/>
          <w:sz w:val="21"/>
          <w:szCs w:val="21"/>
        </w:rPr>
      </w:pPr>
      <w:ins w:id="130" w:author="赵艺" w:date="2023-11-27T11:44:52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10</w:t>
        </w:r>
      </w:ins>
      <w:ins w:id="131" w:author="赵艺" w:date="2023-11-27T11:39:45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eastAsia="zh-Hans"/>
          </w:rPr>
          <w:t>、</w:t>
        </w:r>
      </w:ins>
      <w:ins w:id="132" w:author="赵艺" w:date="2023-11-27T11:39:45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是否共用</w:t>
        </w:r>
      </w:ins>
      <w:ins w:id="133" w:author="赵艺" w:date="2023-11-27T11:39:56Z">
        <w:r>
          <w:rPr>
            <w:rFonts w:hint="eastAsia" w:hAnsi="宋体" w:cs="宋体"/>
            <w:sz w:val="21"/>
            <w:szCs w:val="21"/>
          </w:rPr>
          <w:t>单次门（急）诊医疗</w:t>
        </w:r>
        <w:bookmarkStart w:id="4" w:name="_GoBack"/>
        <w:bookmarkEnd w:id="4"/>
        <w:r>
          <w:rPr>
            <w:rFonts w:hint="eastAsia" w:hAnsi="宋体" w:cs="宋体"/>
            <w:sz w:val="21"/>
            <w:szCs w:val="21"/>
          </w:rPr>
          <w:t>保险金额</w:t>
        </w:r>
      </w:ins>
      <w:ins w:id="134" w:author="赵艺" w:date="2023-11-27T11:39:45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调整系数（F</w:t>
        </w:r>
      </w:ins>
      <w:ins w:id="135" w:author="赵艺" w:date="2023-11-27T11:44:54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1</w:t>
        </w:r>
      </w:ins>
      <w:ins w:id="136" w:author="赵艺" w:date="2023-11-27T11:44:55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0</w:t>
        </w:r>
      </w:ins>
      <w:ins w:id="137" w:author="赵艺" w:date="2023-11-27T11:39:45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）</w:t>
        </w:r>
      </w:ins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138" w:author="赵艺" w:date="2023-11-27T11:42:14Z"/>
        </w:trPr>
        <w:tc>
          <w:tcPr>
            <w:tcW w:w="2850" w:type="dxa"/>
          </w:tcPr>
          <w:p>
            <w:pPr>
              <w:jc w:val="center"/>
              <w:rPr>
                <w:ins w:id="139" w:author="赵艺" w:date="2023-11-27T11:42:14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140" w:author="赵艺" w:date="2023-11-27T11:42:14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是否共用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141" w:author="赵艺" w:date="2023-11-27T11:42:14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142" w:author="赵艺" w:date="2023-11-27T11:42:14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调整系数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143" w:author="赵艺" w:date="2023-11-27T11:42:14Z"/>
        </w:trPr>
        <w:tc>
          <w:tcPr>
            <w:tcW w:w="2850" w:type="dxa"/>
          </w:tcPr>
          <w:p>
            <w:pPr>
              <w:jc w:val="center"/>
              <w:rPr>
                <w:ins w:id="144" w:author="赵艺" w:date="2023-11-27T11:42:14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145" w:author="赵艺" w:date="2023-11-27T11:42:14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是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146" w:author="赵艺" w:date="2023-11-27T11:42:14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147" w:author="赵艺" w:date="2023-11-27T11:42:14Z">
              <w:del w:id="148" w:author="Zixuan Shen" w:date="2023-11-27T14:06:4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[0.9,1.0</w:delText>
                </w:r>
              </w:del>
            </w:ins>
            <w:ins w:id="149" w:author="赵艺" w:date="2023-11-27T11:43:06Z">
              <w:del w:id="150" w:author="Zixuan Shen" w:date="2023-11-27T14:06:43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]</w:delText>
                </w:r>
              </w:del>
            </w:ins>
            <w:ins w:id="151" w:author="Zixuan Shen" w:date="2023-11-27T14:06:45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1.0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152" w:author="赵艺" w:date="2023-11-27T11:42:14Z"/>
        </w:trPr>
        <w:tc>
          <w:tcPr>
            <w:tcW w:w="2850" w:type="dxa"/>
          </w:tcPr>
          <w:p>
            <w:pPr>
              <w:jc w:val="center"/>
              <w:rPr>
                <w:ins w:id="153" w:author="赵艺" w:date="2023-11-27T11:42:14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154" w:author="赵艺" w:date="2023-11-27T11:42:14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否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155" w:author="赵艺" w:date="2023-11-27T11:42:14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156" w:author="赵艺" w:date="2023-11-27T11:43:09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(</w:t>
              </w:r>
            </w:ins>
            <w:ins w:id="157" w:author="赵艺" w:date="2023-11-27T11:42:14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1.0,1.1]</w:t>
              </w:r>
            </w:ins>
          </w:p>
        </w:tc>
      </w:tr>
    </w:tbl>
    <w:p>
      <w:pPr>
        <w:rPr>
          <w:ins w:id="158" w:author="赵艺" w:date="2023-11-27T11:39:39Z"/>
          <w:rFonts w:hint="eastAsia" w:hAnsi="宋体" w:cs="Arial"/>
          <w:bCs/>
          <w:color w:val="000000"/>
          <w:kern w:val="2"/>
          <w:sz w:val="21"/>
          <w:szCs w:val="21"/>
        </w:rPr>
      </w:pPr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del w:id="159" w:author="赵艺" w:date="2023-11-27T11:44:57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8</w:delText>
        </w:r>
      </w:del>
      <w:ins w:id="160" w:author="赵艺" w:date="2023-11-27T11:44:57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1</w:t>
        </w:r>
      </w:ins>
      <w:ins w:id="161" w:author="赵艺" w:date="2023-11-27T11:44:58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1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、最高给付次数调整系数（F</w:t>
      </w:r>
      <w:del w:id="162" w:author="赵艺" w:date="2023-11-27T11:44:59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8</w:delText>
        </w:r>
      </w:del>
      <w:ins w:id="163" w:author="赵艺" w:date="2023-11-27T11:44:59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11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）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最高给付次数（次）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（0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10]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Ansi="宋体" w:cs="宋体"/>
                <w:sz w:val="20"/>
                <w:szCs w:val="20"/>
              </w:rPr>
              <w:t>[</w:t>
            </w:r>
            <w:r>
              <w:rPr>
                <w:rFonts w:hint="eastAsia" w:hAnsi="宋体" w:cs="宋体"/>
                <w:sz w:val="20"/>
                <w:szCs w:val="20"/>
              </w:rPr>
              <w:t>0.9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</w:t>
            </w:r>
            <w:r>
              <w:rPr>
                <w:rFonts w:hint="eastAsia" w:hAnsi="宋体" w:cs="宋体"/>
                <w:sz w:val="20"/>
                <w:szCs w:val="20"/>
                <w:lang w:eastAsia="zh-Hans"/>
              </w:rPr>
              <w:t>.</w:t>
            </w:r>
            <w:r>
              <w:rPr>
                <w:rFonts w:hint="eastAsia" w:hAnsi="宋体" w:cs="宋体"/>
                <w:sz w:val="20"/>
                <w:szCs w:val="20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（10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20]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(1</w:t>
            </w:r>
            <w:r>
              <w:rPr>
                <w:rFonts w:hint="eastAsia" w:hAnsi="宋体" w:cs="宋体"/>
                <w:sz w:val="20"/>
                <w:szCs w:val="20"/>
                <w:lang w:eastAsia="zh-Hans"/>
              </w:rPr>
              <w:t>.</w:t>
            </w:r>
            <w:r>
              <w:rPr>
                <w:rFonts w:hint="eastAsia" w:hAnsi="宋体" w:cs="宋体"/>
                <w:sz w:val="20"/>
                <w:szCs w:val="20"/>
              </w:rPr>
              <w:t>0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</w:t>
            </w:r>
            <w:r>
              <w:rPr>
                <w:rFonts w:hint="eastAsia" w:hAnsi="宋体" w:cs="宋体"/>
                <w:sz w:val="20"/>
                <w:szCs w:val="20"/>
                <w:lang w:eastAsia="zh-Hans"/>
              </w:rPr>
              <w:t>.</w:t>
            </w:r>
            <w:r>
              <w:rPr>
                <w:rFonts w:hint="eastAsia" w:hAnsi="宋体" w:cs="宋体"/>
                <w:sz w:val="20"/>
                <w:szCs w:val="20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不限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(1.1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1.2]</w:t>
            </w:r>
          </w:p>
        </w:tc>
      </w:tr>
    </w:tbl>
    <w:p>
      <w:pPr>
        <w:numPr>
          <w:ilvl w:val="255"/>
          <w:numId w:val="0"/>
        </w:numPr>
        <w:rPr>
          <w:ins w:id="164" w:author="赵艺" w:date="2023-11-27T11:42:20Z"/>
          <w:rFonts w:hAnsi="宋体" w:cs="宋体"/>
          <w:bCs/>
          <w:sz w:val="21"/>
          <w:szCs w:val="21"/>
        </w:rPr>
      </w:pPr>
      <w:ins w:id="165" w:author="Zixuan Shen" w:date="2023-11-27T14:07:20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注：该调整系数适用于</w:t>
        </w:r>
      </w:ins>
      <w:ins w:id="166" w:author="Zixuan Shen" w:date="2023-11-27T14:07:20Z">
        <w:r>
          <w:rPr>
            <w:rFonts w:hint="eastAsia" w:ascii="宋体" w:hAnsi="宋体" w:cs="Arial"/>
            <w:b w:val="0"/>
            <w:bCs/>
            <w:color w:val="000000"/>
            <w:kern w:val="2"/>
            <w:sz w:val="21"/>
            <w:szCs w:val="21"/>
          </w:rPr>
          <w:t>社保内门（急）诊医疗保险</w:t>
        </w:r>
      </w:ins>
      <w:ins w:id="167" w:author="Zixuan Shen" w:date="2023-11-27T14:07:20Z">
        <w:r>
          <w:rPr>
            <w:rFonts w:hint="eastAsia" w:hAnsi="宋体" w:cs="Arial"/>
            <w:b w:val="0"/>
            <w:bCs/>
            <w:color w:val="000000"/>
            <w:kern w:val="2"/>
            <w:sz w:val="21"/>
            <w:szCs w:val="21"/>
            <w:lang w:val="en-US" w:eastAsia="zh-CN"/>
          </w:rPr>
          <w:t>责任、</w:t>
        </w:r>
      </w:ins>
      <w:ins w:id="168" w:author="Zixuan Shen" w:date="2023-11-27T14:07:20Z">
        <w:r>
          <w:rPr>
            <w:rFonts w:hint="eastAsia" w:ascii="宋体" w:hAnsi="宋体" w:cs="Arial"/>
            <w:b w:val="0"/>
            <w:bCs/>
            <w:color w:val="000000"/>
            <w:kern w:val="2"/>
            <w:sz w:val="21"/>
            <w:szCs w:val="21"/>
          </w:rPr>
          <w:t>社保外门（急）诊医疗保险</w:t>
        </w:r>
      </w:ins>
      <w:ins w:id="169" w:author="Zixuan Shen" w:date="2023-11-27T14:07:20Z">
        <w:r>
          <w:rPr>
            <w:rFonts w:hint="eastAsia" w:hAnsi="宋体" w:cs="Arial"/>
            <w:b w:val="0"/>
            <w:bCs/>
            <w:color w:val="000000"/>
            <w:kern w:val="2"/>
            <w:sz w:val="21"/>
            <w:szCs w:val="21"/>
            <w:lang w:val="en-US" w:eastAsia="zh-CN"/>
          </w:rPr>
          <w:t>责任。</w:t>
        </w:r>
      </w:ins>
    </w:p>
    <w:p>
      <w:pPr>
        <w:rPr>
          <w:ins w:id="170" w:author="赵艺" w:date="2023-11-27T11:42:26Z"/>
          <w:rFonts w:hAnsi="宋体" w:cs="Arial"/>
          <w:bCs/>
          <w:color w:val="000000"/>
          <w:kern w:val="2"/>
          <w:sz w:val="21"/>
          <w:szCs w:val="21"/>
        </w:rPr>
      </w:pPr>
      <w:ins w:id="171" w:author="赵艺" w:date="2023-11-27T11:45:02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12</w:t>
        </w:r>
      </w:ins>
      <w:ins w:id="172" w:author="赵艺" w:date="2023-11-27T11:42:26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eastAsia="zh-Hans"/>
          </w:rPr>
          <w:t>、</w:t>
        </w:r>
      </w:ins>
      <w:ins w:id="173" w:author="赵艺" w:date="2023-11-27T11:42:26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是否共用</w:t>
        </w:r>
      </w:ins>
      <w:ins w:id="174" w:author="赵艺" w:date="2023-11-27T11:42:36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最高给付次数</w:t>
        </w:r>
      </w:ins>
      <w:ins w:id="175" w:author="赵艺" w:date="2023-11-27T11:42:26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调整系数（F</w:t>
        </w:r>
      </w:ins>
      <w:ins w:id="176" w:author="赵艺" w:date="2023-11-27T11:45:04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12</w:t>
        </w:r>
      </w:ins>
      <w:ins w:id="177" w:author="赵艺" w:date="2023-11-27T11:42:26Z">
        <w:r>
          <w:rPr>
            <w:rFonts w:hint="eastAsia" w:hAnsi="宋体" w:cs="Arial"/>
            <w:bCs/>
            <w:color w:val="000000"/>
            <w:kern w:val="2"/>
            <w:sz w:val="21"/>
            <w:szCs w:val="21"/>
          </w:rPr>
          <w:t>）</w:t>
        </w:r>
      </w:ins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178" w:author="赵艺" w:date="2023-11-27T11:42:26Z"/>
        </w:trPr>
        <w:tc>
          <w:tcPr>
            <w:tcW w:w="2850" w:type="dxa"/>
          </w:tcPr>
          <w:p>
            <w:pPr>
              <w:jc w:val="center"/>
              <w:rPr>
                <w:ins w:id="179" w:author="赵艺" w:date="2023-11-27T11:42:26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180" w:author="赵艺" w:date="2023-11-27T11:42:26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是否共用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181" w:author="赵艺" w:date="2023-11-27T11:42:26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182" w:author="赵艺" w:date="2023-11-27T11:42:26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调整系数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183" w:author="赵艺" w:date="2023-11-27T11:42:26Z"/>
        </w:trPr>
        <w:tc>
          <w:tcPr>
            <w:tcW w:w="2850" w:type="dxa"/>
          </w:tcPr>
          <w:p>
            <w:pPr>
              <w:jc w:val="center"/>
              <w:rPr>
                <w:ins w:id="184" w:author="赵艺" w:date="2023-11-27T11:42:26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185" w:author="赵艺" w:date="2023-11-27T11:42:26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是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186" w:author="赵艺" w:date="2023-11-27T11:42:26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187" w:author="赵艺" w:date="2023-11-27T11:42:26Z">
              <w:del w:id="188" w:author="Zixuan Shen" w:date="2023-11-27T14:07:21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[0.9,1.0</w:delText>
                </w:r>
              </w:del>
            </w:ins>
            <w:ins w:id="189" w:author="赵艺" w:date="2023-11-27T11:42:58Z">
              <w:del w:id="190" w:author="Zixuan Shen" w:date="2023-11-27T14:07:21Z">
                <w:r>
                  <w:rPr>
                    <w:rFonts w:hint="default" w:hAnsi="宋体" w:cs="宋体"/>
                    <w:bCs/>
                    <w:sz w:val="21"/>
                    <w:szCs w:val="21"/>
                    <w:lang w:val="en-US" w:eastAsia="zh-CN" w:bidi="ar"/>
                  </w:rPr>
                  <w:delText>]</w:delText>
                </w:r>
              </w:del>
            </w:ins>
            <w:ins w:id="191" w:author="Zixuan Shen" w:date="2023-11-27T14:07:21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1</w:t>
              </w:r>
            </w:ins>
            <w:ins w:id="192" w:author="Zixuan Shen" w:date="2023-11-27T14:07:22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.0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193" w:author="赵艺" w:date="2023-11-27T11:42:26Z"/>
        </w:trPr>
        <w:tc>
          <w:tcPr>
            <w:tcW w:w="2850" w:type="dxa"/>
          </w:tcPr>
          <w:p>
            <w:pPr>
              <w:jc w:val="center"/>
              <w:rPr>
                <w:ins w:id="194" w:author="赵艺" w:date="2023-11-27T11:42:26Z"/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ins w:id="195" w:author="赵艺" w:date="2023-11-27T11:42:26Z">
              <w:r>
                <w:rPr>
                  <w:rFonts w:hint="eastAsia" w:hAnsi="宋体" w:cs="Arial"/>
                  <w:bCs/>
                  <w:color w:val="000000"/>
                  <w:kern w:val="2"/>
                  <w:sz w:val="21"/>
                  <w:szCs w:val="21"/>
                </w:rPr>
                <w:t>否</w:t>
              </w:r>
            </w:ins>
          </w:p>
        </w:tc>
        <w:tc>
          <w:tcPr>
            <w:tcW w:w="2838" w:type="dxa"/>
          </w:tcPr>
          <w:p>
            <w:pPr>
              <w:jc w:val="center"/>
              <w:rPr>
                <w:ins w:id="196" w:author="赵艺" w:date="2023-11-27T11:42:26Z"/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ins w:id="197" w:author="赵艺" w:date="2023-11-27T11:43:02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(</w:t>
              </w:r>
            </w:ins>
            <w:ins w:id="198" w:author="赵艺" w:date="2023-11-27T11:42:26Z">
              <w:r>
                <w:rPr>
                  <w:rFonts w:hint="eastAsia" w:hAnsi="宋体" w:cs="宋体"/>
                  <w:bCs/>
                  <w:sz w:val="21"/>
                  <w:szCs w:val="21"/>
                  <w:lang w:val="en-US" w:eastAsia="zh-CN" w:bidi="ar"/>
                </w:rPr>
                <w:t>1.0,1.1]</w:t>
              </w:r>
            </w:ins>
          </w:p>
        </w:tc>
      </w:tr>
    </w:tbl>
    <w:p>
      <w:pPr>
        <w:numPr>
          <w:ilvl w:val="255"/>
          <w:numId w:val="0"/>
        </w:numPr>
        <w:rPr>
          <w:rFonts w:hAnsi="宋体" w:cs="宋体"/>
          <w:bCs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Ansi="宋体" w:cs="宋体"/>
          <w:sz w:val="21"/>
          <w:szCs w:val="21"/>
          <w:rPrChange w:id="199" w:author="徐驿" w:date="2023-11-24T14:58:00Z">
            <w:rPr>
              <w:rFonts w:hAnsi="宋体" w:cs="宋体"/>
              <w:sz w:val="20"/>
              <w:szCs w:val="20"/>
            </w:rPr>
          </w:rPrChange>
        </w:rPr>
      </w:pPr>
      <w:del w:id="200" w:author="赵艺" w:date="2023-11-27T11:45:07Z">
        <w:commentRangeStart w:id="2"/>
        <w:commentRangeStart w:id="3"/>
        <w:r>
          <w:rPr>
            <w:rFonts w:hint="default" w:hAnsi="宋体" w:cs="宋体"/>
            <w:sz w:val="21"/>
            <w:szCs w:val="21"/>
            <w:rPrChange w:id="201" w:author="徐驿" w:date="2023-11-24T14:58:00Z">
              <w:rPr>
                <w:rFonts w:hint="eastAsia" w:hAnsi="宋体" w:cs="宋体"/>
                <w:sz w:val="20"/>
                <w:szCs w:val="20"/>
              </w:rPr>
            </w:rPrChange>
          </w:rPr>
          <w:delText>9</w:delText>
        </w:r>
      </w:del>
      <w:ins w:id="202" w:author="赵艺" w:date="2023-11-27T11:45:07Z">
        <w:r>
          <w:rPr>
            <w:rFonts w:hint="eastAsia" w:hAnsi="宋体" w:cs="宋体"/>
            <w:sz w:val="21"/>
            <w:szCs w:val="21"/>
            <w:lang w:eastAsia="zh-CN"/>
          </w:rPr>
          <w:t>1</w:t>
        </w:r>
      </w:ins>
      <w:ins w:id="203" w:author="赵艺" w:date="2023-11-27T11:45:08Z">
        <w:r>
          <w:rPr>
            <w:rFonts w:hint="eastAsia" w:hAnsi="宋体" w:cs="宋体"/>
            <w:sz w:val="21"/>
            <w:szCs w:val="21"/>
            <w:lang w:val="en-US" w:eastAsia="zh-CN"/>
          </w:rPr>
          <w:t>3</w:t>
        </w:r>
      </w:ins>
      <w:r>
        <w:rPr>
          <w:rFonts w:hint="eastAsia" w:hAnsi="宋体" w:cs="宋体"/>
          <w:sz w:val="21"/>
          <w:szCs w:val="21"/>
          <w:rPrChange w:id="204" w:author="徐驿" w:date="2023-11-24T14:58:00Z">
            <w:rPr>
              <w:rFonts w:hint="eastAsia" w:hAnsi="宋体" w:cs="宋体"/>
              <w:sz w:val="20"/>
              <w:szCs w:val="20"/>
            </w:rPr>
          </w:rPrChange>
        </w:rPr>
        <w:t>、被保险人参加社保状况调整系数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（F</w:t>
      </w:r>
      <w:del w:id="205" w:author="赵艺" w:date="2023-11-27T11:45:10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9</w:delText>
        </w:r>
      </w:del>
      <w:ins w:id="206" w:author="赵艺" w:date="2023-11-27T11:45:10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13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）</w:t>
      </w:r>
      <w:commentRangeEnd w:id="2"/>
      <w:r>
        <w:commentReference w:id="2"/>
      </w:r>
      <w:commentRangeEnd w:id="3"/>
      <w:r>
        <w:commentReference w:id="3"/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被保险人社会保险状况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未参加任何社会保险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(1.1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1.3]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已参加任意一项：公费医疗、基本医疗保险或其他费用补偿型医疗保险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(0.9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已参加任意两项及以上：公费医疗、基本医疗保险或其他费用补偿型医疗保险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Ansi="宋体" w:cs="宋体"/>
                <w:sz w:val="20"/>
                <w:szCs w:val="20"/>
              </w:rPr>
              <w:t>[</w:t>
            </w:r>
            <w:r>
              <w:rPr>
                <w:rFonts w:hint="eastAsia" w:hAnsi="宋体" w:cs="宋体"/>
                <w:sz w:val="20"/>
                <w:szCs w:val="20"/>
              </w:rPr>
              <w:t>0.8</w:t>
            </w:r>
            <w:r>
              <w:rPr>
                <w:rFonts w:hAnsi="宋体" w:cs="宋体"/>
                <w:sz w:val="20"/>
                <w:szCs w:val="20"/>
              </w:rPr>
              <w:t>,</w:t>
            </w:r>
            <w:r>
              <w:rPr>
                <w:rFonts w:hint="eastAsia" w:hAnsi="宋体" w:cs="宋体"/>
                <w:sz w:val="20"/>
                <w:szCs w:val="20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不做区分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0"/>
                <w:szCs w:val="20"/>
              </w:rPr>
            </w:pPr>
            <w:r>
              <w:rPr>
                <w:rFonts w:hint="eastAsia" w:hAnsi="宋体" w:cs="宋体"/>
                <w:sz w:val="20"/>
                <w:szCs w:val="20"/>
              </w:rPr>
              <w:t>1.0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</w:t>
      </w:r>
      <w:del w:id="207" w:author="赵艺" w:date="2023-11-27T11:45:22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0</w:delText>
        </w:r>
      </w:del>
      <w:ins w:id="208" w:author="赵艺" w:date="2023-11-27T11:45:22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4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、缴费方式调整系数</w:t>
      </w:r>
      <w:bookmarkEnd w:id="1"/>
      <w:r>
        <w:rPr>
          <w:rFonts w:hint="eastAsia" w:hAnsi="宋体" w:cs="Arial"/>
          <w:bCs/>
          <w:color w:val="000000"/>
          <w:kern w:val="2"/>
          <w:sz w:val="21"/>
          <w:szCs w:val="21"/>
        </w:rPr>
        <w:t>（F1</w:t>
      </w:r>
      <w:del w:id="209" w:author="赵艺" w:date="2023-11-27T11:45:24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0</w:delText>
        </w:r>
      </w:del>
      <w:ins w:id="210" w:author="赵艺" w:date="2023-11-27T11:45:24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4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）</w:t>
      </w: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2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[0.9,1.0]</w:t>
            </w:r>
          </w:p>
        </w:tc>
      </w:tr>
      <w:bookmarkEnd w:id="2"/>
    </w:tbl>
    <w:p>
      <w:pPr>
        <w:ind w:firstLine="210" w:firstLineChars="10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 xml:space="preserve"> 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</w:t>
      </w:r>
      <w:del w:id="211" w:author="赵艺" w:date="2023-11-27T11:45:27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1</w:delText>
        </w:r>
      </w:del>
      <w:ins w:id="212" w:author="赵艺" w:date="2023-11-27T11:45:27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5</w:t>
        </w:r>
      </w:ins>
      <w:r>
        <w:rPr>
          <w:rFonts w:hAnsi="宋体" w:cs="Arial"/>
          <w:bCs/>
          <w:color w:val="000000"/>
          <w:kern w:val="2"/>
          <w:sz w:val="21"/>
          <w:szCs w:val="21"/>
        </w:rPr>
        <w:t>、</w:t>
      </w:r>
      <w:bookmarkStart w:id="3" w:name="OLE_LINK17"/>
      <w:r>
        <w:rPr>
          <w:rFonts w:hint="eastAsia" w:hAnsi="宋体" w:cs="Arial"/>
          <w:bCs/>
          <w:color w:val="000000"/>
          <w:kern w:val="2"/>
          <w:sz w:val="21"/>
          <w:szCs w:val="21"/>
        </w:rPr>
        <w:t>渠道调整系数</w:t>
      </w:r>
      <w:bookmarkEnd w:id="3"/>
      <w:r>
        <w:rPr>
          <w:rFonts w:hint="eastAsia" w:hAnsi="宋体" w:cs="Arial"/>
          <w:bCs/>
          <w:color w:val="000000"/>
          <w:kern w:val="2"/>
          <w:sz w:val="21"/>
          <w:szCs w:val="21"/>
        </w:rPr>
        <w:t>（F1</w:t>
      </w:r>
      <w:del w:id="213" w:author="赵艺" w:date="2023-11-27T11:45:29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1</w:delText>
        </w:r>
      </w:del>
      <w:ins w:id="214" w:author="赵艺" w:date="2023-11-27T11:45:29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5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）</w:t>
      </w: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0"/>
                <w:szCs w:val="20"/>
              </w:rPr>
            </w:pPr>
            <w:r>
              <w:rPr>
                <w:rFonts w:hint="eastAsia" w:hAnsi="宋体" w:cs="Arial"/>
                <w:bCs/>
                <w:color w:val="000000"/>
                <w:sz w:val="20"/>
                <w:szCs w:val="20"/>
              </w:rPr>
              <w:t>渠道类型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0"/>
                <w:szCs w:val="20"/>
              </w:rPr>
            </w:pPr>
            <w:r>
              <w:rPr>
                <w:rFonts w:hint="eastAsia" w:hAnsi="宋体" w:cs="Arial"/>
                <w:bCs/>
                <w:color w:val="000000"/>
                <w:sz w:val="20"/>
                <w:szCs w:val="20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0"/>
                <w:szCs w:val="20"/>
              </w:rPr>
            </w:pPr>
            <w:r>
              <w:rPr>
                <w:rFonts w:hint="eastAsia" w:hAnsi="宋体" w:cs="Arial"/>
                <w:bCs/>
                <w:color w:val="000000"/>
                <w:sz w:val="20"/>
                <w:szCs w:val="20"/>
              </w:rPr>
              <w:t>自营渠道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0"/>
                <w:szCs w:val="20"/>
              </w:rPr>
            </w:pPr>
            <w:r>
              <w:rPr>
                <w:rFonts w:hint="eastAsia" w:hAnsi="宋体" w:cs="Arial"/>
                <w:bCs/>
                <w:color w:val="000000"/>
                <w:sz w:val="20"/>
                <w:szCs w:val="20"/>
              </w:rPr>
              <w:t>[0.7,1.0]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0"/>
                <w:szCs w:val="20"/>
              </w:rPr>
            </w:pPr>
            <w:r>
              <w:rPr>
                <w:rFonts w:hint="eastAsia" w:hAnsi="宋体" w:cs="Arial"/>
                <w:bCs/>
                <w:color w:val="000000"/>
                <w:sz w:val="20"/>
                <w:szCs w:val="20"/>
              </w:rPr>
              <w:t>第三方渠道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 w:val="20"/>
                <w:szCs w:val="20"/>
              </w:rPr>
            </w:pPr>
            <w:r>
              <w:rPr>
                <w:rFonts w:hint="eastAsia" w:hAnsi="宋体" w:cs="Arial"/>
                <w:bCs/>
                <w:color w:val="000000"/>
                <w:sz w:val="20"/>
                <w:szCs w:val="20"/>
              </w:rPr>
              <w:t>[0.8,1.2]</w:t>
            </w:r>
          </w:p>
        </w:tc>
      </w:tr>
    </w:tbl>
    <w:p>
      <w:pPr>
        <w:spacing w:line="312" w:lineRule="auto"/>
        <w:rPr>
          <w:rFonts w:hAnsi="宋体" w:cs="宋体"/>
          <w:sz w:val="20"/>
          <w:szCs w:val="20"/>
        </w:rPr>
      </w:pPr>
    </w:p>
    <w:p>
      <w:pPr>
        <w:spacing w:line="312" w:lineRule="auto"/>
        <w:rPr>
          <w:rFonts w:hAnsi="宋体"/>
          <w:sz w:val="21"/>
          <w:szCs w:val="21"/>
          <w:rPrChange w:id="215" w:author="徐驿" w:date="2023-11-24T14:58:00Z">
            <w:rPr>
              <w:rFonts w:hAnsi="宋体"/>
              <w:sz w:val="20"/>
              <w:szCs w:val="20"/>
            </w:rPr>
          </w:rPrChange>
        </w:rPr>
      </w:pPr>
      <w:r>
        <w:rPr>
          <w:rFonts w:hint="eastAsia" w:hAnsi="宋体" w:cs="宋体"/>
          <w:sz w:val="21"/>
          <w:szCs w:val="21"/>
          <w:rPrChange w:id="216" w:author="徐驿" w:date="2023-11-24T14:58:00Z">
            <w:rPr>
              <w:rFonts w:hint="eastAsia" w:hAnsi="宋体" w:cs="宋体"/>
              <w:sz w:val="20"/>
              <w:szCs w:val="20"/>
            </w:rPr>
          </w:rPrChange>
        </w:rPr>
        <w:t>1</w:t>
      </w:r>
      <w:del w:id="217" w:author="赵艺" w:date="2023-11-27T11:45:31Z">
        <w:r>
          <w:rPr>
            <w:rFonts w:hint="default" w:hAnsi="宋体" w:cs="宋体"/>
            <w:sz w:val="21"/>
            <w:szCs w:val="21"/>
            <w:rPrChange w:id="218" w:author="徐驿" w:date="2023-11-24T14:58:00Z">
              <w:rPr>
                <w:rFonts w:hint="eastAsia" w:hAnsi="宋体" w:cs="宋体"/>
                <w:sz w:val="20"/>
                <w:szCs w:val="20"/>
              </w:rPr>
            </w:rPrChange>
          </w:rPr>
          <w:delText>2</w:delText>
        </w:r>
      </w:del>
      <w:ins w:id="219" w:author="赵艺" w:date="2023-11-27T11:45:31Z">
        <w:r>
          <w:rPr>
            <w:rFonts w:hint="eastAsia" w:hAnsi="宋体" w:cs="宋体"/>
            <w:sz w:val="21"/>
            <w:szCs w:val="21"/>
            <w:lang w:eastAsia="zh-CN"/>
          </w:rPr>
          <w:t>6</w:t>
        </w:r>
      </w:ins>
      <w:r>
        <w:rPr>
          <w:rFonts w:hint="eastAsia" w:hAnsi="宋体" w:cs="宋体"/>
          <w:sz w:val="21"/>
          <w:szCs w:val="21"/>
          <w:rPrChange w:id="220" w:author="徐驿" w:date="2023-11-24T14:58:00Z">
            <w:rPr>
              <w:rFonts w:hint="eastAsia" w:hAnsi="宋体" w:cs="宋体"/>
              <w:sz w:val="20"/>
              <w:szCs w:val="20"/>
            </w:rPr>
          </w:rPrChange>
        </w:rPr>
        <w:t>、预估</w:t>
      </w:r>
      <w:r>
        <w:rPr>
          <w:rFonts w:hint="eastAsia" w:hAnsi="宋体"/>
          <w:sz w:val="21"/>
          <w:szCs w:val="21"/>
          <w:rPrChange w:id="221" w:author="徐驿" w:date="2023-11-24T14:58:00Z">
            <w:rPr>
              <w:rFonts w:hint="eastAsia" w:hAnsi="宋体"/>
              <w:sz w:val="20"/>
              <w:szCs w:val="20"/>
            </w:rPr>
          </w:rPrChange>
        </w:rPr>
        <w:t>规模调整系数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（F1</w:t>
      </w:r>
      <w:del w:id="222" w:author="赵艺" w:date="2023-11-27T11:45:33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2</w:delText>
        </w:r>
      </w:del>
      <w:ins w:id="223" w:author="赵艺" w:date="2023-11-27T11:45:33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6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）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N&gt;10</w:t>
            </w:r>
            <w:r>
              <w:rPr>
                <w:rFonts w:hAnsi="宋体"/>
                <w:sz w:val="20"/>
                <w:szCs w:val="20"/>
              </w:rPr>
              <w:t>00</w:t>
            </w:r>
            <w:r>
              <w:rPr>
                <w:rFonts w:hint="eastAsia" w:hAnsi="宋体"/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[0.</w:t>
            </w:r>
            <w:r>
              <w:rPr>
                <w:rFonts w:hint="eastAsia" w:hAnsi="宋体"/>
                <w:sz w:val="20"/>
                <w:szCs w:val="20"/>
              </w:rPr>
              <w:t>3</w:t>
            </w:r>
            <w:r>
              <w:rPr>
                <w:rFonts w:hAnsi="宋体"/>
                <w:sz w:val="20"/>
                <w:szCs w:val="20"/>
              </w:rPr>
              <w:t>,0.</w:t>
            </w:r>
            <w:r>
              <w:rPr>
                <w:rFonts w:hint="eastAsia" w:hAnsi="宋体"/>
                <w:sz w:val="20"/>
                <w:szCs w:val="20"/>
              </w:rPr>
              <w:t>6</w:t>
            </w:r>
            <w:r>
              <w:rPr>
                <w:rFonts w:hAnsi="宋体"/>
                <w:sz w:val="20"/>
                <w:szCs w:val="2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5</w:t>
            </w:r>
            <w:r>
              <w:rPr>
                <w:rFonts w:hAnsi="宋体"/>
                <w:sz w:val="20"/>
                <w:szCs w:val="20"/>
              </w:rPr>
              <w:t>00</w:t>
            </w:r>
            <w:r>
              <w:rPr>
                <w:rFonts w:hint="eastAsia" w:hAnsi="宋体"/>
                <w:sz w:val="20"/>
                <w:szCs w:val="20"/>
              </w:rPr>
              <w:t>00&lt;N≤10</w:t>
            </w:r>
            <w:r>
              <w:rPr>
                <w:rFonts w:hAnsi="宋体"/>
                <w:sz w:val="20"/>
                <w:szCs w:val="20"/>
              </w:rPr>
              <w:t>00</w:t>
            </w:r>
            <w:r>
              <w:rPr>
                <w:rFonts w:hint="eastAsia" w:hAnsi="宋体"/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2</w:t>
            </w:r>
            <w:r>
              <w:rPr>
                <w:rFonts w:hAnsi="宋体"/>
                <w:sz w:val="20"/>
                <w:szCs w:val="20"/>
              </w:rPr>
              <w:t>00</w:t>
            </w:r>
            <w:r>
              <w:rPr>
                <w:rFonts w:hint="eastAsia" w:hAnsi="宋体"/>
                <w:sz w:val="20"/>
                <w:szCs w:val="20"/>
              </w:rPr>
              <w:t>00&lt;N≤5</w:t>
            </w:r>
            <w:r>
              <w:rPr>
                <w:rFonts w:hAnsi="宋体"/>
                <w:sz w:val="20"/>
                <w:szCs w:val="20"/>
              </w:rPr>
              <w:t>00</w:t>
            </w:r>
            <w:r>
              <w:rPr>
                <w:rFonts w:hint="eastAsia" w:hAnsi="宋体"/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5</w:t>
            </w:r>
            <w:r>
              <w:rPr>
                <w:rFonts w:hAnsi="宋体"/>
                <w:sz w:val="20"/>
                <w:szCs w:val="20"/>
              </w:rPr>
              <w:t>0</w:t>
            </w:r>
            <w:r>
              <w:rPr>
                <w:rFonts w:hint="eastAsia" w:hAnsi="宋体"/>
                <w:sz w:val="20"/>
                <w:szCs w:val="20"/>
              </w:rPr>
              <w:t>00&lt;N≤2</w:t>
            </w:r>
            <w:r>
              <w:rPr>
                <w:rFonts w:hAnsi="宋体"/>
                <w:sz w:val="20"/>
                <w:szCs w:val="20"/>
              </w:rPr>
              <w:t>00</w:t>
            </w:r>
            <w:r>
              <w:rPr>
                <w:rFonts w:hint="eastAsia" w:hAnsi="宋体"/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N≤5</w:t>
            </w:r>
            <w:r>
              <w:rPr>
                <w:rFonts w:hAnsi="宋体"/>
                <w:sz w:val="20"/>
                <w:szCs w:val="20"/>
              </w:rPr>
              <w:t>0</w:t>
            </w:r>
            <w:r>
              <w:rPr>
                <w:rFonts w:hint="eastAsia" w:hAnsi="宋体"/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[1.1,1.5]</w:t>
            </w:r>
          </w:p>
        </w:tc>
      </w:tr>
    </w:tbl>
    <w:p>
      <w:pPr>
        <w:spacing w:line="312" w:lineRule="auto"/>
        <w:rPr>
          <w:rFonts w:hAnsi="宋体" w:cs="宋体"/>
          <w:sz w:val="21"/>
          <w:szCs w:val="21"/>
        </w:rPr>
      </w:pPr>
    </w:p>
    <w:p>
      <w:pPr>
        <w:numPr>
          <w:ilvl w:val="255"/>
          <w:numId w:val="0"/>
        </w:numPr>
        <w:spacing w:line="312" w:lineRule="auto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</w:t>
      </w:r>
      <w:del w:id="224" w:author="赵艺" w:date="2023-11-27T11:45:35Z">
        <w:r>
          <w:rPr>
            <w:rFonts w:hint="default" w:hAnsi="宋体" w:cs="宋体"/>
            <w:sz w:val="21"/>
            <w:szCs w:val="21"/>
            <w:lang w:val="en-US"/>
          </w:rPr>
          <w:delText>3</w:delText>
        </w:r>
      </w:del>
      <w:ins w:id="225" w:author="赵艺" w:date="2023-11-27T11:45:35Z">
        <w:r>
          <w:rPr>
            <w:rFonts w:hint="eastAsia" w:hAnsi="宋体" w:cs="宋体"/>
            <w:sz w:val="21"/>
            <w:szCs w:val="21"/>
            <w:lang w:val="en-US" w:eastAsia="zh-CN"/>
          </w:rPr>
          <w:t>7</w:t>
        </w:r>
      </w:ins>
      <w:r>
        <w:rPr>
          <w:rFonts w:hint="eastAsia" w:hAnsi="宋体" w:cs="宋体"/>
          <w:sz w:val="21"/>
          <w:szCs w:val="21"/>
        </w:rPr>
        <w:t>、预期/</w:t>
      </w:r>
      <w:r>
        <w:rPr>
          <w:rFonts w:hAnsi="宋体" w:cs="宋体"/>
          <w:sz w:val="21"/>
          <w:szCs w:val="21"/>
        </w:rPr>
        <w:t>历史赔付率调整系数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（F1</w:t>
      </w:r>
      <w:del w:id="226" w:author="赵艺" w:date="2023-11-27T11:45:37Z">
        <w:r>
          <w:rPr>
            <w:rFonts w:hint="default" w:hAnsi="宋体" w:cs="Arial"/>
            <w:bCs/>
            <w:color w:val="000000"/>
            <w:kern w:val="2"/>
            <w:sz w:val="21"/>
            <w:szCs w:val="21"/>
            <w:lang w:val="en-US"/>
          </w:rPr>
          <w:delText>3</w:delText>
        </w:r>
      </w:del>
      <w:ins w:id="227" w:author="赵艺" w:date="2023-11-27T11:45:37Z">
        <w:r>
          <w:rPr>
            <w:rFonts w:hint="eastAsia" w:hAnsi="宋体" w:cs="Arial"/>
            <w:bCs/>
            <w:color w:val="000000"/>
            <w:kern w:val="2"/>
            <w:sz w:val="21"/>
            <w:szCs w:val="21"/>
            <w:lang w:val="en-US" w:eastAsia="zh-CN"/>
          </w:rPr>
          <w:t>7</w:t>
        </w:r>
      </w:ins>
      <w:r>
        <w:rPr>
          <w:rFonts w:hint="eastAsia" w:hAnsi="宋体" w:cs="Arial"/>
          <w:bCs/>
          <w:color w:val="000000"/>
          <w:kern w:val="2"/>
          <w:sz w:val="21"/>
          <w:szCs w:val="21"/>
        </w:rPr>
        <w:t>）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1.0</w:t>
            </w:r>
          </w:p>
        </w:tc>
      </w:tr>
      <w:bookmarkEnd w:id="0"/>
    </w:tbl>
    <w:p>
      <w:pPr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三、保险费计算</w:t>
      </w:r>
    </w:p>
    <w:p>
      <w:pPr>
        <w:spacing w:line="360" w:lineRule="auto"/>
        <w:ind w:firstLine="420" w:firstLineChars="200"/>
        <w:jc w:val="left"/>
        <w:rPr>
          <w:rFonts w:ascii="Calibri" w:hAnsi="宋体"/>
          <w:sz w:val="20"/>
          <w:szCs w:val="20"/>
        </w:rPr>
      </w:pPr>
      <w:r>
        <w:rPr>
          <w:rFonts w:ascii="宋体" w:hAnsi="宋体" w:cs="宋体"/>
          <w:bCs/>
          <w:sz w:val="21"/>
          <w:szCs w:val="21"/>
          <w:rPrChange w:id="228" w:author="徐驿" w:date="2023-11-24T14:56:00Z">
            <w:rPr>
              <w:rFonts w:ascii="Calibri" w:hAnsi="宋体"/>
              <w:sz w:val="20"/>
              <w:szCs w:val="20"/>
            </w:rPr>
          </w:rPrChange>
        </w:rPr>
        <w:t>1</w:t>
      </w:r>
      <w:r>
        <w:rPr>
          <w:rFonts w:hint="eastAsia" w:ascii="宋体" w:hAnsi="宋体" w:cs="宋体"/>
          <w:bCs/>
          <w:sz w:val="21"/>
          <w:szCs w:val="21"/>
          <w:rPrChange w:id="229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、投保人选择一次性缴清保险费</w:t>
      </w:r>
    </w:p>
    <w:p>
      <w:pPr>
        <w:spacing w:line="360" w:lineRule="auto"/>
        <w:ind w:firstLine="420" w:firstLineChars="200"/>
        <w:jc w:val="left"/>
        <w:rPr>
          <w:rFonts w:ascii="宋体" w:hAnsi="宋体" w:cs="宋体"/>
          <w:bCs/>
          <w:color w:val="auto"/>
          <w:sz w:val="21"/>
          <w:szCs w:val="21"/>
          <w:rPrChange w:id="230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</w:pPr>
      <w:r>
        <w:rPr>
          <w:rFonts w:hint="eastAsia" w:hAnsi="宋体" w:cs="宋体"/>
          <w:bCs/>
          <w:sz w:val="21"/>
          <w:szCs w:val="21"/>
        </w:rPr>
        <w:t>社保内门（急）诊医疗保险金</w:t>
      </w:r>
      <w:r>
        <w:rPr>
          <w:rFonts w:hint="eastAsia" w:ascii="宋体" w:hAnsi="宋体" w:cs="宋体"/>
          <w:bCs/>
          <w:sz w:val="21"/>
          <w:szCs w:val="21"/>
          <w:rPrChange w:id="231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年保险费</w:t>
      </w:r>
      <w:r>
        <w:rPr>
          <w:rFonts w:hint="eastAsia" w:ascii="宋体" w:hAnsi="宋体" w:cs="宋体"/>
          <w:bCs/>
          <w:sz w:val="21"/>
          <w:szCs w:val="21"/>
          <w:rPrChange w:id="232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=</w:t>
      </w:r>
      <w:r>
        <w:rPr>
          <w:rFonts w:hint="eastAsia" w:hAnsi="宋体" w:cs="宋体"/>
          <w:bCs/>
          <w:sz w:val="21"/>
          <w:szCs w:val="21"/>
        </w:rPr>
        <w:t>社保内门（急）诊医疗保险金额</w:t>
      </w:r>
      <w:r>
        <w:rPr>
          <w:rFonts w:hint="eastAsia" w:ascii="宋体" w:hAnsi="宋体" w:cs="宋体"/>
          <w:bCs/>
          <w:sz w:val="21"/>
          <w:szCs w:val="21"/>
          <w:rPrChange w:id="233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hAnsi="宋体" w:cs="宋体"/>
          <w:bCs/>
          <w:sz w:val="21"/>
          <w:szCs w:val="21"/>
        </w:rPr>
        <w:t>社保内门（急）诊医疗保险金</w:t>
      </w:r>
      <w:r>
        <w:rPr>
          <w:rFonts w:hint="eastAsia" w:ascii="宋体" w:hAnsi="宋体" w:cs="宋体"/>
          <w:bCs/>
          <w:sz w:val="21"/>
          <w:szCs w:val="21"/>
          <w:rPrChange w:id="234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年基准费率×</w:t>
      </w:r>
      <w:r>
        <w:rPr>
          <w:rFonts w:hint="eastAsia" w:ascii="宋体" w:hAnsi="宋体" w:cs="宋体"/>
          <w:bCs/>
          <w:sz w:val="21"/>
          <w:szCs w:val="21"/>
          <w:rPrChange w:id="235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236" w:author="徐驿" w:date="2023-11-24T14:56:00Z">
            <w:rPr>
              <w:rFonts w:ascii="Calibri" w:hAnsi="宋体"/>
              <w:sz w:val="20"/>
              <w:szCs w:val="20"/>
            </w:rPr>
          </w:rPrChange>
        </w:rPr>
        <w:t>1</w:t>
      </w:r>
      <w:r>
        <w:rPr>
          <w:rFonts w:hint="eastAsia" w:ascii="宋体" w:hAnsi="宋体" w:cs="宋体"/>
          <w:bCs/>
          <w:sz w:val="21"/>
          <w:szCs w:val="21"/>
          <w:rPrChange w:id="237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238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239" w:author="徐驿" w:date="2023-11-24T14:56:00Z">
            <w:rPr>
              <w:rFonts w:ascii="Calibri" w:hAnsi="宋体"/>
              <w:sz w:val="20"/>
              <w:szCs w:val="20"/>
            </w:rPr>
          </w:rPrChange>
        </w:rPr>
        <w:t>2</w:t>
      </w:r>
      <w:r>
        <w:rPr>
          <w:rFonts w:hint="eastAsia" w:ascii="宋体" w:hAnsi="宋体" w:cs="宋体"/>
          <w:bCs/>
          <w:sz w:val="21"/>
          <w:szCs w:val="21"/>
          <w:rPrChange w:id="240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241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242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3</w:t>
      </w:r>
      <w:r>
        <w:rPr>
          <w:rFonts w:hint="eastAsia" w:ascii="宋体" w:hAnsi="宋体" w:cs="宋体"/>
          <w:bCs/>
          <w:sz w:val="21"/>
          <w:szCs w:val="21"/>
          <w:rPrChange w:id="243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244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245" w:author="徐驿" w:date="2023-11-24T14:56:00Z">
            <w:rPr>
              <w:rFonts w:ascii="Calibri" w:hAnsi="宋体"/>
              <w:sz w:val="20"/>
              <w:szCs w:val="20"/>
            </w:rPr>
          </w:rPrChange>
        </w:rPr>
        <w:t>4</w:t>
      </w:r>
      <w:r>
        <w:rPr>
          <w:rFonts w:hint="eastAsia" w:ascii="宋体" w:hAnsi="宋体" w:cs="宋体"/>
          <w:bCs/>
          <w:sz w:val="21"/>
          <w:szCs w:val="21"/>
          <w:rPrChange w:id="246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247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248" w:author="徐驿" w:date="2023-11-24T14:56:00Z">
            <w:rPr>
              <w:rFonts w:ascii="Calibri" w:hAnsi="宋体"/>
              <w:sz w:val="20"/>
              <w:szCs w:val="20"/>
            </w:rPr>
          </w:rPrChange>
        </w:rPr>
        <w:t>5</w:t>
      </w:r>
      <w:r>
        <w:rPr>
          <w:rFonts w:hint="eastAsia" w:ascii="宋体" w:hAnsi="宋体" w:cs="宋体"/>
          <w:bCs/>
          <w:sz w:val="21"/>
          <w:szCs w:val="21"/>
          <w:rPrChange w:id="249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250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251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6</w:t>
      </w:r>
      <w:r>
        <w:rPr>
          <w:rFonts w:hint="eastAsia" w:ascii="宋体" w:hAnsi="宋体" w:cs="宋体"/>
          <w:bCs/>
          <w:sz w:val="21"/>
          <w:szCs w:val="21"/>
          <w:rPrChange w:id="252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253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254" w:author="徐驿" w:date="2023-11-24T14:56:00Z">
            <w:rPr>
              <w:rFonts w:ascii="Calibri" w:hAnsi="宋体"/>
              <w:sz w:val="20"/>
              <w:szCs w:val="20"/>
            </w:rPr>
          </w:rPrChange>
        </w:rPr>
        <w:t>7</w:t>
      </w:r>
      <w:r>
        <w:rPr>
          <w:rFonts w:hint="eastAsia" w:ascii="宋体" w:hAnsi="宋体" w:cs="宋体"/>
          <w:bCs/>
          <w:sz w:val="21"/>
          <w:szCs w:val="21"/>
          <w:rPrChange w:id="255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256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257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8</w:t>
      </w:r>
      <w:r>
        <w:rPr>
          <w:rFonts w:ascii="宋体" w:hAnsi="宋体" w:cs="宋体"/>
          <w:bCs/>
          <w:color w:val="auto"/>
          <w:sz w:val="21"/>
          <w:szCs w:val="21"/>
          <w:rPrChange w:id="258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r>
        <w:rPr>
          <w:rFonts w:ascii="宋体" w:hAnsi="宋体" w:cs="宋体"/>
          <w:bCs/>
          <w:color w:val="auto"/>
          <w:sz w:val="21"/>
          <w:szCs w:val="21"/>
          <w:rPrChange w:id="259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F9</w:t>
      </w:r>
      <w:r>
        <w:rPr>
          <w:rFonts w:hint="eastAsia" w:ascii="宋体" w:hAnsi="宋体" w:cs="宋体"/>
          <w:bCs/>
          <w:color w:val="auto"/>
          <w:sz w:val="21"/>
          <w:szCs w:val="21"/>
          <w:rPrChange w:id="260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261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F10</w:t>
      </w:r>
      <w:r>
        <w:rPr>
          <w:rFonts w:hint="eastAsia" w:ascii="宋体" w:hAnsi="宋体" w:cs="宋体"/>
          <w:bCs/>
          <w:color w:val="auto"/>
          <w:sz w:val="21"/>
          <w:szCs w:val="21"/>
          <w:rPrChange w:id="262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ins w:id="263" w:author="Zixuan Shen" w:date="2023-11-24T16:48:07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F1</w:t>
        </w:r>
      </w:ins>
      <w:ins w:id="264" w:author="Zixuan Shen" w:date="2023-11-24T16:48:09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1</w:t>
        </w:r>
      </w:ins>
      <w:ins w:id="265" w:author="Zixuan Shen" w:date="2023-11-24T16:48:07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266" w:author="Zixuan Shen" w:date="2023-11-24T16:48:17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2</w:t>
        </w:r>
      </w:ins>
      <w:ins w:id="267" w:author="Zixuan Shen" w:date="2023-11-24T16:48:07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</w:t>
        </w:r>
      </w:ins>
      <w:r>
        <w:rPr>
          <w:rFonts w:hint="eastAsia" w:ascii="宋体" w:hAnsi="宋体" w:cs="宋体"/>
          <w:bCs/>
          <w:color w:val="auto"/>
          <w:sz w:val="21"/>
          <w:szCs w:val="21"/>
          <w:rPrChange w:id="268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F13</w:t>
      </w:r>
      <w:ins w:id="269" w:author="赵艺" w:date="2023-11-27T11:45:46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270" w:author="赵艺" w:date="2023-11-27T11:45:52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4</w:t>
        </w:r>
      </w:ins>
      <w:ins w:id="271" w:author="赵艺" w:date="2023-11-27T11:45:47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272" w:author="赵艺" w:date="2023-11-27T11:45:55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5</w:t>
        </w:r>
      </w:ins>
      <w:ins w:id="273" w:author="赵艺" w:date="2023-11-27T11:45:48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274" w:author="赵艺" w:date="2023-11-27T11:45:57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6</w:t>
        </w:r>
      </w:ins>
      <w:ins w:id="275" w:author="赵艺" w:date="2023-11-27T11:45:48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276" w:author="赵艺" w:date="2023-11-27T11:45:58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7</w:t>
        </w:r>
      </w:ins>
    </w:p>
    <w:p>
      <w:pPr>
        <w:spacing w:line="360" w:lineRule="auto"/>
        <w:ind w:firstLine="420" w:firstLineChars="200"/>
        <w:jc w:val="left"/>
        <w:rPr>
          <w:rFonts w:ascii="Calibri" w:hAnsi="宋体" w:cs="Arial"/>
          <w:bCs/>
          <w:color w:val="000000"/>
          <w:sz w:val="20"/>
          <w:szCs w:val="20"/>
        </w:rPr>
      </w:pPr>
      <w:r>
        <w:rPr>
          <w:rFonts w:hint="eastAsia" w:hAnsi="宋体" w:cs="宋体"/>
          <w:bCs/>
          <w:sz w:val="21"/>
          <w:szCs w:val="21"/>
        </w:rPr>
        <w:t>社保外门（急）诊医疗保险金</w:t>
      </w:r>
      <w:r>
        <w:rPr>
          <w:rFonts w:hint="eastAsia" w:ascii="宋体" w:hAnsi="宋体" w:cs="宋体"/>
          <w:bCs/>
          <w:sz w:val="21"/>
          <w:szCs w:val="21"/>
          <w:rPrChange w:id="277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年保险费</w:t>
      </w:r>
      <w:r>
        <w:rPr>
          <w:rFonts w:hint="eastAsia" w:ascii="宋体" w:hAnsi="宋体" w:cs="宋体"/>
          <w:bCs/>
          <w:sz w:val="21"/>
          <w:szCs w:val="21"/>
          <w:rPrChange w:id="278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=</w:t>
      </w:r>
      <w:r>
        <w:rPr>
          <w:rFonts w:hint="eastAsia" w:hAnsi="宋体" w:cs="宋体"/>
          <w:bCs/>
          <w:sz w:val="21"/>
          <w:szCs w:val="21"/>
        </w:rPr>
        <w:t>社保外门（急）诊医疗保险金额</w:t>
      </w:r>
      <w:r>
        <w:rPr>
          <w:rFonts w:hint="eastAsia" w:ascii="宋体" w:hAnsi="宋体" w:cs="宋体"/>
          <w:bCs/>
          <w:sz w:val="21"/>
          <w:szCs w:val="21"/>
          <w:rPrChange w:id="279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hAnsi="宋体" w:cs="宋体"/>
          <w:bCs/>
          <w:sz w:val="21"/>
          <w:szCs w:val="21"/>
        </w:rPr>
        <w:t>社保外门（急）诊医疗保险金</w:t>
      </w:r>
      <w:r>
        <w:rPr>
          <w:rFonts w:hint="eastAsia" w:ascii="宋体" w:hAnsi="宋体" w:cs="宋体"/>
          <w:bCs/>
          <w:sz w:val="21"/>
          <w:szCs w:val="21"/>
          <w:rPrChange w:id="280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年基准费率×</w:t>
      </w:r>
      <w:r>
        <w:rPr>
          <w:rFonts w:hint="eastAsia" w:ascii="宋体" w:hAnsi="宋体" w:cs="宋体"/>
          <w:bCs/>
          <w:sz w:val="21"/>
          <w:szCs w:val="21"/>
          <w:rPrChange w:id="281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282" w:author="徐驿" w:date="2023-11-24T14:56:00Z">
            <w:rPr>
              <w:rFonts w:ascii="Calibri" w:hAnsi="宋体"/>
              <w:sz w:val="20"/>
              <w:szCs w:val="20"/>
            </w:rPr>
          </w:rPrChange>
        </w:rPr>
        <w:t>1</w:t>
      </w:r>
      <w:r>
        <w:rPr>
          <w:rFonts w:hint="eastAsia" w:ascii="宋体" w:hAnsi="宋体" w:cs="宋体"/>
          <w:bCs/>
          <w:sz w:val="21"/>
          <w:szCs w:val="21"/>
          <w:rPrChange w:id="283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284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285" w:author="徐驿" w:date="2023-11-24T14:56:00Z">
            <w:rPr>
              <w:rFonts w:ascii="Calibri" w:hAnsi="宋体"/>
              <w:sz w:val="20"/>
              <w:szCs w:val="20"/>
            </w:rPr>
          </w:rPrChange>
        </w:rPr>
        <w:t>2</w:t>
      </w:r>
      <w:r>
        <w:rPr>
          <w:rFonts w:hint="eastAsia" w:ascii="宋体" w:hAnsi="宋体" w:cs="宋体"/>
          <w:bCs/>
          <w:sz w:val="21"/>
          <w:szCs w:val="21"/>
          <w:rPrChange w:id="286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287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288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3</w:t>
      </w:r>
      <w:r>
        <w:rPr>
          <w:rFonts w:hint="eastAsia" w:ascii="宋体" w:hAnsi="宋体" w:cs="宋体"/>
          <w:bCs/>
          <w:sz w:val="21"/>
          <w:szCs w:val="21"/>
          <w:rPrChange w:id="289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290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291" w:author="徐驿" w:date="2023-11-24T14:56:00Z">
            <w:rPr>
              <w:rFonts w:ascii="Calibri" w:hAnsi="宋体"/>
              <w:sz w:val="20"/>
              <w:szCs w:val="20"/>
            </w:rPr>
          </w:rPrChange>
        </w:rPr>
        <w:t>4</w:t>
      </w:r>
      <w:r>
        <w:rPr>
          <w:rFonts w:hint="eastAsia" w:ascii="宋体" w:hAnsi="宋体" w:cs="宋体"/>
          <w:bCs/>
          <w:sz w:val="21"/>
          <w:szCs w:val="21"/>
          <w:rPrChange w:id="292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293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294" w:author="徐驿" w:date="2023-11-24T14:56:00Z">
            <w:rPr>
              <w:rFonts w:ascii="Calibri" w:hAnsi="宋体"/>
              <w:sz w:val="20"/>
              <w:szCs w:val="20"/>
            </w:rPr>
          </w:rPrChange>
        </w:rPr>
        <w:t>5</w:t>
      </w:r>
      <w:r>
        <w:rPr>
          <w:rFonts w:hint="eastAsia" w:ascii="宋体" w:hAnsi="宋体" w:cs="宋体"/>
          <w:bCs/>
          <w:sz w:val="21"/>
          <w:szCs w:val="21"/>
          <w:rPrChange w:id="295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296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297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6</w:t>
      </w:r>
      <w:r>
        <w:rPr>
          <w:rFonts w:hint="eastAsia" w:ascii="宋体" w:hAnsi="宋体" w:cs="宋体"/>
          <w:bCs/>
          <w:sz w:val="21"/>
          <w:szCs w:val="21"/>
          <w:rPrChange w:id="298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299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300" w:author="徐驿" w:date="2023-11-24T14:56:00Z">
            <w:rPr>
              <w:rFonts w:ascii="Calibri" w:hAnsi="宋体"/>
              <w:sz w:val="20"/>
              <w:szCs w:val="20"/>
            </w:rPr>
          </w:rPrChange>
        </w:rPr>
        <w:t>7</w:t>
      </w:r>
      <w:r>
        <w:rPr>
          <w:rFonts w:hint="eastAsia" w:ascii="宋体" w:hAnsi="宋体" w:cs="宋体"/>
          <w:bCs/>
          <w:sz w:val="21"/>
          <w:szCs w:val="21"/>
          <w:rPrChange w:id="301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302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303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8</w:t>
      </w:r>
      <w:r>
        <w:rPr>
          <w:rFonts w:ascii="宋体" w:hAnsi="宋体" w:cs="宋体"/>
          <w:bCs/>
          <w:color w:val="auto"/>
          <w:sz w:val="21"/>
          <w:szCs w:val="21"/>
          <w:rPrChange w:id="304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r>
        <w:rPr>
          <w:rFonts w:ascii="宋体" w:hAnsi="宋体" w:cs="宋体"/>
          <w:bCs/>
          <w:color w:val="auto"/>
          <w:sz w:val="21"/>
          <w:szCs w:val="21"/>
          <w:rPrChange w:id="305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F9</w:t>
      </w:r>
      <w:r>
        <w:rPr>
          <w:rFonts w:hint="eastAsia" w:ascii="宋体" w:hAnsi="宋体" w:cs="宋体"/>
          <w:bCs/>
          <w:color w:val="auto"/>
          <w:sz w:val="21"/>
          <w:szCs w:val="21"/>
          <w:rPrChange w:id="306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307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F10</w:t>
      </w:r>
      <w:r>
        <w:rPr>
          <w:rFonts w:hint="eastAsia" w:ascii="宋体" w:hAnsi="宋体" w:cs="宋体"/>
          <w:bCs/>
          <w:color w:val="auto"/>
          <w:sz w:val="21"/>
          <w:szCs w:val="21"/>
          <w:rPrChange w:id="308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ins w:id="309" w:author="Zixuan Shen" w:date="2023-11-24T16:48:13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F1</w:t>
        </w:r>
      </w:ins>
      <w:ins w:id="310" w:author="Zixuan Shen" w:date="2023-11-24T16:48:13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1</w:t>
        </w:r>
      </w:ins>
      <w:ins w:id="311" w:author="Zixuan Shen" w:date="2023-11-24T16:48:13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312" w:author="Zixuan Shen" w:date="2023-11-24T16:48:18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2</w:t>
        </w:r>
      </w:ins>
      <w:ins w:id="313" w:author="Zixuan Shen" w:date="2023-11-24T16:48:13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</w:t>
        </w:r>
      </w:ins>
      <w:del w:id="314" w:author="Zixuan Shen" w:date="2023-11-27T14:07:44Z">
        <w:r>
          <w:rPr>
            <w:rFonts w:hint="eastAsia" w:ascii="宋体" w:hAnsi="宋体" w:cs="宋体"/>
            <w:bCs/>
            <w:color w:val="auto"/>
            <w:sz w:val="21"/>
            <w:szCs w:val="21"/>
            <w:rPrChange w:id="315" w:author="徐驿" w:date="2023-11-24T14:56:00Z">
              <w:rPr>
                <w:rFonts w:hint="eastAsia" w:ascii="Calibri" w:hAnsi="宋体" w:cs="Arial"/>
                <w:bCs/>
                <w:color w:val="000000"/>
                <w:sz w:val="20"/>
                <w:szCs w:val="20"/>
              </w:rPr>
            </w:rPrChange>
          </w:rPr>
          <w:delText>F13</w:delText>
        </w:r>
      </w:del>
      <w:ins w:id="316" w:author="赵艺" w:date="2023-11-27T11:46:19Z">
        <w:del w:id="317" w:author="Zixuan Shen" w:date="2023-11-27T14:07:44Z">
          <w:r>
            <w:rPr>
              <w:rFonts w:hint="eastAsia" w:ascii="宋体" w:hAnsi="宋体" w:cs="宋体"/>
              <w:bCs/>
              <w:color w:val="auto"/>
              <w:sz w:val="21"/>
              <w:szCs w:val="21"/>
            </w:rPr>
            <w:delText>×</w:delText>
          </w:r>
        </w:del>
      </w:ins>
      <w:ins w:id="318" w:author="赵艺" w:date="2023-11-27T11:46:19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F1</w:t>
        </w:r>
      </w:ins>
      <w:ins w:id="319" w:author="赵艺" w:date="2023-11-27T11:46:19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4</w:t>
        </w:r>
      </w:ins>
      <w:ins w:id="320" w:author="赵艺" w:date="2023-11-27T11:46:19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321" w:author="赵艺" w:date="2023-11-27T11:46:19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5</w:t>
        </w:r>
      </w:ins>
      <w:ins w:id="322" w:author="赵艺" w:date="2023-11-27T11:46:19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323" w:author="赵艺" w:date="2023-11-27T11:46:19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6</w:t>
        </w:r>
      </w:ins>
      <w:ins w:id="324" w:author="赵艺" w:date="2023-11-27T11:46:19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325" w:author="赵艺" w:date="2023-11-27T11:46:19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7</w:t>
        </w:r>
      </w:ins>
    </w:p>
    <w:p>
      <w:pPr>
        <w:spacing w:line="360" w:lineRule="auto"/>
        <w:ind w:firstLine="420" w:firstLineChars="200"/>
        <w:jc w:val="left"/>
        <w:rPr>
          <w:rFonts w:ascii="宋体" w:hAnsi="宋体" w:cs="宋体"/>
          <w:bCs/>
          <w:sz w:val="21"/>
          <w:szCs w:val="21"/>
          <w:rPrChange w:id="326" w:author="徐驿" w:date="2023-11-24T14:57:00Z">
            <w:rPr>
              <w:rFonts w:ascii="Calibri" w:hAnsi="宋体" w:cs="Arial"/>
              <w:sz w:val="20"/>
              <w:szCs w:val="20"/>
            </w:rPr>
          </w:rPrChange>
        </w:rPr>
      </w:pPr>
      <w:r>
        <w:rPr>
          <w:rFonts w:ascii="宋体" w:hAnsi="宋体" w:cs="宋体"/>
          <w:bCs/>
          <w:color w:val="auto"/>
          <w:sz w:val="21"/>
          <w:szCs w:val="21"/>
          <w:rPrChange w:id="327" w:author="徐驿" w:date="2023-11-24T14:56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总年保险费</w:t>
      </w:r>
      <w:r>
        <w:rPr>
          <w:rFonts w:hint="eastAsia" w:ascii="宋体" w:hAnsi="宋体" w:cs="宋体"/>
          <w:bCs/>
          <w:color w:val="auto"/>
          <w:sz w:val="21"/>
          <w:szCs w:val="21"/>
          <w:rPrChange w:id="328" w:author="徐驿" w:date="2023-11-24T14:56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=</w:t>
      </w:r>
      <w:r>
        <w:rPr>
          <w:rFonts w:hint="eastAsia" w:hAnsi="宋体" w:cs="宋体"/>
          <w:bCs/>
          <w:sz w:val="21"/>
          <w:szCs w:val="21"/>
        </w:rPr>
        <w:t>社保内门（急）诊医疗保险金</w:t>
      </w:r>
      <w:r>
        <w:rPr>
          <w:rFonts w:hint="eastAsia" w:ascii="宋体" w:hAnsi="宋体" w:cs="宋体"/>
          <w:bCs/>
          <w:sz w:val="21"/>
          <w:szCs w:val="21"/>
          <w:rPrChange w:id="329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年保险费</w:t>
      </w:r>
      <w:r>
        <w:rPr>
          <w:rFonts w:hint="eastAsia" w:ascii="宋体" w:hAnsi="宋体" w:cs="宋体"/>
          <w:bCs/>
          <w:sz w:val="21"/>
          <w:szCs w:val="21"/>
          <w:rPrChange w:id="330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+</w:t>
      </w:r>
      <w:r>
        <w:rPr>
          <w:rFonts w:hint="eastAsia" w:hAnsi="宋体" w:cs="宋体"/>
          <w:bCs/>
          <w:sz w:val="21"/>
          <w:szCs w:val="21"/>
        </w:rPr>
        <w:t>社保外门（急）诊医疗保险金</w:t>
      </w:r>
      <w:r>
        <w:rPr>
          <w:rFonts w:hint="eastAsia" w:ascii="宋体" w:hAnsi="宋体" w:cs="宋体"/>
          <w:bCs/>
          <w:sz w:val="21"/>
          <w:szCs w:val="21"/>
          <w:rPrChange w:id="331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年保险费</w:t>
      </w:r>
    </w:p>
    <w:p>
      <w:pPr>
        <w:spacing w:line="360" w:lineRule="auto"/>
        <w:ind w:firstLine="420" w:firstLineChars="200"/>
        <w:jc w:val="left"/>
        <w:rPr>
          <w:rFonts w:ascii="宋体" w:hAnsi="宋体" w:cs="宋体"/>
          <w:bCs/>
          <w:sz w:val="21"/>
          <w:szCs w:val="21"/>
          <w:rPrChange w:id="332" w:author="徐驿" w:date="2023-11-24T14:56:00Z">
            <w:rPr>
              <w:rFonts w:ascii="Calibri" w:hAnsi="宋体"/>
              <w:sz w:val="20"/>
              <w:szCs w:val="20"/>
            </w:rPr>
          </w:rPrChange>
        </w:rPr>
      </w:pPr>
      <w:r>
        <w:rPr>
          <w:rFonts w:hint="eastAsia" w:ascii="宋体" w:hAnsi="宋体" w:cs="宋体"/>
          <w:bCs/>
          <w:sz w:val="21"/>
          <w:szCs w:val="21"/>
          <w:rPrChange w:id="333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2</w:t>
      </w:r>
      <w:r>
        <w:rPr>
          <w:rFonts w:hint="eastAsia" w:ascii="宋体" w:hAnsi="宋体" w:cs="宋体"/>
          <w:bCs/>
          <w:sz w:val="21"/>
          <w:szCs w:val="21"/>
          <w:rPrChange w:id="334" w:author="徐驿" w:date="2023-11-24T14:56:00Z">
            <w:rPr>
              <w:rFonts w:hint="eastAsia" w:ascii="Calibri" w:hAnsi="宋体"/>
              <w:sz w:val="20"/>
              <w:szCs w:val="20"/>
            </w:rPr>
          </w:rPrChange>
        </w:rPr>
        <w:t>、投保人选择分期缴付保险费，保险人根据保险费分期缴费期数，计收每期保险费：</w:t>
      </w:r>
    </w:p>
    <w:p>
      <w:pPr>
        <w:spacing w:line="360" w:lineRule="auto"/>
        <w:ind w:firstLine="420" w:firstLineChars="200"/>
        <w:jc w:val="left"/>
        <w:rPr>
          <w:rFonts w:ascii="宋体" w:hAnsi="宋体" w:cs="宋体"/>
          <w:bCs/>
          <w:color w:val="auto"/>
          <w:sz w:val="21"/>
          <w:szCs w:val="21"/>
          <w:rPrChange w:id="335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</w:pPr>
      <w:r>
        <w:rPr>
          <w:rFonts w:hint="eastAsia" w:hAnsi="宋体" w:cs="宋体"/>
          <w:bCs/>
          <w:sz w:val="21"/>
          <w:szCs w:val="21"/>
        </w:rPr>
        <w:t>社保内门（急）诊医疗保险金</w:t>
      </w:r>
      <w:r>
        <w:rPr>
          <w:rFonts w:hint="eastAsia" w:ascii="宋体" w:hAnsi="宋体" w:cs="宋体"/>
          <w:bCs/>
          <w:sz w:val="21"/>
          <w:szCs w:val="21"/>
          <w:rPrChange w:id="336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年保险费</w:t>
      </w:r>
      <w:r>
        <w:rPr>
          <w:rFonts w:hint="eastAsia" w:ascii="宋体" w:hAnsi="宋体" w:cs="宋体"/>
          <w:bCs/>
          <w:sz w:val="21"/>
          <w:szCs w:val="21"/>
          <w:rPrChange w:id="337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=</w:t>
      </w:r>
      <w:r>
        <w:rPr>
          <w:rFonts w:hint="eastAsia" w:hAnsi="宋体" w:cs="宋体"/>
          <w:bCs/>
          <w:sz w:val="21"/>
          <w:szCs w:val="21"/>
        </w:rPr>
        <w:t>社保内门（急）诊医疗保险金额</w:t>
      </w:r>
      <w:r>
        <w:rPr>
          <w:rFonts w:hint="eastAsia" w:ascii="宋体" w:hAnsi="宋体" w:cs="宋体"/>
          <w:bCs/>
          <w:sz w:val="21"/>
          <w:szCs w:val="21"/>
          <w:rPrChange w:id="338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hAnsi="宋体" w:cs="宋体"/>
          <w:bCs/>
          <w:sz w:val="21"/>
          <w:szCs w:val="21"/>
        </w:rPr>
        <w:t>社保内门（急）诊医疗保险金</w:t>
      </w:r>
      <w:r>
        <w:rPr>
          <w:rFonts w:hint="eastAsia" w:ascii="宋体" w:hAnsi="宋体" w:cs="宋体"/>
          <w:bCs/>
          <w:sz w:val="21"/>
          <w:szCs w:val="21"/>
          <w:rPrChange w:id="339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年基准费率×</w:t>
      </w:r>
      <w:r>
        <w:rPr>
          <w:rFonts w:hint="eastAsia" w:ascii="宋体" w:hAnsi="宋体" w:cs="宋体"/>
          <w:bCs/>
          <w:sz w:val="21"/>
          <w:szCs w:val="21"/>
          <w:rPrChange w:id="340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341" w:author="徐驿" w:date="2023-11-24T14:57:00Z">
            <w:rPr>
              <w:rFonts w:ascii="Calibri" w:hAnsi="宋体"/>
              <w:sz w:val="20"/>
              <w:szCs w:val="20"/>
            </w:rPr>
          </w:rPrChange>
        </w:rPr>
        <w:t>1</w:t>
      </w:r>
      <w:r>
        <w:rPr>
          <w:rFonts w:hint="eastAsia" w:ascii="宋体" w:hAnsi="宋体" w:cs="宋体"/>
          <w:bCs/>
          <w:sz w:val="21"/>
          <w:szCs w:val="21"/>
          <w:rPrChange w:id="342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343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344" w:author="徐驿" w:date="2023-11-24T14:57:00Z">
            <w:rPr>
              <w:rFonts w:ascii="Calibri" w:hAnsi="宋体"/>
              <w:sz w:val="20"/>
              <w:szCs w:val="20"/>
            </w:rPr>
          </w:rPrChange>
        </w:rPr>
        <w:t>2</w:t>
      </w:r>
      <w:r>
        <w:rPr>
          <w:rFonts w:hint="eastAsia" w:ascii="宋体" w:hAnsi="宋体" w:cs="宋体"/>
          <w:bCs/>
          <w:sz w:val="21"/>
          <w:szCs w:val="21"/>
          <w:rPrChange w:id="345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346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347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3</w:t>
      </w:r>
      <w:r>
        <w:rPr>
          <w:rFonts w:hint="eastAsia" w:ascii="宋体" w:hAnsi="宋体" w:cs="宋体"/>
          <w:bCs/>
          <w:sz w:val="21"/>
          <w:szCs w:val="21"/>
          <w:rPrChange w:id="348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349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350" w:author="徐驿" w:date="2023-11-24T14:57:00Z">
            <w:rPr>
              <w:rFonts w:ascii="Calibri" w:hAnsi="宋体"/>
              <w:sz w:val="20"/>
              <w:szCs w:val="20"/>
            </w:rPr>
          </w:rPrChange>
        </w:rPr>
        <w:t>4</w:t>
      </w:r>
      <w:r>
        <w:rPr>
          <w:rFonts w:hint="eastAsia" w:ascii="宋体" w:hAnsi="宋体" w:cs="宋体"/>
          <w:bCs/>
          <w:sz w:val="21"/>
          <w:szCs w:val="21"/>
          <w:rPrChange w:id="351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352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353" w:author="徐驿" w:date="2023-11-24T14:57:00Z">
            <w:rPr>
              <w:rFonts w:ascii="Calibri" w:hAnsi="宋体"/>
              <w:sz w:val="20"/>
              <w:szCs w:val="20"/>
            </w:rPr>
          </w:rPrChange>
        </w:rPr>
        <w:t>5</w:t>
      </w:r>
      <w:r>
        <w:rPr>
          <w:rFonts w:hint="eastAsia" w:ascii="宋体" w:hAnsi="宋体" w:cs="宋体"/>
          <w:bCs/>
          <w:sz w:val="21"/>
          <w:szCs w:val="21"/>
          <w:rPrChange w:id="354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355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356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6</w:t>
      </w:r>
      <w:r>
        <w:rPr>
          <w:rFonts w:hint="eastAsia" w:ascii="宋体" w:hAnsi="宋体" w:cs="宋体"/>
          <w:bCs/>
          <w:sz w:val="21"/>
          <w:szCs w:val="21"/>
          <w:rPrChange w:id="357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358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359" w:author="徐驿" w:date="2023-11-24T14:57:00Z">
            <w:rPr>
              <w:rFonts w:ascii="Calibri" w:hAnsi="宋体"/>
              <w:sz w:val="20"/>
              <w:szCs w:val="20"/>
            </w:rPr>
          </w:rPrChange>
        </w:rPr>
        <w:t>7</w:t>
      </w:r>
      <w:r>
        <w:rPr>
          <w:rFonts w:hint="eastAsia" w:ascii="宋体" w:hAnsi="宋体" w:cs="宋体"/>
          <w:bCs/>
          <w:sz w:val="21"/>
          <w:szCs w:val="21"/>
          <w:rPrChange w:id="360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361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362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8</w:t>
      </w:r>
      <w:r>
        <w:rPr>
          <w:rFonts w:ascii="宋体" w:hAnsi="宋体" w:cs="宋体"/>
          <w:bCs/>
          <w:color w:val="auto"/>
          <w:sz w:val="21"/>
          <w:szCs w:val="21"/>
          <w:rPrChange w:id="363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r>
        <w:rPr>
          <w:rFonts w:ascii="宋体" w:hAnsi="宋体" w:cs="宋体"/>
          <w:bCs/>
          <w:color w:val="auto"/>
          <w:sz w:val="21"/>
          <w:szCs w:val="21"/>
          <w:rPrChange w:id="364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F9</w:t>
      </w:r>
      <w:r>
        <w:rPr>
          <w:rFonts w:hint="eastAsia" w:ascii="宋体" w:hAnsi="宋体" w:cs="宋体"/>
          <w:bCs/>
          <w:color w:val="auto"/>
          <w:sz w:val="21"/>
          <w:szCs w:val="21"/>
          <w:rPrChange w:id="365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366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F10</w:t>
      </w:r>
      <w:r>
        <w:rPr>
          <w:rFonts w:hint="eastAsia" w:ascii="宋体" w:hAnsi="宋体" w:cs="宋体"/>
          <w:bCs/>
          <w:color w:val="auto"/>
          <w:sz w:val="21"/>
          <w:szCs w:val="21"/>
          <w:rPrChange w:id="367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ins w:id="368" w:author="Zixuan Shen" w:date="2023-11-24T16:48:26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F1</w:t>
        </w:r>
      </w:ins>
      <w:ins w:id="369" w:author="Zixuan Shen" w:date="2023-11-24T16:48:26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1</w:t>
        </w:r>
      </w:ins>
      <w:ins w:id="370" w:author="Zixuan Shen" w:date="2023-11-24T16:48:26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371" w:author="Zixuan Shen" w:date="2023-11-24T16:48:26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2</w:t>
        </w:r>
      </w:ins>
      <w:ins w:id="372" w:author="Zixuan Shen" w:date="2023-11-24T16:48:26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</w:t>
        </w:r>
      </w:ins>
      <w:r>
        <w:rPr>
          <w:rFonts w:hint="eastAsia" w:ascii="宋体" w:hAnsi="宋体" w:cs="宋体"/>
          <w:bCs/>
          <w:color w:val="auto"/>
          <w:sz w:val="21"/>
          <w:szCs w:val="21"/>
          <w:rPrChange w:id="373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F13</w:t>
      </w:r>
      <w:ins w:id="374" w:author="赵艺" w:date="2023-11-27T11:46:23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375" w:author="赵艺" w:date="2023-11-27T11:46:23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4</w:t>
        </w:r>
      </w:ins>
      <w:ins w:id="376" w:author="赵艺" w:date="2023-11-27T11:46:23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377" w:author="赵艺" w:date="2023-11-27T11:46:23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5</w:t>
        </w:r>
      </w:ins>
      <w:ins w:id="378" w:author="赵艺" w:date="2023-11-27T11:46:23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379" w:author="赵艺" w:date="2023-11-27T11:46:23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6</w:t>
        </w:r>
      </w:ins>
      <w:ins w:id="380" w:author="赵艺" w:date="2023-11-27T11:46:23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381" w:author="赵艺" w:date="2023-11-27T11:46:23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7</w:t>
        </w:r>
      </w:ins>
    </w:p>
    <w:p>
      <w:pPr>
        <w:spacing w:line="360" w:lineRule="auto"/>
        <w:ind w:firstLine="420" w:firstLineChars="200"/>
        <w:jc w:val="left"/>
        <w:rPr>
          <w:rFonts w:ascii="宋体" w:hAnsi="宋体" w:cs="宋体"/>
          <w:bCs/>
          <w:color w:val="auto"/>
          <w:sz w:val="21"/>
          <w:szCs w:val="21"/>
          <w:rPrChange w:id="382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</w:pPr>
      <w:r>
        <w:rPr>
          <w:rFonts w:hint="eastAsia" w:hAnsi="宋体" w:cs="宋体"/>
          <w:bCs/>
          <w:sz w:val="21"/>
          <w:szCs w:val="21"/>
        </w:rPr>
        <w:t>社保外门（急）诊医疗保险金</w:t>
      </w:r>
      <w:r>
        <w:rPr>
          <w:rFonts w:hint="eastAsia" w:ascii="宋体" w:hAnsi="宋体" w:cs="宋体"/>
          <w:bCs/>
          <w:sz w:val="21"/>
          <w:szCs w:val="21"/>
          <w:rPrChange w:id="383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年保险费</w:t>
      </w:r>
      <w:r>
        <w:rPr>
          <w:rFonts w:hint="eastAsia" w:ascii="宋体" w:hAnsi="宋体" w:cs="宋体"/>
          <w:bCs/>
          <w:sz w:val="21"/>
          <w:szCs w:val="21"/>
          <w:rPrChange w:id="384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=</w:t>
      </w:r>
      <w:r>
        <w:rPr>
          <w:rFonts w:hint="eastAsia" w:hAnsi="宋体" w:cs="宋体"/>
          <w:bCs/>
          <w:sz w:val="21"/>
          <w:szCs w:val="21"/>
        </w:rPr>
        <w:t>社保外门（急）诊医疗保险金额</w:t>
      </w:r>
      <w:r>
        <w:rPr>
          <w:rFonts w:hint="eastAsia" w:ascii="宋体" w:hAnsi="宋体" w:cs="宋体"/>
          <w:bCs/>
          <w:sz w:val="21"/>
          <w:szCs w:val="21"/>
          <w:rPrChange w:id="385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hAnsi="宋体" w:cs="宋体"/>
          <w:bCs/>
          <w:sz w:val="21"/>
          <w:szCs w:val="21"/>
        </w:rPr>
        <w:t>社保外门（急）诊医疗保险金</w:t>
      </w:r>
      <w:r>
        <w:rPr>
          <w:rFonts w:hint="eastAsia" w:ascii="宋体" w:hAnsi="宋体" w:cs="宋体"/>
          <w:bCs/>
          <w:sz w:val="21"/>
          <w:szCs w:val="21"/>
          <w:rPrChange w:id="386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年基准费率×</w:t>
      </w:r>
      <w:r>
        <w:rPr>
          <w:rFonts w:hint="eastAsia" w:ascii="宋体" w:hAnsi="宋体" w:cs="宋体"/>
          <w:bCs/>
          <w:sz w:val="21"/>
          <w:szCs w:val="21"/>
          <w:rPrChange w:id="387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388" w:author="徐驿" w:date="2023-11-24T14:57:00Z">
            <w:rPr>
              <w:rFonts w:ascii="Calibri" w:hAnsi="宋体"/>
              <w:sz w:val="20"/>
              <w:szCs w:val="20"/>
            </w:rPr>
          </w:rPrChange>
        </w:rPr>
        <w:t>1</w:t>
      </w:r>
      <w:r>
        <w:rPr>
          <w:rFonts w:hint="eastAsia" w:ascii="宋体" w:hAnsi="宋体" w:cs="宋体"/>
          <w:bCs/>
          <w:sz w:val="21"/>
          <w:szCs w:val="21"/>
          <w:rPrChange w:id="389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390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391" w:author="徐驿" w:date="2023-11-24T14:57:00Z">
            <w:rPr>
              <w:rFonts w:ascii="Calibri" w:hAnsi="宋体"/>
              <w:sz w:val="20"/>
              <w:szCs w:val="20"/>
            </w:rPr>
          </w:rPrChange>
        </w:rPr>
        <w:t>2</w:t>
      </w:r>
      <w:r>
        <w:rPr>
          <w:rFonts w:hint="eastAsia" w:ascii="宋体" w:hAnsi="宋体" w:cs="宋体"/>
          <w:bCs/>
          <w:sz w:val="21"/>
          <w:szCs w:val="21"/>
          <w:rPrChange w:id="392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393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394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3</w:t>
      </w:r>
      <w:r>
        <w:rPr>
          <w:rFonts w:hint="eastAsia" w:ascii="宋体" w:hAnsi="宋体" w:cs="宋体"/>
          <w:bCs/>
          <w:sz w:val="21"/>
          <w:szCs w:val="21"/>
          <w:rPrChange w:id="395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396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397" w:author="徐驿" w:date="2023-11-24T14:57:00Z">
            <w:rPr>
              <w:rFonts w:ascii="Calibri" w:hAnsi="宋体"/>
              <w:sz w:val="20"/>
              <w:szCs w:val="20"/>
            </w:rPr>
          </w:rPrChange>
        </w:rPr>
        <w:t>4</w:t>
      </w:r>
      <w:r>
        <w:rPr>
          <w:rFonts w:hint="eastAsia" w:ascii="宋体" w:hAnsi="宋体" w:cs="宋体"/>
          <w:bCs/>
          <w:sz w:val="21"/>
          <w:szCs w:val="21"/>
          <w:rPrChange w:id="398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399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400" w:author="徐驿" w:date="2023-11-24T14:57:00Z">
            <w:rPr>
              <w:rFonts w:ascii="Calibri" w:hAnsi="宋体"/>
              <w:sz w:val="20"/>
              <w:szCs w:val="20"/>
            </w:rPr>
          </w:rPrChange>
        </w:rPr>
        <w:t>5</w:t>
      </w:r>
      <w:r>
        <w:rPr>
          <w:rFonts w:hint="eastAsia" w:ascii="宋体" w:hAnsi="宋体" w:cs="宋体"/>
          <w:bCs/>
          <w:sz w:val="21"/>
          <w:szCs w:val="21"/>
          <w:rPrChange w:id="401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402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403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6</w:t>
      </w:r>
      <w:r>
        <w:rPr>
          <w:rFonts w:hint="eastAsia" w:ascii="宋体" w:hAnsi="宋体" w:cs="宋体"/>
          <w:bCs/>
          <w:sz w:val="21"/>
          <w:szCs w:val="21"/>
          <w:rPrChange w:id="404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sz w:val="21"/>
          <w:szCs w:val="21"/>
          <w:rPrChange w:id="405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sz w:val="21"/>
          <w:szCs w:val="21"/>
          <w:rPrChange w:id="406" w:author="徐驿" w:date="2023-11-24T14:57:00Z">
            <w:rPr>
              <w:rFonts w:ascii="Calibri" w:hAnsi="宋体"/>
              <w:sz w:val="20"/>
              <w:szCs w:val="20"/>
            </w:rPr>
          </w:rPrChange>
        </w:rPr>
        <w:t>7</w:t>
      </w:r>
      <w:r>
        <w:rPr>
          <w:rFonts w:hint="eastAsia" w:ascii="宋体" w:hAnsi="宋体" w:cs="宋体"/>
          <w:bCs/>
          <w:sz w:val="21"/>
          <w:szCs w:val="21"/>
          <w:rPrChange w:id="407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408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409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8</w:t>
      </w:r>
      <w:r>
        <w:rPr>
          <w:rFonts w:ascii="宋体" w:hAnsi="宋体" w:cs="宋体"/>
          <w:bCs/>
          <w:color w:val="auto"/>
          <w:sz w:val="21"/>
          <w:szCs w:val="21"/>
          <w:rPrChange w:id="410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r>
        <w:rPr>
          <w:rFonts w:ascii="宋体" w:hAnsi="宋体" w:cs="宋体"/>
          <w:bCs/>
          <w:color w:val="auto"/>
          <w:sz w:val="21"/>
          <w:szCs w:val="21"/>
          <w:rPrChange w:id="411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F</w:t>
      </w:r>
      <w:r>
        <w:rPr>
          <w:rFonts w:ascii="宋体" w:hAnsi="宋体" w:cs="宋体"/>
          <w:bCs/>
          <w:color w:val="auto"/>
          <w:sz w:val="21"/>
          <w:szCs w:val="21"/>
          <w:rPrChange w:id="412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9</w:t>
      </w:r>
      <w:r>
        <w:rPr>
          <w:rFonts w:hint="eastAsia" w:ascii="宋体" w:hAnsi="宋体" w:cs="宋体"/>
          <w:bCs/>
          <w:color w:val="auto"/>
          <w:sz w:val="21"/>
          <w:szCs w:val="21"/>
          <w:rPrChange w:id="413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r>
        <w:rPr>
          <w:rFonts w:hint="eastAsia" w:ascii="宋体" w:hAnsi="宋体" w:cs="宋体"/>
          <w:bCs/>
          <w:color w:val="auto"/>
          <w:sz w:val="21"/>
          <w:szCs w:val="21"/>
          <w:rPrChange w:id="414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F10</w:t>
      </w:r>
      <w:r>
        <w:rPr>
          <w:rFonts w:hint="eastAsia" w:ascii="宋体" w:hAnsi="宋体" w:cs="宋体"/>
          <w:bCs/>
          <w:color w:val="auto"/>
          <w:sz w:val="21"/>
          <w:szCs w:val="21"/>
          <w:rPrChange w:id="415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×</w:t>
      </w:r>
      <w:ins w:id="416" w:author="Zixuan Shen" w:date="2023-11-24T16:48:28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F1</w:t>
        </w:r>
      </w:ins>
      <w:ins w:id="417" w:author="Zixuan Shen" w:date="2023-11-24T16:48:28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1</w:t>
        </w:r>
      </w:ins>
      <w:ins w:id="418" w:author="Zixuan Shen" w:date="2023-11-24T16:48:28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419" w:author="Zixuan Shen" w:date="2023-11-24T16:48:28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2</w:t>
        </w:r>
      </w:ins>
      <w:ins w:id="420" w:author="Zixuan Shen" w:date="2023-11-24T16:48:28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</w:t>
        </w:r>
      </w:ins>
      <w:del w:id="421" w:author="Zixuan Shen" w:date="2023-11-27T14:07:47Z">
        <w:r>
          <w:rPr>
            <w:rFonts w:hint="eastAsia" w:ascii="宋体" w:hAnsi="宋体" w:cs="宋体"/>
            <w:bCs/>
            <w:color w:val="auto"/>
            <w:sz w:val="21"/>
            <w:szCs w:val="21"/>
            <w:rPrChange w:id="422" w:author="徐驿" w:date="2023-11-24T14:57:00Z">
              <w:rPr>
                <w:rFonts w:hint="eastAsia" w:ascii="Calibri" w:hAnsi="宋体" w:cs="Arial"/>
                <w:bCs/>
                <w:color w:val="000000"/>
                <w:sz w:val="20"/>
                <w:szCs w:val="20"/>
              </w:rPr>
            </w:rPrChange>
          </w:rPr>
          <w:delText>F13</w:delText>
        </w:r>
      </w:del>
      <w:ins w:id="423" w:author="赵艺" w:date="2023-11-27T11:46:24Z">
        <w:del w:id="424" w:author="Zixuan Shen" w:date="2023-11-27T14:07:47Z">
          <w:r>
            <w:rPr>
              <w:rFonts w:hint="eastAsia" w:ascii="宋体" w:hAnsi="宋体" w:cs="宋体"/>
              <w:bCs/>
              <w:color w:val="auto"/>
              <w:sz w:val="21"/>
              <w:szCs w:val="21"/>
            </w:rPr>
            <w:delText>×</w:delText>
          </w:r>
        </w:del>
      </w:ins>
      <w:ins w:id="425" w:author="赵艺" w:date="2023-11-27T11:46:24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F1</w:t>
        </w:r>
      </w:ins>
      <w:ins w:id="426" w:author="赵艺" w:date="2023-11-27T11:46:24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4</w:t>
        </w:r>
      </w:ins>
      <w:ins w:id="427" w:author="赵艺" w:date="2023-11-27T11:46:24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428" w:author="赵艺" w:date="2023-11-27T11:46:24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5</w:t>
        </w:r>
      </w:ins>
      <w:ins w:id="429" w:author="赵艺" w:date="2023-11-27T11:46:24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430" w:author="赵艺" w:date="2023-11-27T11:46:24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6</w:t>
        </w:r>
      </w:ins>
      <w:ins w:id="431" w:author="赵艺" w:date="2023-11-27T11:46:24Z">
        <w:r>
          <w:rPr>
            <w:rFonts w:hint="eastAsia" w:ascii="宋体" w:hAnsi="宋体" w:cs="宋体"/>
            <w:bCs/>
            <w:color w:val="auto"/>
            <w:sz w:val="21"/>
            <w:szCs w:val="21"/>
          </w:rPr>
          <w:t>×F1</w:t>
        </w:r>
      </w:ins>
      <w:ins w:id="432" w:author="赵艺" w:date="2023-11-27T11:46:24Z">
        <w:r>
          <w:rPr>
            <w:rFonts w:hint="eastAsia" w:hAnsi="宋体" w:cs="宋体"/>
            <w:bCs/>
            <w:color w:val="auto"/>
            <w:sz w:val="21"/>
            <w:szCs w:val="21"/>
            <w:lang w:val="en-US" w:eastAsia="zh-CN"/>
          </w:rPr>
          <w:t>7</w:t>
        </w:r>
      </w:ins>
    </w:p>
    <w:p>
      <w:pPr>
        <w:spacing w:line="360" w:lineRule="auto"/>
        <w:ind w:firstLine="420" w:firstLineChars="200"/>
        <w:jc w:val="left"/>
        <w:rPr>
          <w:rFonts w:ascii="宋体" w:hAnsi="宋体" w:cs="宋体"/>
          <w:bCs/>
          <w:sz w:val="21"/>
          <w:szCs w:val="21"/>
          <w:rPrChange w:id="433" w:author="徐驿" w:date="2023-11-24T14:57:00Z">
            <w:rPr>
              <w:rFonts w:ascii="Calibri" w:hAnsi="宋体" w:cs="Arial"/>
              <w:sz w:val="20"/>
              <w:szCs w:val="20"/>
            </w:rPr>
          </w:rPrChange>
        </w:rPr>
      </w:pPr>
      <w:r>
        <w:rPr>
          <w:rFonts w:ascii="宋体" w:hAnsi="宋体" w:cs="宋体"/>
          <w:bCs/>
          <w:color w:val="auto"/>
          <w:sz w:val="21"/>
          <w:szCs w:val="21"/>
          <w:rPrChange w:id="434" w:author="徐驿" w:date="2023-11-24T14:57:00Z">
            <w:rPr>
              <w:rFonts w:ascii="Calibri" w:hAnsi="宋体" w:cs="Arial"/>
              <w:bCs/>
              <w:color w:val="000000"/>
              <w:sz w:val="20"/>
              <w:szCs w:val="20"/>
            </w:rPr>
          </w:rPrChange>
        </w:rPr>
        <w:t>总年保险费</w:t>
      </w:r>
      <w:r>
        <w:rPr>
          <w:rFonts w:hint="eastAsia" w:ascii="宋体" w:hAnsi="宋体" w:cs="宋体"/>
          <w:bCs/>
          <w:color w:val="auto"/>
          <w:sz w:val="21"/>
          <w:szCs w:val="21"/>
          <w:rPrChange w:id="435" w:author="徐驿" w:date="2023-11-24T14:57:00Z">
            <w:rPr>
              <w:rFonts w:hint="eastAsia" w:ascii="Calibri" w:hAnsi="宋体" w:cs="Arial"/>
              <w:bCs/>
              <w:color w:val="000000"/>
              <w:sz w:val="20"/>
              <w:szCs w:val="20"/>
            </w:rPr>
          </w:rPrChange>
        </w:rPr>
        <w:t>=</w:t>
      </w:r>
      <w:r>
        <w:rPr>
          <w:rFonts w:hint="eastAsia" w:hAnsi="宋体" w:cs="宋体"/>
          <w:bCs/>
          <w:sz w:val="21"/>
          <w:szCs w:val="21"/>
        </w:rPr>
        <w:t>社保内门（急）诊医疗保险金</w:t>
      </w:r>
      <w:r>
        <w:rPr>
          <w:rFonts w:hint="eastAsia" w:ascii="宋体" w:hAnsi="宋体" w:cs="宋体"/>
          <w:bCs/>
          <w:sz w:val="21"/>
          <w:szCs w:val="21"/>
          <w:rPrChange w:id="436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年保险费</w:t>
      </w:r>
      <w:r>
        <w:rPr>
          <w:rFonts w:hint="eastAsia" w:ascii="宋体" w:hAnsi="宋体" w:cs="宋体"/>
          <w:bCs/>
          <w:sz w:val="21"/>
          <w:szCs w:val="21"/>
          <w:rPrChange w:id="437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+</w:t>
      </w:r>
      <w:r>
        <w:rPr>
          <w:rFonts w:hint="eastAsia" w:hAnsi="宋体" w:cs="宋体"/>
          <w:bCs/>
          <w:sz w:val="21"/>
          <w:szCs w:val="21"/>
        </w:rPr>
        <w:t>社保外门（急）诊医疗保险金</w:t>
      </w:r>
      <w:r>
        <w:rPr>
          <w:rFonts w:hint="eastAsia" w:ascii="宋体" w:hAnsi="宋体" w:cs="宋体"/>
          <w:bCs/>
          <w:sz w:val="21"/>
          <w:szCs w:val="21"/>
          <w:rPrChange w:id="438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年保险费</w:t>
      </w:r>
    </w:p>
    <w:p>
      <w:pPr>
        <w:spacing w:line="360" w:lineRule="auto"/>
        <w:ind w:firstLine="420" w:firstLineChars="200"/>
        <w:jc w:val="left"/>
        <w:rPr>
          <w:rFonts w:ascii="宋体" w:hAnsi="宋体" w:cs="宋体"/>
          <w:bCs/>
          <w:sz w:val="21"/>
          <w:szCs w:val="21"/>
          <w:rPrChange w:id="439" w:author="徐驿" w:date="2023-11-24T14:57:00Z">
            <w:rPr>
              <w:rFonts w:ascii="Calibri" w:hAnsi="宋体"/>
              <w:sz w:val="20"/>
              <w:szCs w:val="20"/>
            </w:rPr>
          </w:rPrChange>
        </w:rPr>
      </w:pPr>
      <w:r>
        <w:rPr>
          <w:rFonts w:hint="eastAsia" w:ascii="宋体" w:hAnsi="宋体" w:cs="宋体"/>
          <w:bCs/>
          <w:sz w:val="21"/>
          <w:szCs w:val="21"/>
          <w:rPrChange w:id="440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每期保险费（按四舍五入计算）</w:t>
      </w:r>
      <w:r>
        <w:rPr>
          <w:rFonts w:hint="eastAsia" w:ascii="宋体" w:hAnsi="宋体" w:cs="宋体"/>
          <w:bCs/>
          <w:sz w:val="21"/>
          <w:szCs w:val="21"/>
          <w:rPrChange w:id="441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=</w:t>
      </w:r>
      <w:r>
        <w:rPr>
          <w:rFonts w:hint="eastAsia" w:ascii="宋体" w:hAnsi="宋体" w:cs="宋体"/>
          <w:bCs/>
          <w:sz w:val="21"/>
          <w:szCs w:val="21"/>
          <w:rPrChange w:id="442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总年保险费</w:t>
      </w:r>
      <w:r>
        <w:rPr>
          <w:rFonts w:hint="eastAsia" w:ascii="宋体" w:hAnsi="宋体" w:cs="宋体"/>
          <w:bCs/>
          <w:sz w:val="21"/>
          <w:szCs w:val="21"/>
          <w:rPrChange w:id="443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÷分期缴费期数</w:t>
      </w:r>
    </w:p>
    <w:p>
      <w:pPr>
        <w:spacing w:line="360" w:lineRule="auto"/>
        <w:ind w:firstLine="420" w:firstLineChars="200"/>
        <w:jc w:val="left"/>
        <w:rPr>
          <w:rFonts w:hAnsi="宋体" w:cs="宋体"/>
          <w:bCs/>
          <w:sz w:val="21"/>
          <w:szCs w:val="21"/>
          <w:rPrChange w:id="444" w:author="徐驿" w:date="2023-11-24T14:57:00Z">
            <w:rPr>
              <w:rFonts w:hAnsi="宋体"/>
              <w:sz w:val="20"/>
              <w:szCs w:val="20"/>
            </w:rPr>
          </w:rPrChange>
        </w:rPr>
      </w:pPr>
      <w:r>
        <w:rPr>
          <w:rFonts w:ascii="宋体" w:hAnsi="宋体" w:cs="宋体"/>
          <w:bCs/>
          <w:sz w:val="21"/>
          <w:szCs w:val="21"/>
          <w:rPrChange w:id="445" w:author="徐驿" w:date="2023-11-24T14:57:00Z">
            <w:rPr>
              <w:rFonts w:ascii="Calibri" w:hAnsi="宋体"/>
              <w:sz w:val="20"/>
              <w:szCs w:val="20"/>
            </w:rPr>
          </w:rPrChange>
        </w:rPr>
        <w:t>注</w:t>
      </w:r>
      <w:r>
        <w:rPr>
          <w:rFonts w:hint="eastAsia" w:ascii="宋体" w:hAnsi="宋体" w:cs="宋体"/>
          <w:bCs/>
          <w:sz w:val="21"/>
          <w:szCs w:val="21"/>
          <w:rPrChange w:id="446" w:author="徐驿" w:date="2023-11-24T14:57:00Z">
            <w:rPr>
              <w:rFonts w:hint="eastAsia" w:ascii="Calibri" w:hAnsi="宋体"/>
              <w:sz w:val="20"/>
              <w:szCs w:val="20"/>
            </w:rPr>
          </w:rPrChange>
        </w:rPr>
        <w:t>：本产品涉及分期缴费，每期缴费金额一致。</w:t>
      </w:r>
    </w:p>
    <w:p>
      <w:pPr>
        <w:jc w:val="left"/>
        <w:rPr>
          <w:rFonts w:hAnsi="宋体" w:cs="宋体"/>
          <w:b/>
          <w:sz w:val="20"/>
          <w:szCs w:val="20"/>
        </w:rPr>
      </w:pPr>
    </w:p>
    <w:p>
      <w:pPr>
        <w:jc w:val="left"/>
        <w:rPr>
          <w:rFonts w:hAnsi="宋体" w:cs="宋体"/>
          <w:b/>
          <w:sz w:val="21"/>
          <w:szCs w:val="21"/>
          <w:rPrChange w:id="447" w:author="徐驿" w:date="2023-11-24T14:57:00Z">
            <w:rPr>
              <w:rFonts w:hAnsi="宋体" w:cs="宋体"/>
              <w:b/>
              <w:sz w:val="20"/>
              <w:szCs w:val="20"/>
            </w:rPr>
          </w:rPrChange>
        </w:rPr>
      </w:pPr>
      <w:r>
        <w:rPr>
          <w:rFonts w:hint="eastAsia" w:hAnsi="宋体" w:cs="宋体"/>
          <w:b/>
          <w:sz w:val="21"/>
          <w:szCs w:val="21"/>
          <w:rPrChange w:id="448" w:author="徐驿" w:date="2023-11-24T14:57:00Z">
            <w:rPr>
              <w:rFonts w:hint="eastAsia" w:hAnsi="宋体" w:cs="宋体"/>
              <w:b/>
              <w:sz w:val="20"/>
              <w:szCs w:val="20"/>
            </w:rPr>
          </w:rPrChange>
        </w:rPr>
        <w:t>四、</w:t>
      </w:r>
      <w:r>
        <w:rPr>
          <w:rFonts w:hAnsi="宋体" w:cs="宋体"/>
          <w:b/>
          <w:sz w:val="21"/>
          <w:szCs w:val="21"/>
          <w:rPrChange w:id="449" w:author="徐驿" w:date="2023-11-24T14:57:00Z">
            <w:rPr>
              <w:rFonts w:hAnsi="宋体" w:cs="宋体"/>
              <w:b/>
              <w:sz w:val="20"/>
              <w:szCs w:val="20"/>
            </w:rPr>
          </w:rPrChange>
        </w:rPr>
        <w:t>短期费率表</w:t>
      </w:r>
    </w:p>
    <w:p>
      <w:pPr>
        <w:snapToGrid w:val="0"/>
        <w:spacing w:line="288" w:lineRule="auto"/>
        <w:ind w:firstLine="420" w:firstLineChars="200"/>
        <w:rPr>
          <w:rFonts w:hAnsi="宋体"/>
          <w:sz w:val="21"/>
          <w:szCs w:val="21"/>
          <w:rPrChange w:id="450" w:author="徐驿" w:date="2023-11-24T14:57:00Z">
            <w:rPr>
              <w:rFonts w:hAnsi="宋体"/>
              <w:sz w:val="20"/>
              <w:szCs w:val="20"/>
            </w:rPr>
          </w:rPrChange>
        </w:rPr>
      </w:pPr>
      <w:r>
        <w:rPr>
          <w:rFonts w:hint="eastAsia" w:hAnsi="宋体"/>
          <w:sz w:val="21"/>
          <w:szCs w:val="21"/>
          <w:rPrChange w:id="451" w:author="徐驿" w:date="2023-11-24T14:57:00Z">
            <w:rPr>
              <w:rFonts w:hint="eastAsia" w:hAnsi="宋体"/>
              <w:sz w:val="20"/>
              <w:szCs w:val="20"/>
            </w:rPr>
          </w:rPrChange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ind w:firstLine="482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Zixuan Shen" w:date="2023-11-24T16:56:10Z" w:initials="">
    <w:p w14:paraId="06A211CF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1.0应该是中括号吧</w:t>
      </w:r>
    </w:p>
  </w:comment>
  <w:comment w:id="1" w:author="徐驿" w:date="2023-11-24T14:52:00Z" w:initials="L">
    <w:p w14:paraId="2D8C041A">
      <w:pPr>
        <w:pStyle w:val="2"/>
      </w:pPr>
      <w:r>
        <w:rPr>
          <w:rFonts w:hint="eastAsia"/>
        </w:rPr>
        <w:t>调整系数不连续吗？</w:t>
      </w:r>
    </w:p>
  </w:comment>
  <w:comment w:id="2" w:author="Zixuan Shen" w:date="2023-11-24T16:47:28Z" w:initials="">
    <w:p w14:paraId="6A8C6A95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社保外的责任与有无社保调整系数相关联吗？</w:t>
      </w:r>
    </w:p>
  </w:comment>
  <w:comment w:id="3" w:author="赵艺" w:date="2023-11-27T09:49:44Z" w:initials="">
    <w:p w14:paraId="30EC5BE1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社保外计算公式删掉“</w:t>
      </w:r>
      <w:r>
        <w:rPr>
          <w:rFonts w:ascii="宋体" w:hAnsi="宋体" w:cs="宋体"/>
          <w:bCs/>
          <w:color w:val="auto"/>
          <w:sz w:val="21"/>
          <w:szCs w:val="21"/>
        </w:rPr>
        <w:t>×F</w:t>
      </w:r>
      <w:r>
        <w:rPr>
          <w:rFonts w:hint="eastAsia" w:hAnsi="宋体" w:cs="宋体"/>
          <w:bCs/>
          <w:color w:val="auto"/>
          <w:sz w:val="21"/>
          <w:szCs w:val="21"/>
          <w:lang w:val="en-US" w:eastAsia="zh-CN"/>
        </w:rPr>
        <w:t>13</w:t>
      </w:r>
      <w:r>
        <w:rPr>
          <w:rFonts w:hint="eastAsia"/>
          <w:lang w:val="en-US" w:eastAsia="zh-CN"/>
        </w:rPr>
        <w:t>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6A211CF" w15:done="0"/>
  <w15:commentEx w15:paraId="2D8C041A" w15:done="0"/>
  <w15:commentEx w15:paraId="6A8C6A95" w15:done="0"/>
  <w15:commentEx w15:paraId="30EC5BE1" w15:done="0" w15:paraIdParent="6A8C6A95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赵艺">
    <w15:presenceInfo w15:providerId="WPS Office" w15:userId="605565057"/>
  </w15:person>
  <w15:person w15:author="Zixuan Shen">
    <w15:presenceInfo w15:providerId="WPS Office" w15:userId="7958596284"/>
  </w15:person>
  <w15:person w15:author="徐驿">
    <w15:presenceInfo w15:providerId="None" w15:userId="徐驿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1YzVjNDU4NzkyYTIwY2M0YjE2NTY3ZjhjNjcyZTMifQ=="/>
  </w:docVars>
  <w:rsids>
    <w:rsidRoot w:val="009D2EA9"/>
    <w:rsid w:val="000105E8"/>
    <w:rsid w:val="000526C5"/>
    <w:rsid w:val="0005385A"/>
    <w:rsid w:val="000A313F"/>
    <w:rsid w:val="000C5F5A"/>
    <w:rsid w:val="000C7B51"/>
    <w:rsid w:val="000D71B1"/>
    <w:rsid w:val="001436B8"/>
    <w:rsid w:val="00152517"/>
    <w:rsid w:val="001615F8"/>
    <w:rsid w:val="00181006"/>
    <w:rsid w:val="00183679"/>
    <w:rsid w:val="00193BDD"/>
    <w:rsid w:val="001968FE"/>
    <w:rsid w:val="001976C7"/>
    <w:rsid w:val="001B4D13"/>
    <w:rsid w:val="001E00C1"/>
    <w:rsid w:val="00231530"/>
    <w:rsid w:val="002B7387"/>
    <w:rsid w:val="002C3D26"/>
    <w:rsid w:val="002E4BA2"/>
    <w:rsid w:val="00310925"/>
    <w:rsid w:val="0031495C"/>
    <w:rsid w:val="00332589"/>
    <w:rsid w:val="00344709"/>
    <w:rsid w:val="00374B6A"/>
    <w:rsid w:val="00393AC7"/>
    <w:rsid w:val="00396328"/>
    <w:rsid w:val="003A4F9F"/>
    <w:rsid w:val="003E53F1"/>
    <w:rsid w:val="003F029A"/>
    <w:rsid w:val="00430524"/>
    <w:rsid w:val="004855B0"/>
    <w:rsid w:val="004A56DF"/>
    <w:rsid w:val="004B606B"/>
    <w:rsid w:val="00513C05"/>
    <w:rsid w:val="0051705F"/>
    <w:rsid w:val="00567A01"/>
    <w:rsid w:val="0059086D"/>
    <w:rsid w:val="005A1F73"/>
    <w:rsid w:val="005A3C37"/>
    <w:rsid w:val="005D6127"/>
    <w:rsid w:val="005E6C18"/>
    <w:rsid w:val="00614A57"/>
    <w:rsid w:val="0062007F"/>
    <w:rsid w:val="00634A7C"/>
    <w:rsid w:val="006D7A85"/>
    <w:rsid w:val="006F3152"/>
    <w:rsid w:val="007448E8"/>
    <w:rsid w:val="00746647"/>
    <w:rsid w:val="00767B6C"/>
    <w:rsid w:val="007877A5"/>
    <w:rsid w:val="007B4505"/>
    <w:rsid w:val="007D4633"/>
    <w:rsid w:val="007D7523"/>
    <w:rsid w:val="007E2528"/>
    <w:rsid w:val="007F1154"/>
    <w:rsid w:val="00800D98"/>
    <w:rsid w:val="008678A4"/>
    <w:rsid w:val="00897B55"/>
    <w:rsid w:val="008C24CF"/>
    <w:rsid w:val="009C279D"/>
    <w:rsid w:val="009D2EA9"/>
    <w:rsid w:val="009F28B5"/>
    <w:rsid w:val="009F5C7C"/>
    <w:rsid w:val="00A322C2"/>
    <w:rsid w:val="00A60346"/>
    <w:rsid w:val="00AB28C3"/>
    <w:rsid w:val="00B64D2C"/>
    <w:rsid w:val="00B728FF"/>
    <w:rsid w:val="00BF42BB"/>
    <w:rsid w:val="00C006C5"/>
    <w:rsid w:val="00C3408A"/>
    <w:rsid w:val="00C3789F"/>
    <w:rsid w:val="00C87FB9"/>
    <w:rsid w:val="00CB773E"/>
    <w:rsid w:val="00D02DC0"/>
    <w:rsid w:val="00D31F71"/>
    <w:rsid w:val="00D542FA"/>
    <w:rsid w:val="00D90B37"/>
    <w:rsid w:val="00D925DE"/>
    <w:rsid w:val="00DA13CC"/>
    <w:rsid w:val="00DB55C6"/>
    <w:rsid w:val="00E058A8"/>
    <w:rsid w:val="00E12A41"/>
    <w:rsid w:val="00E265A2"/>
    <w:rsid w:val="00E35F1D"/>
    <w:rsid w:val="00E661F6"/>
    <w:rsid w:val="00ED53CA"/>
    <w:rsid w:val="00ED5725"/>
    <w:rsid w:val="00F0565D"/>
    <w:rsid w:val="00F4122C"/>
    <w:rsid w:val="00F75AFB"/>
    <w:rsid w:val="00FD062B"/>
    <w:rsid w:val="00FE1113"/>
    <w:rsid w:val="01160C25"/>
    <w:rsid w:val="01292EFD"/>
    <w:rsid w:val="03413741"/>
    <w:rsid w:val="03690011"/>
    <w:rsid w:val="04060867"/>
    <w:rsid w:val="04203ED0"/>
    <w:rsid w:val="04225EA6"/>
    <w:rsid w:val="04F45324"/>
    <w:rsid w:val="057D53A7"/>
    <w:rsid w:val="05EB7128"/>
    <w:rsid w:val="08B202D9"/>
    <w:rsid w:val="0A20364D"/>
    <w:rsid w:val="0B7117B3"/>
    <w:rsid w:val="0BC24FE7"/>
    <w:rsid w:val="0BCD25F3"/>
    <w:rsid w:val="0C4A566D"/>
    <w:rsid w:val="0D3F6EA3"/>
    <w:rsid w:val="0E3F43A3"/>
    <w:rsid w:val="0E893F9F"/>
    <w:rsid w:val="0FAA7E32"/>
    <w:rsid w:val="1195219F"/>
    <w:rsid w:val="12A91FEB"/>
    <w:rsid w:val="159D7AC9"/>
    <w:rsid w:val="16A955FC"/>
    <w:rsid w:val="1710427C"/>
    <w:rsid w:val="17857DA8"/>
    <w:rsid w:val="182A4033"/>
    <w:rsid w:val="1B004294"/>
    <w:rsid w:val="1BBF3482"/>
    <w:rsid w:val="1C804A2D"/>
    <w:rsid w:val="1DE10D41"/>
    <w:rsid w:val="210E4263"/>
    <w:rsid w:val="225D0039"/>
    <w:rsid w:val="23FC4684"/>
    <w:rsid w:val="25285D3D"/>
    <w:rsid w:val="26937DAE"/>
    <w:rsid w:val="297214C3"/>
    <w:rsid w:val="2A2345B4"/>
    <w:rsid w:val="2A327258"/>
    <w:rsid w:val="2BDE0535"/>
    <w:rsid w:val="2CB34A44"/>
    <w:rsid w:val="2CE86DA6"/>
    <w:rsid w:val="2E10227E"/>
    <w:rsid w:val="2E1D2F4E"/>
    <w:rsid w:val="2EF1514C"/>
    <w:rsid w:val="2F3F6B2C"/>
    <w:rsid w:val="30E16354"/>
    <w:rsid w:val="314158B5"/>
    <w:rsid w:val="3413280D"/>
    <w:rsid w:val="34280D47"/>
    <w:rsid w:val="347B247A"/>
    <w:rsid w:val="35CA1203"/>
    <w:rsid w:val="36800AC3"/>
    <w:rsid w:val="36C5274F"/>
    <w:rsid w:val="382C65D7"/>
    <w:rsid w:val="389A3241"/>
    <w:rsid w:val="389B4EDB"/>
    <w:rsid w:val="38B404F0"/>
    <w:rsid w:val="38EB7498"/>
    <w:rsid w:val="3A1A4C54"/>
    <w:rsid w:val="3AA8477D"/>
    <w:rsid w:val="3B3D0FF1"/>
    <w:rsid w:val="3CAC3313"/>
    <w:rsid w:val="3F59368F"/>
    <w:rsid w:val="3FDBC2B6"/>
    <w:rsid w:val="416F4C32"/>
    <w:rsid w:val="418F600A"/>
    <w:rsid w:val="41D73CE9"/>
    <w:rsid w:val="42D74C54"/>
    <w:rsid w:val="433108D4"/>
    <w:rsid w:val="47396071"/>
    <w:rsid w:val="49924C7B"/>
    <w:rsid w:val="49AA17FE"/>
    <w:rsid w:val="4AC829AA"/>
    <w:rsid w:val="4AE44EBC"/>
    <w:rsid w:val="4B967466"/>
    <w:rsid w:val="4B9A1072"/>
    <w:rsid w:val="4C510D14"/>
    <w:rsid w:val="4D2772C7"/>
    <w:rsid w:val="4E2F1811"/>
    <w:rsid w:val="4F8B78D6"/>
    <w:rsid w:val="4FEA5EAD"/>
    <w:rsid w:val="50A311A3"/>
    <w:rsid w:val="52F4325B"/>
    <w:rsid w:val="530A0851"/>
    <w:rsid w:val="54047BE2"/>
    <w:rsid w:val="558414E6"/>
    <w:rsid w:val="568611C3"/>
    <w:rsid w:val="56BA5B79"/>
    <w:rsid w:val="57287FDB"/>
    <w:rsid w:val="572E11A9"/>
    <w:rsid w:val="582C2F3B"/>
    <w:rsid w:val="5AD563F4"/>
    <w:rsid w:val="5B115BE2"/>
    <w:rsid w:val="5BE43503"/>
    <w:rsid w:val="5CB63D34"/>
    <w:rsid w:val="5DC161D8"/>
    <w:rsid w:val="5E512215"/>
    <w:rsid w:val="5EB760E5"/>
    <w:rsid w:val="5F226459"/>
    <w:rsid w:val="5F9829C2"/>
    <w:rsid w:val="61D6330C"/>
    <w:rsid w:val="633F7E95"/>
    <w:rsid w:val="63BD4EB9"/>
    <w:rsid w:val="665A5BC1"/>
    <w:rsid w:val="666C20AC"/>
    <w:rsid w:val="676845BD"/>
    <w:rsid w:val="694864B2"/>
    <w:rsid w:val="6A543013"/>
    <w:rsid w:val="6A5C4EA8"/>
    <w:rsid w:val="6B706F0B"/>
    <w:rsid w:val="6CEB0119"/>
    <w:rsid w:val="6D9FE187"/>
    <w:rsid w:val="6ED42C2C"/>
    <w:rsid w:val="6F820641"/>
    <w:rsid w:val="7397088D"/>
    <w:rsid w:val="74A03E02"/>
    <w:rsid w:val="758F2146"/>
    <w:rsid w:val="759A7160"/>
    <w:rsid w:val="75BF29AD"/>
    <w:rsid w:val="764364A0"/>
    <w:rsid w:val="770A3841"/>
    <w:rsid w:val="778A0F62"/>
    <w:rsid w:val="799D4BAC"/>
    <w:rsid w:val="7A006C6F"/>
    <w:rsid w:val="7A8F40D8"/>
    <w:rsid w:val="7B2B534C"/>
    <w:rsid w:val="7BB79729"/>
    <w:rsid w:val="7BF35B8E"/>
    <w:rsid w:val="7D722C8D"/>
    <w:rsid w:val="7ED7293A"/>
    <w:rsid w:val="7FB139BF"/>
    <w:rsid w:val="8FF5CCB1"/>
    <w:rsid w:val="BFFF5BF2"/>
    <w:rsid w:val="FBEB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5">
    <w:name w:val="批注主题 字符"/>
    <w:basedOn w:val="14"/>
    <w:link w:val="7"/>
    <w:qFormat/>
    <w:uiPriority w:val="0"/>
    <w:rPr>
      <w:rFonts w:ascii="宋体"/>
      <w:b/>
      <w:bCs/>
      <w:sz w:val="34"/>
      <w:szCs w:val="22"/>
    </w:rPr>
  </w:style>
  <w:style w:type="paragraph" w:customStyle="1" w:styleId="16">
    <w:name w:val="修订1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table" w:customStyle="1" w:styleId="17">
    <w:name w:val="网格型1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Revision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339</Words>
  <Characters>1938</Characters>
  <Lines>16</Lines>
  <Paragraphs>4</Paragraphs>
  <TotalTime>7</TotalTime>
  <ScaleCrop>false</ScaleCrop>
  <LinksUpToDate>false</LinksUpToDate>
  <CharactersWithSpaces>2273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2021-09-09T18:47:00Z</dcterms:created>
  <dc:creator>Lenovo</dc:creator>
  <cp:lastModifiedBy>赵艺</cp:lastModifiedBy>
  <dcterms:modified xsi:type="dcterms:W3CDTF">2023-11-28T07:15:15Z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84ED2BE93B2F4403923F176EAF9688C2_13</vt:lpwstr>
  </property>
</Properties>
</file>