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宋体"/>
          <w:b/>
          <w:sz w:val="28"/>
          <w:szCs w:val="28"/>
        </w:rPr>
      </w:pPr>
      <w:bookmarkStart w:id="0" w:name="_GoBack"/>
      <w:bookmarkEnd w:id="0"/>
      <w:r>
        <w:rPr>
          <w:rFonts w:hint="eastAsia" w:hAnsi="宋体" w:cs="宋体"/>
          <w:b/>
          <w:sz w:val="28"/>
          <w:szCs w:val="28"/>
        </w:rPr>
        <w:t>华农财产保险股份有限公司</w:t>
      </w:r>
    </w:p>
    <w:p>
      <w:pPr>
        <w:spacing w:line="360" w:lineRule="auto"/>
        <w:jc w:val="center"/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个人医疗保险费率表（互联网专属）</w:t>
      </w:r>
    </w:p>
    <w:p>
      <w:pPr>
        <w:spacing w:after="156" w:afterLines="50"/>
        <w:rPr>
          <w:ins w:id="0" w:author="Zixuan Shen [2]" w:date="2022-04-19T11:17:16Z"/>
          <w:rFonts w:hint="eastAsia" w:hAnsi="宋体" w:eastAsia="宋体"/>
          <w:b/>
          <w:sz w:val="21"/>
          <w:szCs w:val="21"/>
        </w:rPr>
      </w:pPr>
    </w:p>
    <w:p>
      <w:pPr>
        <w:spacing w:after="156" w:afterLines="50"/>
        <w:rPr>
          <w:rFonts w:hAnsi="宋体" w:eastAsia="宋体"/>
          <w:sz w:val="21"/>
          <w:szCs w:val="21"/>
        </w:rPr>
      </w:pPr>
      <w:r>
        <w:rPr>
          <w:rFonts w:hint="eastAsia" w:hAnsi="宋体" w:eastAsia="宋体"/>
          <w:b/>
          <w:sz w:val="21"/>
          <w:szCs w:val="21"/>
        </w:rPr>
        <w:t>一、年基准保险费</w:t>
      </w:r>
      <w:r>
        <w:rPr>
          <w:rFonts w:hAnsi="宋体" w:eastAsia="宋体"/>
          <w:sz w:val="21"/>
          <w:szCs w:val="21"/>
        </w:rPr>
        <w:t>(</w:t>
      </w:r>
      <w:r>
        <w:rPr>
          <w:rFonts w:hint="eastAsia" w:hAnsi="宋体" w:eastAsia="宋体"/>
          <w:sz w:val="21"/>
          <w:szCs w:val="21"/>
        </w:rPr>
        <w:t>单位：元）</w:t>
      </w:r>
    </w:p>
    <w:tbl>
      <w:tblPr>
        <w:tblStyle w:val="6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9"/>
        <w:gridCol w:w="2475"/>
        <w:gridCol w:w="291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19" w:type="dxa"/>
            <w:vAlign w:val="center"/>
          </w:tcPr>
          <w:p>
            <w:pPr>
              <w:jc w:val="center"/>
              <w:rPr>
                <w:rFonts w:hAnsi="宋体" w:eastAsia="宋体" w:cs="宋体"/>
                <w:b/>
                <w:sz w:val="21"/>
                <w:szCs w:val="21"/>
              </w:rPr>
            </w:pPr>
            <w:r>
              <w:rPr>
                <w:rFonts w:hint="eastAsia" w:hAnsi="宋体" w:eastAsia="宋体" w:cs="宋体"/>
                <w:b/>
                <w:sz w:val="21"/>
                <w:szCs w:val="21"/>
              </w:rPr>
              <w:t>年龄（周岁）</w:t>
            </w:r>
          </w:p>
        </w:tc>
        <w:tc>
          <w:tcPr>
            <w:tcW w:w="24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eastAsia="宋体" w:cs="宋体"/>
                <w:b/>
                <w:sz w:val="21"/>
                <w:szCs w:val="21"/>
              </w:rPr>
            </w:pPr>
            <w:r>
              <w:rPr>
                <w:rFonts w:hint="eastAsia" w:hAnsi="宋体" w:eastAsia="宋体" w:cs="宋体"/>
                <w:b/>
                <w:sz w:val="21"/>
                <w:szCs w:val="21"/>
              </w:rPr>
              <w:t>疾病住院医疗保险金</w:t>
            </w:r>
          </w:p>
        </w:tc>
        <w:tc>
          <w:tcPr>
            <w:tcW w:w="291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eastAsia="宋体" w:cs="宋体"/>
                <w:b/>
                <w:sz w:val="21"/>
                <w:szCs w:val="21"/>
              </w:rPr>
            </w:pPr>
            <w:r>
              <w:rPr>
                <w:rFonts w:hint="eastAsia" w:hAnsi="宋体" w:eastAsia="宋体" w:cs="宋体"/>
                <w:b/>
                <w:sz w:val="21"/>
                <w:szCs w:val="21"/>
              </w:rPr>
              <w:t>意外伤害医疗保险金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1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eastAsia="宋体" w:cs="宋体"/>
                <w:sz w:val="21"/>
                <w:szCs w:val="21"/>
              </w:rPr>
            </w:pPr>
            <w:r>
              <w:rPr>
                <w:rFonts w:hAnsi="宋体" w:eastAsia="宋体" w:cs="宋体"/>
                <w:sz w:val="21"/>
                <w:szCs w:val="21"/>
              </w:rPr>
              <w:t>0-6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591</w:t>
            </w:r>
          </w:p>
        </w:tc>
        <w:tc>
          <w:tcPr>
            <w:tcW w:w="2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148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1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eastAsia="宋体" w:cs="宋体"/>
                <w:sz w:val="21"/>
                <w:szCs w:val="21"/>
              </w:rPr>
            </w:pPr>
            <w:r>
              <w:rPr>
                <w:rFonts w:hAnsi="宋体" w:eastAsia="宋体" w:cs="宋体"/>
                <w:sz w:val="21"/>
                <w:szCs w:val="21"/>
              </w:rPr>
              <w:t>7-40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255</w:t>
            </w:r>
          </w:p>
        </w:tc>
        <w:tc>
          <w:tcPr>
            <w:tcW w:w="2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64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1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eastAsia="宋体" w:cs="宋体"/>
                <w:sz w:val="21"/>
                <w:szCs w:val="21"/>
              </w:rPr>
            </w:pPr>
            <w:r>
              <w:rPr>
                <w:rFonts w:hAnsi="宋体" w:eastAsia="宋体" w:cs="宋体"/>
                <w:sz w:val="21"/>
                <w:szCs w:val="21"/>
              </w:rPr>
              <w:t>41-50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40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99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1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eastAsia="宋体" w:cs="宋体"/>
                <w:sz w:val="21"/>
                <w:szCs w:val="21"/>
              </w:rPr>
            </w:pPr>
            <w:r>
              <w:rPr>
                <w:rFonts w:hAnsi="宋体" w:eastAsia="宋体" w:cs="宋体"/>
                <w:sz w:val="21"/>
                <w:szCs w:val="21"/>
              </w:rPr>
              <w:t>51-65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703</w:t>
            </w:r>
          </w:p>
        </w:tc>
        <w:tc>
          <w:tcPr>
            <w:tcW w:w="2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176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1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eastAsia="宋体" w:cs="宋体"/>
                <w:sz w:val="21"/>
                <w:szCs w:val="21"/>
              </w:rPr>
            </w:pPr>
            <w:r>
              <w:rPr>
                <w:rFonts w:hint="eastAsia" w:hAnsi="宋体" w:eastAsia="宋体" w:cs="宋体"/>
                <w:sz w:val="21"/>
                <w:szCs w:val="21"/>
              </w:rPr>
              <w:t>6</w:t>
            </w:r>
            <w:r>
              <w:rPr>
                <w:rFonts w:hAnsi="宋体" w:eastAsia="宋体" w:cs="宋体"/>
                <w:sz w:val="21"/>
                <w:szCs w:val="21"/>
              </w:rPr>
              <w:t>6-80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  <w:r>
              <w:rPr>
                <w:color w:val="000000"/>
                <w:sz w:val="21"/>
                <w:szCs w:val="21"/>
              </w:rPr>
              <w:t>055</w:t>
            </w:r>
          </w:p>
        </w:tc>
        <w:tc>
          <w:tcPr>
            <w:tcW w:w="2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64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11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eastAsia="宋体" w:cs="宋体"/>
                <w:sz w:val="21"/>
                <w:szCs w:val="21"/>
              </w:rPr>
            </w:pPr>
            <w:r>
              <w:rPr>
                <w:rFonts w:hint="eastAsia" w:hAnsi="宋体" w:eastAsia="宋体" w:cs="宋体"/>
                <w:sz w:val="21"/>
                <w:szCs w:val="21"/>
              </w:rPr>
              <w:t>8</w:t>
            </w:r>
            <w:r>
              <w:rPr>
                <w:rFonts w:hAnsi="宋体" w:eastAsia="宋体" w:cs="宋体"/>
                <w:sz w:val="21"/>
                <w:szCs w:val="21"/>
              </w:rPr>
              <w:t>1-100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  <w:r>
              <w:rPr>
                <w:color w:val="000000"/>
                <w:sz w:val="21"/>
                <w:szCs w:val="21"/>
              </w:rPr>
              <w:t>583</w:t>
            </w:r>
          </w:p>
        </w:tc>
        <w:tc>
          <w:tcPr>
            <w:tcW w:w="2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>96</w:t>
            </w:r>
          </w:p>
        </w:tc>
      </w:tr>
    </w:tbl>
    <w:p>
      <w:pPr>
        <w:spacing w:after="156" w:afterLines="50"/>
        <w:ind w:firstLine="420" w:firstLineChars="200"/>
        <w:rPr>
          <w:rFonts w:hint="eastAsia" w:hAnsi="宋体" w:eastAsia="宋体"/>
          <w:b w:val="0"/>
          <w:sz w:val="21"/>
          <w:szCs w:val="21"/>
        </w:rPr>
      </w:pPr>
      <w:r>
        <w:rPr>
          <w:rFonts w:hAnsi="宋体" w:eastAsia="宋体"/>
          <w:b w:val="0"/>
          <w:sz w:val="21"/>
          <w:szCs w:val="21"/>
        </w:rPr>
        <w:t>注</w:t>
      </w:r>
      <w:r>
        <w:rPr>
          <w:rFonts w:hint="eastAsia" w:hAnsi="宋体" w:eastAsia="宋体"/>
          <w:b w:val="0"/>
          <w:sz w:val="21"/>
          <w:szCs w:val="21"/>
        </w:rPr>
        <w:t>：</w:t>
      </w:r>
      <w:r>
        <w:rPr>
          <w:rFonts w:hint="eastAsia" w:hAnsi="宋体" w:eastAsia="宋体"/>
          <w:sz w:val="21"/>
          <w:szCs w:val="21"/>
        </w:rPr>
        <w:t>0周岁指出生满3</w:t>
      </w:r>
      <w:r>
        <w:rPr>
          <w:rFonts w:hAnsi="宋体" w:eastAsia="宋体"/>
          <w:sz w:val="21"/>
          <w:szCs w:val="21"/>
        </w:rPr>
        <w:t>0日且已健康出院</w:t>
      </w:r>
    </w:p>
    <w:p>
      <w:pPr>
        <w:spacing w:after="156" w:afterLines="50"/>
        <w:rPr>
          <w:rFonts w:hAnsi="宋体" w:eastAsia="宋体"/>
          <w:b/>
          <w:sz w:val="21"/>
          <w:szCs w:val="21"/>
        </w:rPr>
      </w:pPr>
      <w:r>
        <w:rPr>
          <w:rFonts w:hint="eastAsia" w:hAnsi="宋体" w:eastAsia="宋体"/>
          <w:b/>
          <w:sz w:val="21"/>
          <w:szCs w:val="21"/>
        </w:rPr>
        <w:t>二、费率调整系数</w:t>
      </w:r>
    </w:p>
    <w:p>
      <w:pPr>
        <w:spacing w:after="156" w:afterLines="50"/>
        <w:rPr>
          <w:rFonts w:hAnsi="宋体" w:cs="Arial"/>
          <w:kern w:val="2"/>
          <w:sz w:val="21"/>
          <w:szCs w:val="21"/>
        </w:rPr>
      </w:pPr>
      <w:r>
        <w:rPr>
          <w:rFonts w:hAnsi="宋体" w:cs="Arial"/>
          <w:kern w:val="2"/>
          <w:sz w:val="21"/>
          <w:szCs w:val="21"/>
        </w:rPr>
        <w:t>1</w:t>
      </w:r>
      <w:r>
        <w:rPr>
          <w:rFonts w:hint="eastAsia" w:hAnsi="宋体" w:cs="Arial"/>
          <w:kern w:val="2"/>
          <w:sz w:val="21"/>
          <w:szCs w:val="21"/>
        </w:rPr>
        <w:t>、免赔额调整系数：根据保单约定的免赔额，进行划分。</w:t>
      </w:r>
    </w:p>
    <w:tbl>
      <w:tblPr>
        <w:tblStyle w:val="6"/>
        <w:tblW w:w="72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1449"/>
        <w:gridCol w:w="1449"/>
        <w:gridCol w:w="1502"/>
        <w:gridCol w:w="13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</w:rPr>
              <w:t>免赔额（元）</w:t>
            </w:r>
          </w:p>
        </w:tc>
        <w:tc>
          <w:tcPr>
            <w:tcW w:w="14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</w:rPr>
              <w:t>0-100（含）</w:t>
            </w:r>
          </w:p>
        </w:tc>
        <w:tc>
          <w:tcPr>
            <w:tcW w:w="14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</w:rPr>
              <w:t>100-500（含）</w:t>
            </w:r>
          </w:p>
        </w:tc>
        <w:tc>
          <w:tcPr>
            <w:tcW w:w="15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</w:rPr>
              <w:t>500-1000（含）</w:t>
            </w:r>
          </w:p>
        </w:tc>
        <w:tc>
          <w:tcPr>
            <w:tcW w:w="13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eastAsia="宋体" w:cs="Arial"/>
                <w:sz w:val="21"/>
                <w:szCs w:val="21"/>
              </w:rPr>
            </w:pPr>
            <w:r>
              <w:rPr>
                <w:rFonts w:hint="eastAsia" w:hAnsi="宋体" w:cs="Arial"/>
                <w:sz w:val="21"/>
                <w:szCs w:val="21"/>
              </w:rPr>
              <w:t>1000以上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4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宋体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调整</w:t>
            </w:r>
            <w:r>
              <w:rPr>
                <w:rFonts w:hint="eastAsia" w:hAnsi="宋体" w:cs="宋体"/>
                <w:sz w:val="21"/>
                <w:szCs w:val="21"/>
              </w:rPr>
              <w:t>系数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sz w:val="21"/>
                <w:szCs w:val="21"/>
              </w:rPr>
            </w:pPr>
            <w:r>
              <w:rPr>
                <w:rFonts w:hAnsi="宋体" w:cs="Arial"/>
                <w:sz w:val="21"/>
                <w:szCs w:val="21"/>
              </w:rPr>
              <w:t>[0.9,1.0]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sz w:val="21"/>
                <w:szCs w:val="21"/>
              </w:rPr>
            </w:pPr>
            <w:r>
              <w:rPr>
                <w:rFonts w:hAnsi="宋体" w:cs="Arial"/>
                <w:sz w:val="21"/>
                <w:szCs w:val="21"/>
              </w:rPr>
              <w:t>[</w:t>
            </w:r>
            <w:r>
              <w:rPr>
                <w:rFonts w:hint="eastAsia" w:hAnsi="宋体" w:cs="Arial"/>
                <w:sz w:val="21"/>
                <w:szCs w:val="21"/>
              </w:rPr>
              <w:t>0.8</w:t>
            </w:r>
            <w:r>
              <w:rPr>
                <w:rFonts w:hAnsi="宋体" w:cs="Arial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sz w:val="21"/>
                <w:szCs w:val="21"/>
              </w:rPr>
              <w:t>0.9）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sz w:val="21"/>
                <w:szCs w:val="21"/>
              </w:rPr>
            </w:pPr>
            <w:r>
              <w:rPr>
                <w:rFonts w:hAnsi="宋体" w:cs="Arial"/>
                <w:sz w:val="21"/>
                <w:szCs w:val="21"/>
              </w:rPr>
              <w:t>[</w:t>
            </w:r>
            <w:r>
              <w:rPr>
                <w:rFonts w:hint="eastAsia" w:hAnsi="宋体" w:cs="Arial"/>
                <w:sz w:val="21"/>
                <w:szCs w:val="21"/>
              </w:rPr>
              <w:t>0.7</w:t>
            </w:r>
            <w:r>
              <w:rPr>
                <w:rFonts w:hAnsi="宋体" w:cs="Arial"/>
                <w:sz w:val="21"/>
                <w:szCs w:val="21"/>
              </w:rPr>
              <w:t>,</w:t>
            </w:r>
            <w:r>
              <w:rPr>
                <w:rFonts w:hint="eastAsia" w:hAnsi="宋体" w:cs="Arial"/>
                <w:sz w:val="21"/>
                <w:szCs w:val="21"/>
              </w:rPr>
              <w:t>0.8）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eastAsia="宋体" w:cs="Arial"/>
                <w:sz w:val="21"/>
                <w:szCs w:val="21"/>
              </w:rPr>
            </w:pPr>
            <w:r>
              <w:rPr>
                <w:rFonts w:hAnsi="宋体" w:cs="Arial"/>
                <w:sz w:val="21"/>
                <w:szCs w:val="21"/>
              </w:rPr>
              <w:t>[</w:t>
            </w:r>
            <w:r>
              <w:rPr>
                <w:rFonts w:hint="eastAsia" w:hAnsi="宋体" w:cs="Arial"/>
                <w:sz w:val="21"/>
                <w:szCs w:val="21"/>
              </w:rPr>
              <w:t>0.</w:t>
            </w:r>
            <w:r>
              <w:rPr>
                <w:rFonts w:hAnsi="宋体" w:cs="Arial"/>
                <w:sz w:val="21"/>
                <w:szCs w:val="21"/>
              </w:rPr>
              <w:t>6,</w:t>
            </w:r>
            <w:r>
              <w:rPr>
                <w:rFonts w:hint="eastAsia" w:hAnsi="宋体" w:cs="Arial"/>
                <w:sz w:val="21"/>
                <w:szCs w:val="21"/>
              </w:rPr>
              <w:t>0.7)</w:t>
            </w:r>
          </w:p>
        </w:tc>
      </w:tr>
    </w:tbl>
    <w:p>
      <w:pPr>
        <w:spacing w:after="156" w:afterLines="50"/>
        <w:rPr>
          <w:rFonts w:hint="eastAsia" w:hAnsi="宋体" w:cs="Arial" w:eastAsiaTheme="minorEastAsia"/>
          <w:kern w:val="2"/>
          <w:sz w:val="21"/>
          <w:szCs w:val="21"/>
          <w:lang w:eastAsia="zh-CN"/>
        </w:rPr>
      </w:pPr>
      <w:r>
        <w:rPr>
          <w:rFonts w:hAnsi="宋体" w:cs="Arial"/>
          <w:kern w:val="2"/>
          <w:sz w:val="21"/>
          <w:szCs w:val="21"/>
        </w:rPr>
        <w:t>2</w:t>
      </w:r>
      <w:r>
        <w:rPr>
          <w:rFonts w:hint="eastAsia" w:hAnsi="宋体" w:cs="Arial"/>
          <w:kern w:val="2"/>
          <w:sz w:val="21"/>
          <w:szCs w:val="21"/>
        </w:rPr>
        <w:t>、保险金额调整系数：根据保单约定的保险金额，进行划分</w:t>
      </w:r>
      <w:r>
        <w:rPr>
          <w:rFonts w:hint="eastAsia" w:hAnsi="宋体" w:cs="Arial"/>
          <w:kern w:val="2"/>
          <w:sz w:val="21"/>
          <w:szCs w:val="21"/>
          <w:lang w:eastAsia="zh-CN"/>
        </w:rPr>
        <w:t>。</w:t>
      </w:r>
    </w:p>
    <w:tbl>
      <w:tblPr>
        <w:tblStyle w:val="6"/>
        <w:tblW w:w="54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2"/>
        <w:gridCol w:w="24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3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保险金额（元）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3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10000以下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/>
                <w:kern w:val="2"/>
                <w:sz w:val="21"/>
                <w:szCs w:val="21"/>
              </w:rPr>
              <w:t>[0.9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kern w:val="2"/>
                <w:sz w:val="21"/>
                <w:szCs w:val="21"/>
              </w:rPr>
              <w:t>1.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3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10000（含）-</w:t>
            </w:r>
            <w:r>
              <w:rPr>
                <w:rFonts w:hAnsi="宋体" w:cs="Arial"/>
                <w:kern w:val="2"/>
                <w:sz w:val="21"/>
                <w:szCs w:val="21"/>
              </w:rPr>
              <w:t>20000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1.0,</w:t>
            </w:r>
            <w:r>
              <w:rPr>
                <w:rFonts w:hAnsi="宋体" w:cs="Arial"/>
                <w:kern w:val="2"/>
                <w:sz w:val="21"/>
                <w:szCs w:val="21"/>
              </w:rPr>
              <w:t>1.3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3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/>
                <w:kern w:val="2"/>
                <w:sz w:val="21"/>
                <w:szCs w:val="21"/>
              </w:rPr>
              <w:t>20000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（含）—</w:t>
            </w:r>
            <w:r>
              <w:rPr>
                <w:rFonts w:hAnsi="宋体" w:cs="Arial"/>
                <w:kern w:val="2"/>
                <w:sz w:val="21"/>
                <w:szCs w:val="21"/>
              </w:rPr>
              <w:t>50000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[</w:t>
            </w:r>
            <w:r>
              <w:rPr>
                <w:rFonts w:hAnsi="宋体" w:cs="Arial"/>
                <w:kern w:val="2"/>
                <w:sz w:val="21"/>
                <w:szCs w:val="21"/>
              </w:rPr>
              <w:t>1.3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kern w:val="2"/>
                <w:sz w:val="21"/>
                <w:szCs w:val="21"/>
              </w:rPr>
              <w:t>1.7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3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/>
                <w:kern w:val="2"/>
                <w:sz w:val="21"/>
                <w:szCs w:val="21"/>
              </w:rPr>
              <w:t>5000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0（含）—1</w:t>
            </w:r>
            <w:r>
              <w:rPr>
                <w:rFonts w:hAnsi="宋体" w:cs="Arial"/>
                <w:kern w:val="2"/>
                <w:sz w:val="21"/>
                <w:szCs w:val="21"/>
              </w:rPr>
              <w:t>00000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[</w:t>
            </w:r>
            <w:r>
              <w:rPr>
                <w:rFonts w:hAnsi="宋体" w:cs="Arial"/>
                <w:kern w:val="2"/>
                <w:sz w:val="21"/>
                <w:szCs w:val="21"/>
              </w:rPr>
              <w:t>1.7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,</w:t>
            </w:r>
            <w:r>
              <w:rPr>
                <w:rFonts w:hAnsi="宋体" w:cs="Arial"/>
                <w:kern w:val="2"/>
                <w:sz w:val="21"/>
                <w:szCs w:val="21"/>
              </w:rPr>
              <w:t>2.0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]</w:t>
            </w:r>
          </w:p>
        </w:tc>
      </w:tr>
    </w:tbl>
    <w:p>
      <w:pPr>
        <w:numPr>
          <w:ilvl w:val="255"/>
          <w:numId w:val="0"/>
        </w:numPr>
        <w:spacing w:after="156" w:afterLines="50"/>
        <w:rPr>
          <w:rFonts w:hAnsi="宋体" w:cs="Arial"/>
          <w:kern w:val="2"/>
          <w:sz w:val="21"/>
          <w:szCs w:val="21"/>
        </w:rPr>
      </w:pPr>
      <w:r>
        <w:rPr>
          <w:rFonts w:hAnsi="宋体" w:cs="Arial"/>
          <w:kern w:val="2"/>
          <w:sz w:val="21"/>
          <w:szCs w:val="21"/>
        </w:rPr>
        <w:t>3</w:t>
      </w:r>
      <w:r>
        <w:rPr>
          <w:rFonts w:hint="eastAsia" w:hAnsi="宋体" w:cs="Arial"/>
          <w:kern w:val="2"/>
          <w:sz w:val="21"/>
          <w:szCs w:val="21"/>
        </w:rPr>
        <w:t>、历史赔付率调整系数：根据</w:t>
      </w:r>
      <w:r>
        <w:rPr>
          <w:rFonts w:hint="eastAsia" w:hAnsi="宋体" w:cs="宋体"/>
          <w:kern w:val="2"/>
          <w:sz w:val="21"/>
          <w:szCs w:val="21"/>
        </w:rPr>
        <w:t>历史</w:t>
      </w:r>
      <w:r>
        <w:rPr>
          <w:rFonts w:hint="eastAsia" w:hAnsi="宋体" w:cs="Arial"/>
          <w:kern w:val="2"/>
          <w:sz w:val="21"/>
          <w:szCs w:val="21"/>
        </w:rPr>
        <w:t>赔付情况，进行划分。</w:t>
      </w:r>
    </w:p>
    <w:tbl>
      <w:tblPr>
        <w:tblStyle w:val="6"/>
        <w:tblW w:w="54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2"/>
        <w:gridCol w:w="24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3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历史赔付率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3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0%（含）—30%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Ansi="宋体" w:cs="Arial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0.5,0.7)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3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30%（含）—50%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[0.7,0.9)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3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50%（含）—80%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[0.9,1.2)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3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80%（含）以上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[1.2,1.5]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3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无历史赔付率</w:t>
            </w:r>
          </w:p>
        </w:tc>
        <w:tc>
          <w:tcPr>
            <w:tcW w:w="240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Ansi="宋体" w:cs="Arial"/>
                <w:kern w:val="2"/>
                <w:sz w:val="21"/>
                <w:szCs w:val="21"/>
              </w:rPr>
            </w:pPr>
            <w:r>
              <w:rPr>
                <w:rFonts w:hint="eastAsia" w:hAnsi="宋体" w:cs="Arial"/>
                <w:kern w:val="2"/>
                <w:sz w:val="21"/>
                <w:szCs w:val="21"/>
              </w:rPr>
              <w:t>1.0</w:t>
            </w:r>
          </w:p>
        </w:tc>
      </w:tr>
    </w:tbl>
    <w:p>
      <w:pPr>
        <w:widowControl w:val="0"/>
        <w:spacing w:line="288" w:lineRule="auto"/>
        <w:jc w:val="both"/>
        <w:rPr>
          <w:rFonts w:hAnsi="宋体" w:eastAsia="宋体" w:cs="Times New Roman"/>
          <w:kern w:val="2"/>
          <w:sz w:val="21"/>
          <w:szCs w:val="21"/>
        </w:rPr>
      </w:pPr>
      <w:r>
        <w:rPr>
          <w:rFonts w:hint="eastAsia" w:hAnsi="宋体" w:eastAsia="宋体" w:cs="Times New Roman"/>
          <w:bCs/>
          <w:kern w:val="2"/>
          <w:sz w:val="21"/>
          <w:szCs w:val="21"/>
        </w:rPr>
        <w:t>4、</w:t>
      </w:r>
      <w:r>
        <w:rPr>
          <w:rFonts w:hint="eastAsia" w:hAnsi="宋体" w:eastAsia="宋体" w:cs="Times New Roman"/>
          <w:kern w:val="2"/>
          <w:sz w:val="21"/>
          <w:szCs w:val="21"/>
        </w:rPr>
        <w:t>等待期调整系数：根据保单约定的等待期天数，进行划分。</w:t>
      </w:r>
    </w:p>
    <w:tbl>
      <w:tblPr>
        <w:tblStyle w:val="6"/>
        <w:tblW w:w="4678" w:type="dxa"/>
        <w:tblInd w:w="19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widowControl w:val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等待期</w:t>
            </w:r>
          </w:p>
        </w:tc>
        <w:tc>
          <w:tcPr>
            <w:tcW w:w="1701" w:type="dxa"/>
          </w:tcPr>
          <w:p>
            <w:pPr>
              <w:widowControl w:val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widowControl w:val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0天（含）至30天（不含）</w:t>
            </w:r>
          </w:p>
        </w:tc>
        <w:tc>
          <w:tcPr>
            <w:tcW w:w="1701" w:type="dxa"/>
          </w:tcPr>
          <w:p>
            <w:pPr>
              <w:widowControl w:val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(1.2,1.4]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widowControl w:val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30天（含）至90天（含）</w:t>
            </w:r>
          </w:p>
        </w:tc>
        <w:tc>
          <w:tcPr>
            <w:tcW w:w="1701" w:type="dxa"/>
          </w:tcPr>
          <w:p>
            <w:pPr>
              <w:widowControl w:val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Ansi="宋体" w:eastAsia="宋体" w:cs="Times New Roman"/>
                <w:kern w:val="2"/>
                <w:sz w:val="21"/>
                <w:szCs w:val="21"/>
              </w:rPr>
              <w:t>[</w:t>
            </w: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1.0</w:t>
            </w:r>
            <w:r>
              <w:rPr>
                <w:rFonts w:hAnsi="宋体" w:eastAsia="宋体" w:cs="Times New Roman"/>
                <w:kern w:val="2"/>
                <w:sz w:val="21"/>
                <w:szCs w:val="21"/>
              </w:rPr>
              <w:t>,1.</w:t>
            </w: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</w:tcPr>
          <w:p>
            <w:pPr>
              <w:widowControl w:val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90天（不含）至180天（含）</w:t>
            </w:r>
          </w:p>
        </w:tc>
        <w:tc>
          <w:tcPr>
            <w:tcW w:w="1701" w:type="dxa"/>
          </w:tcPr>
          <w:p>
            <w:pPr>
              <w:widowControl w:val="0"/>
              <w:jc w:val="center"/>
              <w:rPr>
                <w:rFonts w:ascii="Calibri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Times New Roman"/>
                <w:kern w:val="2"/>
                <w:sz w:val="21"/>
                <w:szCs w:val="21"/>
              </w:rPr>
              <w:t>[0.8,1.0</w:t>
            </w:r>
            <w:r>
              <w:rPr>
                <w:rFonts w:hint="eastAsia" w:hAnsi="宋体" w:cs="Arial"/>
                <w:kern w:val="2"/>
                <w:sz w:val="21"/>
                <w:szCs w:val="21"/>
              </w:rPr>
              <w:t>)</w:t>
            </w:r>
          </w:p>
        </w:tc>
      </w:tr>
    </w:tbl>
    <w:p>
      <w:pPr>
        <w:widowControl w:val="0"/>
        <w:numPr>
          <w:ilvl w:val="255"/>
          <w:numId w:val="0"/>
        </w:numPr>
        <w:ind w:firstLine="420" w:firstLineChars="200"/>
        <w:jc w:val="both"/>
        <w:rPr>
          <w:rFonts w:hAnsi="宋体" w:eastAsia="宋体" w:cs="宋体"/>
          <w:b/>
          <w:sz w:val="21"/>
          <w:szCs w:val="21"/>
        </w:rPr>
      </w:pPr>
      <w:r>
        <w:rPr>
          <w:rFonts w:hint="eastAsia" w:hAnsi="宋体" w:eastAsia="宋体" w:cs="Arial"/>
          <w:bCs/>
          <w:color w:val="000000"/>
          <w:kern w:val="2"/>
          <w:sz w:val="21"/>
          <w:szCs w:val="21"/>
        </w:rPr>
        <w:t>注：仅适用于</w:t>
      </w:r>
      <w:r>
        <w:rPr>
          <w:rFonts w:hint="eastAsia" w:hAnsi="宋体" w:eastAsia="宋体" w:cs="宋体"/>
          <w:b w:val="0"/>
          <w:bCs/>
          <w:sz w:val="21"/>
          <w:szCs w:val="21"/>
        </w:rPr>
        <w:t>疾病住院医疗保险</w:t>
      </w:r>
      <w:r>
        <w:rPr>
          <w:rFonts w:hint="eastAsia" w:hAnsi="宋体" w:eastAsia="宋体" w:cs="宋体"/>
          <w:bCs/>
          <w:sz w:val="21"/>
          <w:szCs w:val="21"/>
        </w:rPr>
        <w:t>责任。</w:t>
      </w:r>
    </w:p>
    <w:p>
      <w:pPr>
        <w:widowControl w:val="0"/>
        <w:numPr>
          <w:ilvl w:val="255"/>
          <w:numId w:val="0"/>
        </w:numPr>
        <w:jc w:val="both"/>
        <w:rPr>
          <w:rFonts w:hAnsi="宋体" w:eastAsia="宋体" w:cs="Arial"/>
          <w:bCs/>
          <w:color w:val="000000"/>
          <w:kern w:val="2"/>
          <w:sz w:val="21"/>
          <w:szCs w:val="21"/>
          <w:lang w:bidi="ar"/>
        </w:rPr>
      </w:pPr>
      <w:r>
        <w:rPr>
          <w:rFonts w:hint="eastAsia" w:hAnsi="宋体" w:eastAsia="宋体" w:cs="Arial"/>
          <w:bCs/>
          <w:color w:val="000000"/>
          <w:kern w:val="2"/>
          <w:sz w:val="21"/>
          <w:szCs w:val="21"/>
        </w:rPr>
        <w:t>5、缴费方式调整系数：根据保单约定的缴费方式，进行划分。</w:t>
      </w:r>
    </w:p>
    <w:tbl>
      <w:tblPr>
        <w:tblStyle w:val="6"/>
        <w:tblW w:w="5700" w:type="dxa"/>
        <w:tblInd w:w="13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 w:val="0"/>
              <w:jc w:val="center"/>
              <w:rPr>
                <w:rFonts w:hAnsi="宋体" w:eastAsia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eastAsia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缴费方式</w:t>
            </w:r>
          </w:p>
        </w:tc>
        <w:tc>
          <w:tcPr>
            <w:tcW w:w="2850" w:type="dxa"/>
          </w:tcPr>
          <w:p>
            <w:pPr>
              <w:widowControl w:val="0"/>
              <w:jc w:val="center"/>
              <w:rPr>
                <w:rFonts w:hAnsi="宋体" w:eastAsia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eastAsia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 w:val="0"/>
              <w:jc w:val="center"/>
              <w:rPr>
                <w:rFonts w:hAnsi="宋体" w:eastAsia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eastAsia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按月缴费</w:t>
            </w:r>
          </w:p>
        </w:tc>
        <w:tc>
          <w:tcPr>
            <w:tcW w:w="2850" w:type="dxa"/>
          </w:tcPr>
          <w:p>
            <w:pPr>
              <w:widowControl w:val="0"/>
              <w:jc w:val="center"/>
              <w:rPr>
                <w:rFonts w:hAnsi="宋体" w:eastAsia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Arial"/>
                <w:bCs/>
                <w:color w:val="000000"/>
                <w:kern w:val="2"/>
                <w:sz w:val="21"/>
                <w:szCs w:val="21"/>
              </w:rPr>
              <w:t>[1.0,1.10]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 w:val="0"/>
              <w:jc w:val="center"/>
              <w:rPr>
                <w:rFonts w:hAnsi="宋体" w:eastAsia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eastAsia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按季缴费</w:t>
            </w:r>
          </w:p>
        </w:tc>
        <w:tc>
          <w:tcPr>
            <w:tcW w:w="2850" w:type="dxa"/>
          </w:tcPr>
          <w:p>
            <w:pPr>
              <w:widowControl w:val="0"/>
              <w:jc w:val="center"/>
              <w:rPr>
                <w:rFonts w:hAnsi="宋体" w:eastAsia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Arial"/>
                <w:bCs/>
                <w:color w:val="000000"/>
                <w:kern w:val="2"/>
                <w:sz w:val="21"/>
                <w:szCs w:val="21"/>
              </w:rPr>
              <w:t>[1.0,1.05]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 w:val="0"/>
              <w:jc w:val="center"/>
              <w:rPr>
                <w:rFonts w:hAnsi="宋体" w:eastAsia="宋体" w:cs="Arial"/>
                <w:bCs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 w:eastAsia="宋体" w:cs="Arial"/>
                <w:bCs/>
                <w:color w:val="000000"/>
                <w:kern w:val="2"/>
                <w:sz w:val="21"/>
                <w:szCs w:val="21"/>
                <w:lang w:bidi="ar"/>
              </w:rPr>
              <w:t>一次性缴清</w:t>
            </w:r>
          </w:p>
        </w:tc>
        <w:tc>
          <w:tcPr>
            <w:tcW w:w="2850" w:type="dxa"/>
          </w:tcPr>
          <w:p>
            <w:pPr>
              <w:widowControl w:val="0"/>
              <w:jc w:val="center"/>
              <w:rPr>
                <w:rFonts w:hAnsi="宋体" w:eastAsia="宋体" w:cs="Arial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hAnsi="宋体" w:eastAsia="宋体" w:cs="Arial"/>
                <w:bCs/>
                <w:color w:val="000000"/>
                <w:kern w:val="2"/>
                <w:sz w:val="21"/>
                <w:szCs w:val="21"/>
              </w:rPr>
              <w:t>[0.95,1.0]</w:t>
            </w:r>
          </w:p>
        </w:tc>
      </w:tr>
    </w:tbl>
    <w:p>
      <w:pPr>
        <w:widowControl w:val="0"/>
        <w:spacing w:before="156" w:beforeLines="50" w:after="156" w:afterLines="50"/>
        <w:rPr>
          <w:rFonts w:hAnsi="宋体" w:eastAsia="宋体" w:cs="宋体"/>
          <w:b/>
          <w:bCs/>
          <w:kern w:val="2"/>
          <w:sz w:val="21"/>
          <w:szCs w:val="21"/>
        </w:rPr>
      </w:pPr>
      <w:r>
        <w:rPr>
          <w:rFonts w:hint="eastAsia" w:hAnsi="宋体" w:eastAsia="宋体" w:cs="宋体"/>
          <w:b/>
          <w:bCs/>
          <w:kern w:val="2"/>
          <w:sz w:val="21"/>
          <w:szCs w:val="21"/>
        </w:rPr>
        <w:t>三、保险费计算</w:t>
      </w:r>
    </w:p>
    <w:p>
      <w:pPr>
        <w:widowControl w:val="0"/>
        <w:spacing w:line="360" w:lineRule="auto"/>
        <w:ind w:firstLine="420" w:firstLineChars="200"/>
        <w:rPr>
          <w:rFonts w:ascii="Calibri" w:hAnsi="宋体" w:eastAsia="宋体" w:cs="Times New Roman"/>
          <w:kern w:val="2"/>
          <w:sz w:val="21"/>
        </w:rPr>
      </w:pPr>
      <w:r>
        <w:rPr>
          <w:rFonts w:ascii="Calibri" w:hAnsi="宋体" w:eastAsia="宋体" w:cs="Times New Roman"/>
          <w:kern w:val="2"/>
          <w:sz w:val="21"/>
        </w:rPr>
        <w:t>1</w:t>
      </w:r>
      <w:r>
        <w:rPr>
          <w:rFonts w:hint="eastAsia" w:ascii="Calibri" w:hAnsi="宋体" w:eastAsia="宋体" w:cs="Times New Roman"/>
          <w:kern w:val="2"/>
          <w:sz w:val="21"/>
        </w:rPr>
        <w:t>、投保人选择一次性缴清保险费</w:t>
      </w:r>
    </w:p>
    <w:p>
      <w:pPr>
        <w:widowControl w:val="0"/>
        <w:spacing w:line="360" w:lineRule="auto"/>
        <w:ind w:firstLine="420" w:firstLineChars="200"/>
        <w:rPr>
          <w:rFonts w:ascii="Calibri" w:hAnsi="宋体" w:eastAsia="宋体" w:cs="Arial"/>
          <w:bCs/>
          <w:color w:val="000000"/>
          <w:kern w:val="2"/>
          <w:sz w:val="21"/>
          <w:szCs w:val="21"/>
        </w:rPr>
      </w:pPr>
      <w:r>
        <w:rPr>
          <w:rFonts w:hint="eastAsia" w:ascii="Calibri" w:hAnsi="宋体" w:eastAsia="宋体" w:cs="Times New Roman"/>
          <w:kern w:val="2"/>
          <w:sz w:val="21"/>
        </w:rPr>
        <w:t>疾病住院医疗保险责任年保险费=疾病住院医疗保险责任年基准保险费×免赔额调整系数×保险金额调整系数×历史赔付率调整系数×等待期调整系数×</w:t>
      </w:r>
      <w:r>
        <w:rPr>
          <w:rFonts w:hint="eastAsia" w:ascii="Calibri" w:hAnsi="宋体" w:eastAsia="宋体" w:cs="Arial"/>
          <w:bCs/>
          <w:color w:val="000000"/>
          <w:kern w:val="2"/>
          <w:sz w:val="21"/>
          <w:szCs w:val="21"/>
        </w:rPr>
        <w:t>缴费方式调整系数</w:t>
      </w:r>
    </w:p>
    <w:p>
      <w:pPr>
        <w:widowControl w:val="0"/>
        <w:spacing w:line="360" w:lineRule="auto"/>
        <w:ind w:firstLine="420" w:firstLineChars="200"/>
        <w:rPr>
          <w:rFonts w:ascii="Calibri" w:hAnsi="宋体" w:eastAsia="宋体" w:cs="Arial"/>
          <w:bCs/>
          <w:color w:val="000000"/>
          <w:kern w:val="2"/>
          <w:sz w:val="21"/>
          <w:szCs w:val="21"/>
        </w:rPr>
      </w:pPr>
      <w:r>
        <w:rPr>
          <w:rFonts w:hint="eastAsia" w:ascii="Calibri" w:hAnsi="宋体" w:eastAsia="宋体" w:cs="Times New Roman"/>
          <w:kern w:val="2"/>
          <w:sz w:val="21"/>
        </w:rPr>
        <w:t>意外伤害医疗保险责任年保险费=意外伤害医疗保险责任年基准保险费×免赔额调整系数×保险金额调整系数×历史赔付率调整系数×</w:t>
      </w:r>
      <w:r>
        <w:rPr>
          <w:rFonts w:hint="eastAsia" w:ascii="Calibri" w:hAnsi="宋体" w:eastAsia="宋体" w:cs="Arial"/>
          <w:bCs/>
          <w:color w:val="000000"/>
          <w:kern w:val="2"/>
          <w:sz w:val="21"/>
          <w:szCs w:val="21"/>
        </w:rPr>
        <w:t>缴费方式调整系数</w:t>
      </w:r>
    </w:p>
    <w:p>
      <w:pPr>
        <w:widowControl w:val="0"/>
        <w:spacing w:line="360" w:lineRule="auto"/>
        <w:ind w:firstLine="420" w:firstLineChars="200"/>
        <w:rPr>
          <w:rFonts w:ascii="Calibri" w:hAnsi="宋体" w:eastAsia="宋体" w:cs="Arial"/>
          <w:kern w:val="2"/>
          <w:sz w:val="21"/>
          <w:szCs w:val="21"/>
        </w:rPr>
      </w:pPr>
      <w:r>
        <w:rPr>
          <w:rFonts w:ascii="Calibri" w:hAnsi="宋体" w:eastAsia="宋体" w:cs="Arial"/>
          <w:bCs/>
          <w:color w:val="000000"/>
          <w:kern w:val="2"/>
          <w:sz w:val="21"/>
          <w:szCs w:val="21"/>
        </w:rPr>
        <w:t>总年保险费</w:t>
      </w:r>
      <w:r>
        <w:rPr>
          <w:rFonts w:hint="eastAsia" w:ascii="Calibri" w:hAnsi="宋体" w:eastAsia="宋体" w:cs="Arial"/>
          <w:bCs/>
          <w:color w:val="000000"/>
          <w:kern w:val="2"/>
          <w:sz w:val="21"/>
          <w:szCs w:val="21"/>
        </w:rPr>
        <w:t>=</w:t>
      </w:r>
      <w:r>
        <w:rPr>
          <w:rFonts w:hint="eastAsia" w:ascii="Calibri" w:hAnsi="宋体" w:eastAsia="宋体" w:cs="Times New Roman"/>
          <w:kern w:val="2"/>
          <w:sz w:val="21"/>
        </w:rPr>
        <w:t>疾病住院医疗保险责任年保险费+意外伤害医疗保险责任年保险费</w:t>
      </w:r>
    </w:p>
    <w:p>
      <w:pPr>
        <w:widowControl w:val="0"/>
        <w:spacing w:line="360" w:lineRule="auto"/>
        <w:ind w:firstLine="420" w:firstLineChars="200"/>
        <w:rPr>
          <w:rFonts w:ascii="Calibri" w:hAnsi="宋体" w:eastAsia="宋体" w:cs="Times New Roman"/>
          <w:kern w:val="2"/>
          <w:sz w:val="21"/>
        </w:rPr>
      </w:pPr>
      <w:r>
        <w:rPr>
          <w:rFonts w:hint="eastAsia" w:ascii="Calibri" w:hAnsi="宋体" w:eastAsia="宋体" w:cs="Times New Roman"/>
          <w:kern w:val="2"/>
          <w:sz w:val="21"/>
        </w:rPr>
        <w:t>2、投保人选择分期缴付保险费，保险人根据保险费分期缴费期数，计收每期保险费：</w:t>
      </w:r>
    </w:p>
    <w:p>
      <w:pPr>
        <w:widowControl w:val="0"/>
        <w:spacing w:line="360" w:lineRule="auto"/>
        <w:ind w:firstLine="420" w:firstLineChars="200"/>
        <w:rPr>
          <w:rFonts w:ascii="Calibri" w:hAnsi="宋体" w:eastAsia="宋体" w:cs="Arial"/>
          <w:bCs/>
          <w:color w:val="000000"/>
          <w:kern w:val="2"/>
          <w:sz w:val="21"/>
          <w:szCs w:val="21"/>
        </w:rPr>
      </w:pPr>
      <w:r>
        <w:rPr>
          <w:rFonts w:hint="eastAsia" w:ascii="Calibri" w:hAnsi="宋体" w:eastAsia="宋体" w:cs="Times New Roman"/>
          <w:kern w:val="2"/>
          <w:sz w:val="21"/>
        </w:rPr>
        <w:t>疾病住院医疗保险责任年保险费=疾病住院医疗保险责任年基准保险费×免赔额调整系数×保险金额调整系数×历史赔付率调整系数×等待期调整系数×</w:t>
      </w:r>
      <w:r>
        <w:rPr>
          <w:rFonts w:hint="eastAsia" w:ascii="Calibri" w:hAnsi="宋体" w:eastAsia="宋体" w:cs="Arial"/>
          <w:bCs/>
          <w:color w:val="000000"/>
          <w:kern w:val="2"/>
          <w:sz w:val="21"/>
          <w:szCs w:val="21"/>
        </w:rPr>
        <w:t>缴费方式调整系数</w:t>
      </w:r>
    </w:p>
    <w:p>
      <w:pPr>
        <w:widowControl w:val="0"/>
        <w:spacing w:line="360" w:lineRule="auto"/>
        <w:ind w:firstLine="420" w:firstLineChars="200"/>
        <w:rPr>
          <w:rFonts w:ascii="Calibri" w:hAnsi="宋体" w:eastAsia="宋体" w:cs="Arial"/>
          <w:bCs/>
          <w:color w:val="000000"/>
          <w:kern w:val="2"/>
          <w:sz w:val="21"/>
          <w:szCs w:val="21"/>
        </w:rPr>
      </w:pPr>
      <w:r>
        <w:rPr>
          <w:rFonts w:hint="eastAsia" w:ascii="Calibri" w:hAnsi="宋体" w:eastAsia="宋体" w:cs="Times New Roman"/>
          <w:kern w:val="2"/>
          <w:sz w:val="21"/>
        </w:rPr>
        <w:t>意外伤害医疗保险责任年保险费=意外伤害医疗保险责任年基准保险费×免赔额调整系数×保险金额调整系数×历史赔付率调整系数×</w:t>
      </w:r>
      <w:r>
        <w:rPr>
          <w:rFonts w:hint="eastAsia" w:ascii="Calibri" w:hAnsi="宋体" w:eastAsia="宋体" w:cs="Arial"/>
          <w:bCs/>
          <w:color w:val="000000"/>
          <w:kern w:val="2"/>
          <w:sz w:val="21"/>
          <w:szCs w:val="21"/>
        </w:rPr>
        <w:t>缴费方式调整系数</w:t>
      </w:r>
    </w:p>
    <w:p>
      <w:pPr>
        <w:widowControl w:val="0"/>
        <w:spacing w:line="360" w:lineRule="auto"/>
        <w:ind w:firstLine="420" w:firstLineChars="200"/>
        <w:rPr>
          <w:rFonts w:ascii="Calibri" w:hAnsi="宋体" w:eastAsia="宋体" w:cs="Arial"/>
          <w:bCs/>
          <w:color w:val="000000"/>
          <w:kern w:val="2"/>
          <w:sz w:val="21"/>
          <w:szCs w:val="21"/>
        </w:rPr>
      </w:pPr>
      <w:r>
        <w:rPr>
          <w:rFonts w:ascii="Calibri" w:hAnsi="宋体" w:eastAsia="宋体" w:cs="Arial"/>
          <w:bCs/>
          <w:color w:val="000000"/>
          <w:kern w:val="2"/>
          <w:sz w:val="21"/>
          <w:szCs w:val="21"/>
        </w:rPr>
        <w:t>总年保险费</w:t>
      </w:r>
      <w:r>
        <w:rPr>
          <w:rFonts w:hint="eastAsia" w:ascii="Calibri" w:hAnsi="宋体" w:eastAsia="宋体" w:cs="Arial"/>
          <w:bCs/>
          <w:color w:val="000000"/>
          <w:kern w:val="2"/>
          <w:sz w:val="21"/>
          <w:szCs w:val="21"/>
        </w:rPr>
        <w:t>=</w:t>
      </w:r>
      <w:r>
        <w:rPr>
          <w:rFonts w:hint="eastAsia" w:ascii="Calibri" w:hAnsi="宋体" w:eastAsia="宋体" w:cs="Times New Roman"/>
          <w:kern w:val="2"/>
          <w:sz w:val="21"/>
        </w:rPr>
        <w:t>疾病住院医疗保险责任年保险费+意外伤害医疗保险责任年保险费</w:t>
      </w:r>
    </w:p>
    <w:p>
      <w:pPr>
        <w:widowControl w:val="0"/>
        <w:spacing w:line="360" w:lineRule="auto"/>
        <w:ind w:firstLine="420" w:firstLineChars="200"/>
        <w:rPr>
          <w:rFonts w:ascii="Calibri" w:hAnsi="宋体" w:eastAsia="宋体" w:cs="Times New Roman"/>
          <w:kern w:val="2"/>
          <w:sz w:val="21"/>
        </w:rPr>
      </w:pPr>
      <w:r>
        <w:rPr>
          <w:rFonts w:hint="eastAsia" w:ascii="Calibri" w:hAnsi="宋体" w:eastAsia="宋体" w:cs="Times New Roman"/>
          <w:kern w:val="2"/>
          <w:sz w:val="21"/>
        </w:rPr>
        <w:t>每期保险费（按四舍五入计算）=总年保险费÷分期缴费期数</w:t>
      </w:r>
    </w:p>
    <w:p>
      <w:pPr>
        <w:widowControl w:val="0"/>
        <w:spacing w:line="360" w:lineRule="auto"/>
        <w:ind w:firstLine="420" w:firstLineChars="200"/>
        <w:rPr>
          <w:rFonts w:hAnsi="宋体" w:eastAsia="宋体" w:cs="Times New Roman"/>
          <w:sz w:val="21"/>
        </w:rPr>
      </w:pPr>
      <w:r>
        <w:rPr>
          <w:rFonts w:ascii="Calibri" w:hAnsi="宋体" w:eastAsia="宋体" w:cs="Times New Roman"/>
          <w:kern w:val="2"/>
          <w:sz w:val="21"/>
        </w:rPr>
        <w:t>注</w:t>
      </w:r>
      <w:r>
        <w:rPr>
          <w:rFonts w:hint="eastAsia" w:ascii="Calibri" w:hAnsi="宋体" w:eastAsia="宋体" w:cs="Times New Roman"/>
          <w:kern w:val="2"/>
          <w:sz w:val="21"/>
        </w:rPr>
        <w:t>：本产品涉及分期缴费，每期缴费金额一致。</w:t>
      </w:r>
    </w:p>
    <w:p>
      <w:pPr>
        <w:widowControl w:val="0"/>
        <w:spacing w:before="156" w:beforeLines="50" w:after="156" w:afterLines="50"/>
        <w:rPr>
          <w:rFonts w:hAnsi="宋体" w:eastAsia="宋体" w:cs="宋体"/>
          <w:b/>
          <w:bCs/>
          <w:kern w:val="2"/>
          <w:sz w:val="21"/>
          <w:szCs w:val="21"/>
        </w:rPr>
      </w:pPr>
      <w:r>
        <w:rPr>
          <w:rFonts w:hint="eastAsia" w:hAnsi="宋体" w:eastAsia="宋体" w:cs="宋体"/>
          <w:b/>
          <w:bCs/>
          <w:kern w:val="2"/>
          <w:sz w:val="21"/>
          <w:szCs w:val="21"/>
        </w:rPr>
        <w:t>四、短期费率表</w:t>
      </w:r>
    </w:p>
    <w:p>
      <w:pPr>
        <w:widowControl w:val="0"/>
        <w:snapToGrid w:val="0"/>
        <w:spacing w:line="288" w:lineRule="auto"/>
        <w:ind w:firstLine="482"/>
        <w:jc w:val="both"/>
        <w:rPr>
          <w:rFonts w:hAnsi="宋体" w:eastAsia="宋体" w:cs="Times New Roman"/>
          <w:sz w:val="21"/>
        </w:rPr>
      </w:pPr>
      <w:r>
        <w:rPr>
          <w:rFonts w:hint="eastAsia" w:hAnsi="宋体" w:eastAsia="宋体" w:cs="Times New Roman"/>
          <w:sz w:val="21"/>
        </w:rPr>
        <w:t>保险期间不足一年的，按以下标准计算短期保险费（按年保险费的百分比计算，不足一个月的按一个月计算）：</w:t>
      </w:r>
    </w:p>
    <w:tbl>
      <w:tblPr>
        <w:tblStyle w:val="6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88" w:lineRule="auto"/>
              <w:jc w:val="center"/>
              <w:rPr>
                <w:rFonts w:hAnsi="宋体" w:eastAsia="宋体" w:cs="Times New Roman"/>
                <w:sz w:val="21"/>
              </w:rPr>
            </w:pPr>
            <w:r>
              <w:rPr>
                <w:rFonts w:hint="eastAsia" w:hAnsi="宋体" w:eastAsia="宋体" w:cs="Times New Roman"/>
                <w:sz w:val="21"/>
              </w:rPr>
              <w:t>100%</w:t>
            </w:r>
          </w:p>
        </w:tc>
      </w:tr>
    </w:tbl>
    <w:p>
      <w:pPr>
        <w:spacing w:after="156" w:afterLines="50"/>
        <w:ind w:firstLine="422" w:firstLineChars="200"/>
        <w:rPr>
          <w:rFonts w:hAnsi="宋体" w:eastAsia="宋体"/>
          <w:b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ixuan Shen [2]">
    <w15:presenceInfo w15:providerId="WPS Office" w15:userId="79585962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FC3"/>
    <w:rsid w:val="000A1FC3"/>
    <w:rsid w:val="00234D84"/>
    <w:rsid w:val="003B5068"/>
    <w:rsid w:val="003F201B"/>
    <w:rsid w:val="00401E34"/>
    <w:rsid w:val="005A6C43"/>
    <w:rsid w:val="00640493"/>
    <w:rsid w:val="00693985"/>
    <w:rsid w:val="00742721"/>
    <w:rsid w:val="00786504"/>
    <w:rsid w:val="00910766"/>
    <w:rsid w:val="009E23D6"/>
    <w:rsid w:val="009E57FE"/>
    <w:rsid w:val="009F68E7"/>
    <w:rsid w:val="00BA53C3"/>
    <w:rsid w:val="00C94FCE"/>
    <w:rsid w:val="00D0560A"/>
    <w:rsid w:val="00D21A16"/>
    <w:rsid w:val="00E23C1C"/>
    <w:rsid w:val="00ED3E68"/>
    <w:rsid w:val="00ED4ACF"/>
    <w:rsid w:val="00F2551C"/>
    <w:rsid w:val="00FD2270"/>
    <w:rsid w:val="00FD5166"/>
    <w:rsid w:val="0847726B"/>
    <w:rsid w:val="0CD21AAB"/>
    <w:rsid w:val="13D3114C"/>
    <w:rsid w:val="35E12EB2"/>
    <w:rsid w:val="3866084D"/>
    <w:rsid w:val="39730A79"/>
    <w:rsid w:val="3B1B56C3"/>
    <w:rsid w:val="40513AB6"/>
    <w:rsid w:val="412070BD"/>
    <w:rsid w:val="4420119C"/>
    <w:rsid w:val="4E74376D"/>
    <w:rsid w:val="5D226C83"/>
    <w:rsid w:val="5E4F34C7"/>
    <w:rsid w:val="656A1422"/>
    <w:rsid w:val="6843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Theme="minorHAnsi" w:eastAsiaTheme="minorEastAsia" w:cstheme="minorBidi"/>
      <w:sz w:val="34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Theme="minorHAnsi"/>
      <w:kern w:val="2"/>
      <w:sz w:val="21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998</Words>
  <Characters>1289</Characters>
  <Lines>13</Lines>
  <Paragraphs>3</Paragraphs>
  <TotalTime>14</TotalTime>
  <ScaleCrop>false</ScaleCrop>
  <LinksUpToDate>false</LinksUpToDate>
  <CharactersWithSpaces>1289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2022-04-12T09:55:00Z</dcterms:created>
  <dc:creator>赵艺</dc:creator>
  <cp:lastModifiedBy>Zixuan Shen</cp:lastModifiedBy>
  <dcterms:modified xsi:type="dcterms:W3CDTF">2022-04-19T11:12:55Z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DB2D4D76E97243C0AE66FF6ED6222E5E</vt:lpwstr>
  </property>
  <property fmtid="{D5CDD505-2E9C-101B-9397-08002B2CF9AE}" pid="4" name="commondata">
    <vt:lpwstr>eyJoZGlkIjoiMDRiMmE0ZjljZDExM2YyODdkMDQ1ZGRhYjY0YmQ5MmQifQ==</vt:lpwstr>
  </property>
</Properties>
</file>